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1B2E0" w14:textId="77777777" w:rsidR="00492F02" w:rsidRDefault="00492F02">
      <w:pPr>
        <w:pStyle w:val="Heading5"/>
        <w:keepNext/>
        <w:rPr>
          <w:i/>
          <w:iCs/>
          <w:sz w:val="20"/>
        </w:rPr>
      </w:pPr>
    </w:p>
    <w:p w14:paraId="76C807CD" w14:textId="4C0CC10B" w:rsidR="00492F02" w:rsidRDefault="00492F02">
      <w:pPr>
        <w:pStyle w:val="Heading5"/>
        <w:keepNext/>
        <w:rPr>
          <w:sz w:val="40"/>
        </w:rPr>
      </w:pPr>
      <w:r>
        <w:rPr>
          <w:i/>
          <w:iCs/>
          <w:sz w:val="40"/>
        </w:rPr>
        <w:t>STCP 18-1 Issue 0</w:t>
      </w:r>
      <w:r w:rsidR="00AD2D11">
        <w:rPr>
          <w:i/>
          <w:iCs/>
          <w:sz w:val="40"/>
        </w:rPr>
        <w:t>1</w:t>
      </w:r>
      <w:r w:rsidR="00B02C59">
        <w:rPr>
          <w:i/>
          <w:iCs/>
          <w:sz w:val="40"/>
        </w:rPr>
        <w:t>6</w:t>
      </w:r>
      <w:r>
        <w:rPr>
          <w:i/>
          <w:iCs/>
          <w:sz w:val="40"/>
        </w:rPr>
        <w:t xml:space="preserve"> Connection and Modification Application</w:t>
      </w:r>
    </w:p>
    <w:p w14:paraId="1C63C5B5" w14:textId="739358E3" w:rsidR="00492F02" w:rsidRDefault="00492F02">
      <w:pPr>
        <w:pStyle w:val="Heading5"/>
        <w:keepNext/>
        <w:rPr>
          <w:i/>
          <w:iCs/>
          <w:sz w:val="24"/>
        </w:rPr>
      </w:pPr>
      <w:r>
        <w:rPr>
          <w:i/>
          <w:iCs/>
          <w:sz w:val="24"/>
        </w:rPr>
        <w:t>STC Procedure Document Authorisation</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1842"/>
        <w:gridCol w:w="2098"/>
        <w:gridCol w:w="1276"/>
      </w:tblGrid>
      <w:tr w:rsidR="00492F02" w:rsidRPr="0041404C" w14:paraId="147714F6" w14:textId="77777777" w:rsidTr="00406CD8">
        <w:tc>
          <w:tcPr>
            <w:tcW w:w="3256" w:type="dxa"/>
          </w:tcPr>
          <w:p w14:paraId="3AA46953" w14:textId="77777777" w:rsidR="00492F02" w:rsidRPr="0041404C" w:rsidRDefault="00650070" w:rsidP="00650070">
            <w:pPr>
              <w:spacing w:before="120"/>
              <w:jc w:val="center"/>
            </w:pPr>
            <w:r>
              <w:t xml:space="preserve"> Party</w:t>
            </w:r>
          </w:p>
        </w:tc>
        <w:tc>
          <w:tcPr>
            <w:tcW w:w="1842" w:type="dxa"/>
          </w:tcPr>
          <w:p w14:paraId="50697450" w14:textId="77777777" w:rsidR="00492F02" w:rsidRPr="0041404C" w:rsidRDefault="00492F02" w:rsidP="00650070">
            <w:pPr>
              <w:spacing w:before="120"/>
              <w:jc w:val="center"/>
            </w:pPr>
            <w:r w:rsidRPr="0041404C">
              <w:t>Name of Party Representative</w:t>
            </w:r>
          </w:p>
        </w:tc>
        <w:tc>
          <w:tcPr>
            <w:tcW w:w="2098" w:type="dxa"/>
          </w:tcPr>
          <w:p w14:paraId="789FEEC3" w14:textId="77777777" w:rsidR="00492F02" w:rsidRPr="0041404C" w:rsidRDefault="00492F02" w:rsidP="00650070">
            <w:pPr>
              <w:spacing w:before="120"/>
              <w:jc w:val="center"/>
            </w:pPr>
            <w:r w:rsidRPr="0041404C">
              <w:t>Signature</w:t>
            </w:r>
          </w:p>
        </w:tc>
        <w:tc>
          <w:tcPr>
            <w:tcW w:w="1276" w:type="dxa"/>
          </w:tcPr>
          <w:p w14:paraId="2A97968B" w14:textId="77777777" w:rsidR="00492F02" w:rsidRPr="0041404C" w:rsidRDefault="00492F02" w:rsidP="00650070">
            <w:pPr>
              <w:spacing w:before="120"/>
              <w:jc w:val="center"/>
            </w:pPr>
            <w:r w:rsidRPr="0041404C">
              <w:t>Date</w:t>
            </w:r>
          </w:p>
        </w:tc>
      </w:tr>
      <w:tr w:rsidR="00C46B75" w:rsidRPr="0041404C" w14:paraId="10119DD1" w14:textId="77777777" w:rsidTr="00406CD8">
        <w:trPr>
          <w:trHeight w:val="780"/>
        </w:trPr>
        <w:tc>
          <w:tcPr>
            <w:tcW w:w="3256" w:type="dxa"/>
            <w:vAlign w:val="center"/>
          </w:tcPr>
          <w:p w14:paraId="376BD944" w14:textId="73F88989" w:rsidR="00C46B75" w:rsidRPr="00650070" w:rsidRDefault="004B4683" w:rsidP="00C46B75">
            <w:pPr>
              <w:autoSpaceDE w:val="0"/>
              <w:autoSpaceDN w:val="0"/>
              <w:adjustRightInd w:val="0"/>
              <w:spacing w:after="0"/>
              <w:rPr>
                <w:sz w:val="22"/>
                <w:lang w:eastAsia="en-GB"/>
              </w:rPr>
            </w:pPr>
            <w:r>
              <w:rPr>
                <w:sz w:val="22"/>
                <w:lang w:eastAsia="en-GB"/>
              </w:rPr>
              <w:t>The Company</w:t>
            </w:r>
          </w:p>
        </w:tc>
        <w:tc>
          <w:tcPr>
            <w:tcW w:w="1842" w:type="dxa"/>
            <w:vAlign w:val="center"/>
          </w:tcPr>
          <w:p w14:paraId="3F7ACC83" w14:textId="77777777" w:rsidR="00C46B75" w:rsidRPr="0041404C" w:rsidRDefault="00C46B75" w:rsidP="00650070">
            <w:pPr>
              <w:spacing w:after="0"/>
            </w:pPr>
          </w:p>
        </w:tc>
        <w:tc>
          <w:tcPr>
            <w:tcW w:w="2098" w:type="dxa"/>
            <w:vAlign w:val="center"/>
          </w:tcPr>
          <w:p w14:paraId="65048A04" w14:textId="77777777" w:rsidR="00C46B75" w:rsidRPr="0041404C" w:rsidRDefault="00C46B75" w:rsidP="00650070">
            <w:pPr>
              <w:spacing w:after="0"/>
            </w:pPr>
          </w:p>
        </w:tc>
        <w:tc>
          <w:tcPr>
            <w:tcW w:w="1276" w:type="dxa"/>
            <w:vAlign w:val="center"/>
          </w:tcPr>
          <w:p w14:paraId="7A2F9FC7" w14:textId="77777777" w:rsidR="00C46B75" w:rsidRPr="0041404C" w:rsidRDefault="00C46B75" w:rsidP="00650070">
            <w:pPr>
              <w:spacing w:after="0"/>
            </w:pPr>
          </w:p>
        </w:tc>
      </w:tr>
      <w:tr w:rsidR="00492F02" w:rsidRPr="0041404C" w14:paraId="54C8A89B" w14:textId="77777777" w:rsidTr="00406CD8">
        <w:trPr>
          <w:trHeight w:val="780"/>
        </w:trPr>
        <w:tc>
          <w:tcPr>
            <w:tcW w:w="3256" w:type="dxa"/>
            <w:vAlign w:val="center"/>
          </w:tcPr>
          <w:p w14:paraId="0EE00C9B" w14:textId="77777777" w:rsidR="00492F02" w:rsidRPr="00650070" w:rsidRDefault="00492F02" w:rsidP="00650070">
            <w:pPr>
              <w:autoSpaceDE w:val="0"/>
              <w:autoSpaceDN w:val="0"/>
              <w:adjustRightInd w:val="0"/>
              <w:spacing w:after="0"/>
              <w:rPr>
                <w:sz w:val="22"/>
                <w:lang w:eastAsia="en-GB"/>
              </w:rPr>
            </w:pPr>
            <w:r w:rsidRPr="00650070">
              <w:rPr>
                <w:sz w:val="22"/>
                <w:lang w:eastAsia="en-GB"/>
              </w:rPr>
              <w:t>National Grid</w:t>
            </w:r>
          </w:p>
          <w:p w14:paraId="44505A32" w14:textId="77777777" w:rsidR="00492F02" w:rsidRPr="0041404C" w:rsidRDefault="00492F02" w:rsidP="00650070">
            <w:pPr>
              <w:spacing w:after="0"/>
            </w:pPr>
            <w:r w:rsidRPr="00650070">
              <w:rPr>
                <w:sz w:val="22"/>
                <w:lang w:eastAsia="en-GB"/>
              </w:rPr>
              <w:t>Electricity Transmission plc</w:t>
            </w:r>
          </w:p>
        </w:tc>
        <w:tc>
          <w:tcPr>
            <w:tcW w:w="1842" w:type="dxa"/>
            <w:vAlign w:val="center"/>
          </w:tcPr>
          <w:p w14:paraId="59A0F95E" w14:textId="77777777" w:rsidR="00492F02" w:rsidRPr="0041404C" w:rsidRDefault="00492F02" w:rsidP="00650070">
            <w:pPr>
              <w:spacing w:after="0"/>
            </w:pPr>
          </w:p>
        </w:tc>
        <w:tc>
          <w:tcPr>
            <w:tcW w:w="2098" w:type="dxa"/>
            <w:vAlign w:val="center"/>
          </w:tcPr>
          <w:p w14:paraId="0F8B76C0" w14:textId="77777777" w:rsidR="00492F02" w:rsidRPr="0041404C" w:rsidRDefault="00492F02" w:rsidP="00650070">
            <w:pPr>
              <w:spacing w:after="0"/>
            </w:pPr>
          </w:p>
        </w:tc>
        <w:tc>
          <w:tcPr>
            <w:tcW w:w="1276" w:type="dxa"/>
            <w:vAlign w:val="center"/>
          </w:tcPr>
          <w:p w14:paraId="745750EE" w14:textId="77777777" w:rsidR="00492F02" w:rsidRPr="0041404C" w:rsidRDefault="00492F02" w:rsidP="00650070">
            <w:pPr>
              <w:spacing w:after="0"/>
            </w:pPr>
          </w:p>
        </w:tc>
      </w:tr>
      <w:tr w:rsidR="00492F02" w:rsidRPr="0041404C" w14:paraId="32CE4EAD" w14:textId="77777777" w:rsidTr="00406CD8">
        <w:trPr>
          <w:trHeight w:val="780"/>
        </w:trPr>
        <w:tc>
          <w:tcPr>
            <w:tcW w:w="3256" w:type="dxa"/>
            <w:vAlign w:val="center"/>
          </w:tcPr>
          <w:p w14:paraId="30F91CC0" w14:textId="77777777" w:rsidR="00492F02" w:rsidRPr="0041404C" w:rsidRDefault="00492F02" w:rsidP="00650070">
            <w:pPr>
              <w:spacing w:after="0"/>
            </w:pPr>
            <w:r w:rsidRPr="00650070">
              <w:rPr>
                <w:sz w:val="22"/>
                <w:lang w:eastAsia="en-GB"/>
              </w:rPr>
              <w:t xml:space="preserve">SP Transmission </w:t>
            </w:r>
            <w:r w:rsidR="00A63C2A">
              <w:rPr>
                <w:sz w:val="22"/>
                <w:lang w:eastAsia="en-GB"/>
              </w:rPr>
              <w:t>p</w:t>
            </w:r>
            <w:r w:rsidR="00574FE9">
              <w:rPr>
                <w:sz w:val="22"/>
                <w:lang w:eastAsia="en-GB"/>
              </w:rPr>
              <w:t>lc</w:t>
            </w:r>
          </w:p>
        </w:tc>
        <w:tc>
          <w:tcPr>
            <w:tcW w:w="1842" w:type="dxa"/>
            <w:vAlign w:val="center"/>
          </w:tcPr>
          <w:p w14:paraId="5FD0AE71" w14:textId="77777777" w:rsidR="00492F02" w:rsidRPr="0041404C" w:rsidRDefault="00492F02" w:rsidP="00650070">
            <w:pPr>
              <w:spacing w:after="0"/>
            </w:pPr>
          </w:p>
        </w:tc>
        <w:tc>
          <w:tcPr>
            <w:tcW w:w="2098" w:type="dxa"/>
            <w:vAlign w:val="center"/>
          </w:tcPr>
          <w:p w14:paraId="63C103D5" w14:textId="77777777" w:rsidR="00492F02" w:rsidRPr="0041404C" w:rsidRDefault="00492F02" w:rsidP="00650070">
            <w:pPr>
              <w:spacing w:after="0"/>
            </w:pPr>
          </w:p>
        </w:tc>
        <w:tc>
          <w:tcPr>
            <w:tcW w:w="1276" w:type="dxa"/>
            <w:vAlign w:val="center"/>
          </w:tcPr>
          <w:p w14:paraId="7EBCF9F6" w14:textId="77777777" w:rsidR="00492F02" w:rsidRPr="0041404C" w:rsidRDefault="00492F02" w:rsidP="00650070">
            <w:pPr>
              <w:spacing w:after="0"/>
            </w:pPr>
          </w:p>
        </w:tc>
      </w:tr>
      <w:tr w:rsidR="00492F02" w:rsidRPr="0041404C" w14:paraId="4B18F361" w14:textId="77777777" w:rsidTr="00406CD8">
        <w:trPr>
          <w:trHeight w:val="780"/>
        </w:trPr>
        <w:tc>
          <w:tcPr>
            <w:tcW w:w="3256" w:type="dxa"/>
            <w:vAlign w:val="center"/>
          </w:tcPr>
          <w:p w14:paraId="2FAD0383" w14:textId="77777777" w:rsidR="00492F02" w:rsidRPr="00650070" w:rsidRDefault="00574FE9" w:rsidP="00650070">
            <w:pPr>
              <w:autoSpaceDE w:val="0"/>
              <w:autoSpaceDN w:val="0"/>
              <w:adjustRightInd w:val="0"/>
              <w:spacing w:after="0"/>
              <w:rPr>
                <w:sz w:val="22"/>
                <w:lang w:eastAsia="en-GB"/>
              </w:rPr>
            </w:pPr>
            <w:r>
              <w:rPr>
                <w:sz w:val="22"/>
                <w:lang w:eastAsia="en-GB"/>
              </w:rPr>
              <w:t xml:space="preserve">Scottish Hydro </w:t>
            </w:r>
            <w:r w:rsidR="00492F02" w:rsidRPr="00650070">
              <w:rPr>
                <w:sz w:val="22"/>
                <w:lang w:eastAsia="en-GB"/>
              </w:rPr>
              <w:t>Electric</w:t>
            </w:r>
          </w:p>
          <w:p w14:paraId="1B6C8911" w14:textId="77777777" w:rsidR="00492F02" w:rsidRPr="0041404C" w:rsidRDefault="00492F02" w:rsidP="00650070">
            <w:pPr>
              <w:spacing w:after="0"/>
            </w:pPr>
            <w:r w:rsidRPr="00650070">
              <w:rPr>
                <w:sz w:val="22"/>
                <w:lang w:eastAsia="en-GB"/>
              </w:rPr>
              <w:t xml:space="preserve">Transmission </w:t>
            </w:r>
            <w:r w:rsidR="00A63C2A">
              <w:rPr>
                <w:sz w:val="22"/>
                <w:lang w:eastAsia="en-GB"/>
              </w:rPr>
              <w:t>p</w:t>
            </w:r>
            <w:r w:rsidR="00574FE9">
              <w:rPr>
                <w:sz w:val="22"/>
                <w:lang w:eastAsia="en-GB"/>
              </w:rPr>
              <w:t>lc</w:t>
            </w:r>
          </w:p>
        </w:tc>
        <w:tc>
          <w:tcPr>
            <w:tcW w:w="1842" w:type="dxa"/>
            <w:vAlign w:val="center"/>
          </w:tcPr>
          <w:p w14:paraId="2DD307CD" w14:textId="77777777" w:rsidR="00492F02" w:rsidRPr="0041404C" w:rsidRDefault="00492F02" w:rsidP="00650070">
            <w:pPr>
              <w:spacing w:after="0"/>
            </w:pPr>
          </w:p>
        </w:tc>
        <w:tc>
          <w:tcPr>
            <w:tcW w:w="2098" w:type="dxa"/>
            <w:vAlign w:val="center"/>
          </w:tcPr>
          <w:p w14:paraId="13DF06E9" w14:textId="77777777" w:rsidR="00492F02" w:rsidRPr="0041404C" w:rsidRDefault="00492F02" w:rsidP="00650070">
            <w:pPr>
              <w:spacing w:after="0"/>
            </w:pPr>
          </w:p>
        </w:tc>
        <w:tc>
          <w:tcPr>
            <w:tcW w:w="1276" w:type="dxa"/>
            <w:vAlign w:val="center"/>
          </w:tcPr>
          <w:p w14:paraId="6E18DE66" w14:textId="77777777" w:rsidR="00492F02" w:rsidRPr="0041404C" w:rsidRDefault="00492F02" w:rsidP="00650070">
            <w:pPr>
              <w:spacing w:after="0"/>
            </w:pPr>
          </w:p>
        </w:tc>
      </w:tr>
      <w:tr w:rsidR="00650070" w:rsidRPr="0041404C" w14:paraId="2F3BFBB3" w14:textId="77777777" w:rsidTr="00406CD8">
        <w:trPr>
          <w:trHeight w:val="780"/>
        </w:trPr>
        <w:tc>
          <w:tcPr>
            <w:tcW w:w="3256" w:type="dxa"/>
            <w:vAlign w:val="center"/>
          </w:tcPr>
          <w:p w14:paraId="173DA1B0" w14:textId="77777777" w:rsidR="00650070" w:rsidRPr="00650070" w:rsidRDefault="00650070" w:rsidP="00650070">
            <w:pPr>
              <w:autoSpaceDE w:val="0"/>
              <w:autoSpaceDN w:val="0"/>
              <w:adjustRightInd w:val="0"/>
              <w:spacing w:after="0"/>
              <w:rPr>
                <w:sz w:val="22"/>
                <w:lang w:eastAsia="en-GB"/>
              </w:rPr>
            </w:pPr>
            <w:r>
              <w:rPr>
                <w:sz w:val="22"/>
                <w:lang w:eastAsia="en-GB"/>
              </w:rPr>
              <w:t>Offshore Transmission Owners</w:t>
            </w:r>
          </w:p>
        </w:tc>
        <w:tc>
          <w:tcPr>
            <w:tcW w:w="1842" w:type="dxa"/>
            <w:vAlign w:val="center"/>
          </w:tcPr>
          <w:p w14:paraId="3270A16C" w14:textId="77777777" w:rsidR="00650070" w:rsidRPr="0041404C" w:rsidRDefault="00650070" w:rsidP="00650070">
            <w:pPr>
              <w:spacing w:after="0"/>
            </w:pPr>
          </w:p>
        </w:tc>
        <w:tc>
          <w:tcPr>
            <w:tcW w:w="2098" w:type="dxa"/>
            <w:vAlign w:val="center"/>
          </w:tcPr>
          <w:p w14:paraId="25ED86D3" w14:textId="77777777" w:rsidR="00650070" w:rsidRPr="0041404C" w:rsidRDefault="00650070" w:rsidP="00650070">
            <w:pPr>
              <w:spacing w:after="0"/>
            </w:pPr>
          </w:p>
        </w:tc>
        <w:tc>
          <w:tcPr>
            <w:tcW w:w="1276" w:type="dxa"/>
            <w:vAlign w:val="center"/>
          </w:tcPr>
          <w:p w14:paraId="245A1748" w14:textId="77777777" w:rsidR="00650070" w:rsidRPr="0041404C" w:rsidRDefault="00650070" w:rsidP="00650070">
            <w:pPr>
              <w:spacing w:after="0"/>
            </w:pPr>
          </w:p>
        </w:tc>
      </w:tr>
      <w:tr w:rsidR="00DD421B" w:rsidRPr="0041404C" w14:paraId="79CF2F0E" w14:textId="77777777" w:rsidTr="00406CD8">
        <w:trPr>
          <w:trHeight w:val="780"/>
        </w:trPr>
        <w:tc>
          <w:tcPr>
            <w:tcW w:w="3256" w:type="dxa"/>
            <w:vAlign w:val="center"/>
          </w:tcPr>
          <w:p w14:paraId="3DBAA8A6" w14:textId="4C2EA01E" w:rsidR="00DD421B" w:rsidRPr="00BF2327" w:rsidRDefault="00DD421B" w:rsidP="00650070">
            <w:pPr>
              <w:autoSpaceDE w:val="0"/>
              <w:autoSpaceDN w:val="0"/>
              <w:adjustRightInd w:val="0"/>
              <w:spacing w:after="0"/>
              <w:rPr>
                <w:sz w:val="22"/>
                <w:szCs w:val="22"/>
                <w:lang w:eastAsia="en-GB"/>
              </w:rPr>
            </w:pPr>
            <w:r w:rsidRPr="000F07F4">
              <w:rPr>
                <w:rStyle w:val="normaltextrun"/>
                <w:rFonts w:cs="Arial"/>
                <w:sz w:val="22"/>
                <w:szCs w:val="22"/>
                <w:shd w:val="clear" w:color="auto" w:fill="FFFFFF"/>
              </w:rPr>
              <w:t>Competitively Appointed Transmission Owners </w:t>
            </w:r>
            <w:r w:rsidRPr="000F07F4">
              <w:rPr>
                <w:rStyle w:val="eop"/>
                <w:rFonts w:cs="Arial"/>
                <w:sz w:val="22"/>
                <w:szCs w:val="22"/>
                <w:shd w:val="clear" w:color="auto" w:fill="FFFFFF"/>
              </w:rPr>
              <w:t> </w:t>
            </w:r>
          </w:p>
        </w:tc>
        <w:tc>
          <w:tcPr>
            <w:tcW w:w="1842" w:type="dxa"/>
            <w:vAlign w:val="center"/>
          </w:tcPr>
          <w:p w14:paraId="3CE4AAC4" w14:textId="77777777" w:rsidR="00DD421B" w:rsidRPr="0041404C" w:rsidRDefault="00DD421B" w:rsidP="00650070">
            <w:pPr>
              <w:spacing w:after="0"/>
            </w:pPr>
          </w:p>
        </w:tc>
        <w:tc>
          <w:tcPr>
            <w:tcW w:w="2098" w:type="dxa"/>
            <w:vAlign w:val="center"/>
          </w:tcPr>
          <w:p w14:paraId="2B77FF77" w14:textId="77777777" w:rsidR="00DD421B" w:rsidRPr="0041404C" w:rsidRDefault="00DD421B" w:rsidP="00650070">
            <w:pPr>
              <w:spacing w:after="0"/>
            </w:pPr>
          </w:p>
        </w:tc>
        <w:tc>
          <w:tcPr>
            <w:tcW w:w="1276" w:type="dxa"/>
            <w:vAlign w:val="center"/>
          </w:tcPr>
          <w:p w14:paraId="35903F0A" w14:textId="77777777" w:rsidR="00DD421B" w:rsidRPr="0041404C" w:rsidRDefault="00DD421B" w:rsidP="00650070">
            <w:pPr>
              <w:spacing w:after="0"/>
            </w:pPr>
          </w:p>
        </w:tc>
      </w:tr>
    </w:tbl>
    <w:p w14:paraId="7E58D2E5" w14:textId="77777777" w:rsidR="0041404C" w:rsidRDefault="0041404C" w:rsidP="0041404C">
      <w:r>
        <w:t>To be replaced by reference to STC Parties in new Schedule 1</w:t>
      </w:r>
    </w:p>
    <w:p w14:paraId="309FA5A9" w14:textId="77777777" w:rsidR="0041404C" w:rsidRPr="0041404C" w:rsidRDefault="0041404C" w:rsidP="0041404C"/>
    <w:p w14:paraId="77A311A4" w14:textId="77777777" w:rsidR="00492F02" w:rsidRDefault="00492F02">
      <w:pPr>
        <w:pStyle w:val="Heading5"/>
      </w:pPr>
      <w:r>
        <w:rPr>
          <w:i/>
          <w:iCs/>
          <w:sz w:val="24"/>
        </w:rPr>
        <w:t>STC Procedure Change Control History</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492F02" w14:paraId="76299F78" w14:textId="77777777" w:rsidTr="00485B4E">
        <w:tc>
          <w:tcPr>
            <w:tcW w:w="1526" w:type="dxa"/>
          </w:tcPr>
          <w:p w14:paraId="45E8CB32" w14:textId="77777777" w:rsidR="00492F02" w:rsidRDefault="00492F02">
            <w:pPr>
              <w:spacing w:after="0"/>
            </w:pPr>
            <w:r>
              <w:t>Issue 001</w:t>
            </w:r>
          </w:p>
        </w:tc>
        <w:tc>
          <w:tcPr>
            <w:tcW w:w="1417" w:type="dxa"/>
          </w:tcPr>
          <w:p w14:paraId="0EC81881" w14:textId="77777777" w:rsidR="00492F02" w:rsidRDefault="00492F02">
            <w:pPr>
              <w:spacing w:after="0"/>
            </w:pPr>
            <w:r>
              <w:t>15/03/2005</w:t>
            </w:r>
          </w:p>
        </w:tc>
        <w:tc>
          <w:tcPr>
            <w:tcW w:w="5579" w:type="dxa"/>
          </w:tcPr>
          <w:p w14:paraId="2D60D073" w14:textId="77777777" w:rsidR="00492F02" w:rsidRDefault="00492F02">
            <w:pPr>
              <w:pStyle w:val="Header"/>
              <w:tabs>
                <w:tab w:val="clear" w:pos="4153"/>
                <w:tab w:val="clear" w:pos="8306"/>
              </w:tabs>
              <w:autoSpaceDE w:val="0"/>
              <w:autoSpaceDN w:val="0"/>
              <w:adjustRightInd w:val="0"/>
              <w:spacing w:after="0"/>
              <w:rPr>
                <w:lang w:eastAsia="en-GB"/>
              </w:rPr>
            </w:pPr>
            <w:r>
              <w:rPr>
                <w:lang w:eastAsia="en-GB"/>
              </w:rPr>
              <w:t>First Issue following BETTA Go-Live</w:t>
            </w:r>
          </w:p>
        </w:tc>
      </w:tr>
      <w:tr w:rsidR="00492F02" w14:paraId="0D321A70" w14:textId="77777777" w:rsidTr="00485B4E">
        <w:tc>
          <w:tcPr>
            <w:tcW w:w="1526" w:type="dxa"/>
          </w:tcPr>
          <w:p w14:paraId="35D7BAAD" w14:textId="77777777" w:rsidR="00492F02" w:rsidRDefault="00492F02">
            <w:pPr>
              <w:spacing w:after="0"/>
            </w:pPr>
            <w:r>
              <w:t>Issue 002</w:t>
            </w:r>
          </w:p>
        </w:tc>
        <w:tc>
          <w:tcPr>
            <w:tcW w:w="1417" w:type="dxa"/>
          </w:tcPr>
          <w:p w14:paraId="302150E5" w14:textId="77777777" w:rsidR="00492F02" w:rsidRDefault="00492F02">
            <w:pPr>
              <w:spacing w:after="0"/>
            </w:pPr>
            <w:r>
              <w:t>25/10/2005</w:t>
            </w:r>
          </w:p>
        </w:tc>
        <w:tc>
          <w:tcPr>
            <w:tcW w:w="5579" w:type="dxa"/>
          </w:tcPr>
          <w:p w14:paraId="09293710" w14:textId="77777777" w:rsidR="00492F02" w:rsidRDefault="00492F02">
            <w:pPr>
              <w:pStyle w:val="Header"/>
              <w:tabs>
                <w:tab w:val="clear" w:pos="4153"/>
                <w:tab w:val="clear" w:pos="8306"/>
              </w:tabs>
              <w:autoSpaceDE w:val="0"/>
              <w:autoSpaceDN w:val="0"/>
              <w:adjustRightInd w:val="0"/>
              <w:spacing w:after="0"/>
              <w:rPr>
                <w:lang w:eastAsia="en-GB"/>
              </w:rPr>
            </w:pPr>
            <w:r>
              <w:rPr>
                <w:lang w:eastAsia="en-GB"/>
              </w:rPr>
              <w:t>Issue 002 incorporating PA034 &amp; PA037</w:t>
            </w:r>
          </w:p>
        </w:tc>
      </w:tr>
      <w:tr w:rsidR="0041404C" w14:paraId="4A25A15F" w14:textId="77777777" w:rsidTr="00485B4E">
        <w:tc>
          <w:tcPr>
            <w:tcW w:w="1526" w:type="dxa"/>
          </w:tcPr>
          <w:p w14:paraId="562CE1F3" w14:textId="77777777" w:rsidR="0041404C" w:rsidRDefault="0041404C">
            <w:pPr>
              <w:spacing w:after="0"/>
            </w:pPr>
            <w:r>
              <w:t>Issue 003</w:t>
            </w:r>
          </w:p>
        </w:tc>
        <w:tc>
          <w:tcPr>
            <w:tcW w:w="1417" w:type="dxa"/>
          </w:tcPr>
          <w:p w14:paraId="12E50803" w14:textId="77777777" w:rsidR="0041404C" w:rsidRDefault="000E6F3F">
            <w:pPr>
              <w:spacing w:after="0"/>
            </w:pPr>
            <w:r>
              <w:t>17/12/2009</w:t>
            </w:r>
          </w:p>
        </w:tc>
        <w:tc>
          <w:tcPr>
            <w:tcW w:w="5579" w:type="dxa"/>
          </w:tcPr>
          <w:p w14:paraId="777121AB" w14:textId="77777777" w:rsidR="0041404C" w:rsidRDefault="0041404C">
            <w:pPr>
              <w:pStyle w:val="Header"/>
              <w:tabs>
                <w:tab w:val="clear" w:pos="4153"/>
                <w:tab w:val="clear" w:pos="8306"/>
              </w:tabs>
              <w:autoSpaceDE w:val="0"/>
              <w:autoSpaceDN w:val="0"/>
              <w:adjustRightInd w:val="0"/>
              <w:spacing w:after="0"/>
              <w:rPr>
                <w:lang w:eastAsia="en-GB"/>
              </w:rPr>
            </w:pPr>
            <w:r>
              <w:rPr>
                <w:lang w:eastAsia="en-GB"/>
              </w:rPr>
              <w:t xml:space="preserve">To reflect implementation of </w:t>
            </w:r>
            <w:r w:rsidR="00784D20">
              <w:rPr>
                <w:lang w:eastAsia="en-GB"/>
              </w:rPr>
              <w:t xml:space="preserve">offshore transmission </w:t>
            </w:r>
            <w:r>
              <w:rPr>
                <w:lang w:eastAsia="en-GB"/>
              </w:rPr>
              <w:t>regime</w:t>
            </w:r>
          </w:p>
        </w:tc>
      </w:tr>
      <w:tr w:rsidR="00505825" w14:paraId="506FE296" w14:textId="77777777" w:rsidTr="00485B4E">
        <w:tc>
          <w:tcPr>
            <w:tcW w:w="1526" w:type="dxa"/>
          </w:tcPr>
          <w:p w14:paraId="20AC83EB" w14:textId="77777777" w:rsidR="00505825" w:rsidRDefault="00CD6A0D" w:rsidP="004E71F2">
            <w:pPr>
              <w:spacing w:after="0"/>
            </w:pPr>
            <w:r>
              <w:t>Iss</w:t>
            </w:r>
            <w:r w:rsidR="003B46EB">
              <w:t xml:space="preserve">ue </w:t>
            </w:r>
            <w:r w:rsidR="008E42D2">
              <w:t>00</w:t>
            </w:r>
            <w:r w:rsidR="003B46EB">
              <w:t>4</w:t>
            </w:r>
          </w:p>
        </w:tc>
        <w:tc>
          <w:tcPr>
            <w:tcW w:w="1417" w:type="dxa"/>
          </w:tcPr>
          <w:p w14:paraId="154D9003" w14:textId="77777777" w:rsidR="00505825" w:rsidRDefault="00A63C2A">
            <w:pPr>
              <w:spacing w:after="0"/>
            </w:pPr>
            <w:r>
              <w:t>30/07/2014</w:t>
            </w:r>
          </w:p>
        </w:tc>
        <w:tc>
          <w:tcPr>
            <w:tcW w:w="5579" w:type="dxa"/>
          </w:tcPr>
          <w:p w14:paraId="5B9A7B0F" w14:textId="77777777" w:rsidR="00505825" w:rsidRDefault="00A63C2A" w:rsidP="00A63C2A">
            <w:pPr>
              <w:pStyle w:val="Header"/>
              <w:tabs>
                <w:tab w:val="clear" w:pos="4153"/>
                <w:tab w:val="clear" w:pos="8306"/>
              </w:tabs>
              <w:autoSpaceDE w:val="0"/>
              <w:autoSpaceDN w:val="0"/>
              <w:adjustRightInd w:val="0"/>
              <w:spacing w:after="0"/>
              <w:rPr>
                <w:lang w:eastAsia="en-GB"/>
              </w:rPr>
            </w:pPr>
            <w:r>
              <w:rPr>
                <w:lang w:eastAsia="en-GB"/>
              </w:rPr>
              <w:t>Issue 004 incorporating PM079</w:t>
            </w:r>
          </w:p>
        </w:tc>
      </w:tr>
      <w:tr w:rsidR="0047722F" w14:paraId="79F3E3A0" w14:textId="77777777" w:rsidTr="00485B4E">
        <w:tc>
          <w:tcPr>
            <w:tcW w:w="1526" w:type="dxa"/>
          </w:tcPr>
          <w:p w14:paraId="6F548329" w14:textId="77777777" w:rsidR="0047722F" w:rsidRDefault="0047722F" w:rsidP="004E71F2">
            <w:pPr>
              <w:spacing w:after="0"/>
            </w:pPr>
            <w:r>
              <w:t>Issue 005</w:t>
            </w:r>
          </w:p>
        </w:tc>
        <w:tc>
          <w:tcPr>
            <w:tcW w:w="1417" w:type="dxa"/>
          </w:tcPr>
          <w:p w14:paraId="1838A09A" w14:textId="77777777" w:rsidR="0047722F" w:rsidRDefault="003F540B">
            <w:pPr>
              <w:spacing w:after="0"/>
            </w:pPr>
            <w:r>
              <w:t>19/05/2016</w:t>
            </w:r>
          </w:p>
        </w:tc>
        <w:tc>
          <w:tcPr>
            <w:tcW w:w="5579" w:type="dxa"/>
          </w:tcPr>
          <w:p w14:paraId="4F75EC37" w14:textId="77777777" w:rsidR="00964C38" w:rsidRDefault="0047722F" w:rsidP="003F540B">
            <w:pPr>
              <w:pStyle w:val="Header"/>
              <w:tabs>
                <w:tab w:val="clear" w:pos="4153"/>
                <w:tab w:val="clear" w:pos="8306"/>
              </w:tabs>
              <w:autoSpaceDE w:val="0"/>
              <w:autoSpaceDN w:val="0"/>
              <w:adjustRightInd w:val="0"/>
              <w:spacing w:after="0"/>
              <w:rPr>
                <w:lang w:eastAsia="en-GB"/>
              </w:rPr>
            </w:pPr>
            <w:r>
              <w:rPr>
                <w:lang w:eastAsia="en-GB"/>
              </w:rPr>
              <w:t xml:space="preserve">Issue </w:t>
            </w:r>
            <w:r w:rsidR="003F540B">
              <w:rPr>
                <w:lang w:eastAsia="en-GB"/>
              </w:rPr>
              <w:t>00</w:t>
            </w:r>
            <w:r>
              <w:rPr>
                <w:lang w:eastAsia="en-GB"/>
              </w:rPr>
              <w:t xml:space="preserve">5 incorporating </w:t>
            </w:r>
            <w:r w:rsidR="003F540B">
              <w:rPr>
                <w:lang w:eastAsia="en-GB"/>
              </w:rPr>
              <w:t>PM089</w:t>
            </w:r>
          </w:p>
        </w:tc>
      </w:tr>
      <w:tr w:rsidR="00964C38" w14:paraId="42B5A7E4" w14:textId="77777777" w:rsidTr="00485B4E">
        <w:tc>
          <w:tcPr>
            <w:tcW w:w="1526" w:type="dxa"/>
          </w:tcPr>
          <w:p w14:paraId="1C7075AD" w14:textId="77777777" w:rsidR="00964C38" w:rsidRDefault="00964C38" w:rsidP="004E71F2">
            <w:pPr>
              <w:spacing w:after="0"/>
            </w:pPr>
            <w:r>
              <w:t>Issue 006</w:t>
            </w:r>
          </w:p>
        </w:tc>
        <w:tc>
          <w:tcPr>
            <w:tcW w:w="1417" w:type="dxa"/>
          </w:tcPr>
          <w:p w14:paraId="215F2DC4" w14:textId="77777777" w:rsidR="00964C38" w:rsidRDefault="00F42E6F">
            <w:pPr>
              <w:spacing w:after="0"/>
            </w:pPr>
            <w:r>
              <w:t>25/07/2017</w:t>
            </w:r>
          </w:p>
        </w:tc>
        <w:tc>
          <w:tcPr>
            <w:tcW w:w="5579" w:type="dxa"/>
          </w:tcPr>
          <w:p w14:paraId="5B6B695B" w14:textId="77777777" w:rsidR="00964C38" w:rsidRDefault="00964C38" w:rsidP="003F540B">
            <w:pPr>
              <w:pStyle w:val="Header"/>
              <w:tabs>
                <w:tab w:val="clear" w:pos="4153"/>
                <w:tab w:val="clear" w:pos="8306"/>
              </w:tabs>
              <w:autoSpaceDE w:val="0"/>
              <w:autoSpaceDN w:val="0"/>
              <w:adjustRightInd w:val="0"/>
              <w:spacing w:after="0"/>
              <w:rPr>
                <w:lang w:eastAsia="en-GB"/>
              </w:rPr>
            </w:pPr>
            <w:r>
              <w:rPr>
                <w:lang w:eastAsia="en-GB"/>
              </w:rPr>
              <w:t>Issue 006 introduction of Lead Person(s) and admin updates</w:t>
            </w:r>
          </w:p>
        </w:tc>
      </w:tr>
      <w:tr w:rsidR="00C46B75" w14:paraId="7CC452FD" w14:textId="77777777" w:rsidTr="00485B4E">
        <w:tc>
          <w:tcPr>
            <w:tcW w:w="1526" w:type="dxa"/>
          </w:tcPr>
          <w:p w14:paraId="4DF6BBE1" w14:textId="77777777" w:rsidR="00C46B75" w:rsidRDefault="00C46B75" w:rsidP="004E71F2">
            <w:pPr>
              <w:spacing w:after="0"/>
            </w:pPr>
            <w:r>
              <w:t xml:space="preserve">Issue 007 </w:t>
            </w:r>
          </w:p>
        </w:tc>
        <w:tc>
          <w:tcPr>
            <w:tcW w:w="1417" w:type="dxa"/>
          </w:tcPr>
          <w:p w14:paraId="0D928FB7" w14:textId="77777777" w:rsidR="00C46B75" w:rsidRDefault="00C46B75">
            <w:pPr>
              <w:spacing w:after="0"/>
            </w:pPr>
            <w:r>
              <w:t>01/04/2019</w:t>
            </w:r>
          </w:p>
        </w:tc>
        <w:tc>
          <w:tcPr>
            <w:tcW w:w="5579" w:type="dxa"/>
          </w:tcPr>
          <w:p w14:paraId="4AA02550" w14:textId="77777777" w:rsidR="00C46B75" w:rsidRDefault="00C46B75" w:rsidP="002B2E75">
            <w:pPr>
              <w:pStyle w:val="Header"/>
              <w:tabs>
                <w:tab w:val="clear" w:pos="4153"/>
                <w:tab w:val="clear" w:pos="8306"/>
              </w:tabs>
              <w:autoSpaceDE w:val="0"/>
              <w:autoSpaceDN w:val="0"/>
              <w:adjustRightInd w:val="0"/>
              <w:spacing w:after="0"/>
              <w:rPr>
                <w:lang w:eastAsia="en-GB"/>
              </w:rPr>
            </w:pPr>
            <w:r>
              <w:rPr>
                <w:lang w:eastAsia="en-GB"/>
              </w:rPr>
              <w:t xml:space="preserve">Issue 007 incorporating National </w:t>
            </w:r>
            <w:r w:rsidR="002B2E75">
              <w:rPr>
                <w:lang w:eastAsia="en-GB"/>
              </w:rPr>
              <w:t>G</w:t>
            </w:r>
            <w:r>
              <w:rPr>
                <w:lang w:eastAsia="en-GB"/>
              </w:rPr>
              <w:t>rid Legal Separation changes</w:t>
            </w:r>
          </w:p>
        </w:tc>
      </w:tr>
      <w:tr w:rsidR="004B44DC" w14:paraId="3F6A49AE" w14:textId="77777777" w:rsidTr="00485B4E">
        <w:tc>
          <w:tcPr>
            <w:tcW w:w="1526" w:type="dxa"/>
          </w:tcPr>
          <w:p w14:paraId="12B0A774" w14:textId="77777777" w:rsidR="004B44DC" w:rsidRDefault="004B44DC" w:rsidP="004E71F2">
            <w:pPr>
              <w:spacing w:after="0"/>
            </w:pPr>
            <w:r>
              <w:t>Issue 008</w:t>
            </w:r>
          </w:p>
        </w:tc>
        <w:tc>
          <w:tcPr>
            <w:tcW w:w="1417" w:type="dxa"/>
          </w:tcPr>
          <w:p w14:paraId="1E14C437" w14:textId="77777777" w:rsidR="004B44DC" w:rsidRPr="004B44DC" w:rsidRDefault="00F742AD">
            <w:pPr>
              <w:spacing w:after="0"/>
            </w:pPr>
            <w:r>
              <w:t>13</w:t>
            </w:r>
            <w:r w:rsidR="004B44DC" w:rsidRPr="004B44DC">
              <w:t>/05/2019</w:t>
            </w:r>
          </w:p>
        </w:tc>
        <w:tc>
          <w:tcPr>
            <w:tcW w:w="5579" w:type="dxa"/>
          </w:tcPr>
          <w:p w14:paraId="1DB838DD" w14:textId="77777777" w:rsidR="004B44DC" w:rsidRPr="004B44DC" w:rsidRDefault="004B44DC" w:rsidP="002B2E75">
            <w:pPr>
              <w:pStyle w:val="Header"/>
              <w:tabs>
                <w:tab w:val="clear" w:pos="4153"/>
                <w:tab w:val="clear" w:pos="8306"/>
              </w:tabs>
              <w:autoSpaceDE w:val="0"/>
              <w:autoSpaceDN w:val="0"/>
              <w:adjustRightInd w:val="0"/>
              <w:spacing w:after="0"/>
              <w:rPr>
                <w:lang w:eastAsia="en-GB"/>
              </w:rPr>
            </w:pPr>
            <w:r w:rsidRPr="004B44DC">
              <w:rPr>
                <w:lang w:eastAsia="en-GB"/>
              </w:rPr>
              <w:t xml:space="preserve">Issue 008 </w:t>
            </w:r>
            <w:r w:rsidRPr="004B44DC">
              <w:rPr>
                <w:rFonts w:cs="Arial"/>
                <w:i/>
              </w:rPr>
              <w:t>‘</w:t>
            </w:r>
            <w:r w:rsidRPr="004B44DC">
              <w:rPr>
                <w:rFonts w:cs="Arial"/>
              </w:rPr>
              <w:t>Housekeeping Modification to align STCP18-1 - STCP18-6 with existing working practices</w:t>
            </w:r>
            <w:r>
              <w:rPr>
                <w:rFonts w:cs="Arial"/>
              </w:rPr>
              <w:t>’</w:t>
            </w:r>
          </w:p>
        </w:tc>
      </w:tr>
      <w:tr w:rsidR="00626803" w14:paraId="06571F0A" w14:textId="77777777" w:rsidTr="00485B4E">
        <w:tc>
          <w:tcPr>
            <w:tcW w:w="1526" w:type="dxa"/>
          </w:tcPr>
          <w:p w14:paraId="6B99786B" w14:textId="77777777" w:rsidR="00626803" w:rsidRDefault="00626803" w:rsidP="004E71F2">
            <w:pPr>
              <w:spacing w:after="0"/>
            </w:pPr>
            <w:r>
              <w:t>Issue 009</w:t>
            </w:r>
          </w:p>
        </w:tc>
        <w:tc>
          <w:tcPr>
            <w:tcW w:w="1417" w:type="dxa"/>
          </w:tcPr>
          <w:p w14:paraId="79AD8366" w14:textId="77777777" w:rsidR="00626803" w:rsidRDefault="00626803">
            <w:pPr>
              <w:spacing w:after="0"/>
            </w:pPr>
            <w:r>
              <w:t>1/0</w:t>
            </w:r>
            <w:r w:rsidR="002964F4">
              <w:t>8</w:t>
            </w:r>
            <w:r>
              <w:t>/2019</w:t>
            </w:r>
          </w:p>
        </w:tc>
        <w:tc>
          <w:tcPr>
            <w:tcW w:w="5579" w:type="dxa"/>
          </w:tcPr>
          <w:p w14:paraId="1096DADE" w14:textId="77777777" w:rsidR="00626803" w:rsidRPr="004B44DC" w:rsidRDefault="00BB0BF2" w:rsidP="002B2E75">
            <w:pPr>
              <w:pStyle w:val="Header"/>
              <w:tabs>
                <w:tab w:val="clear" w:pos="4153"/>
                <w:tab w:val="clear" w:pos="8306"/>
              </w:tabs>
              <w:autoSpaceDE w:val="0"/>
              <w:autoSpaceDN w:val="0"/>
              <w:adjustRightInd w:val="0"/>
              <w:spacing w:after="0"/>
              <w:rPr>
                <w:lang w:eastAsia="en-GB"/>
              </w:rPr>
            </w:pPr>
            <w:r>
              <w:rPr>
                <w:lang w:eastAsia="en-GB"/>
              </w:rPr>
              <w:t>Issue 009 ‘</w:t>
            </w:r>
            <w:r w:rsidRPr="0076453E">
              <w:rPr>
                <w:rFonts w:cs="Arial"/>
                <w:lang w:eastAsia="en-GB"/>
              </w:rPr>
              <w:t xml:space="preserve">STCP Modifications </w:t>
            </w:r>
            <w:proofErr w:type="gramStart"/>
            <w:r w:rsidRPr="0076453E">
              <w:rPr>
                <w:rFonts w:cs="Arial"/>
                <w:lang w:eastAsia="en-GB"/>
              </w:rPr>
              <w:t>as a result of</w:t>
            </w:r>
            <w:proofErr w:type="gramEnd"/>
            <w:r w:rsidRPr="0076453E">
              <w:rPr>
                <w:rFonts w:cs="Arial"/>
                <w:lang w:eastAsia="en-GB"/>
              </w:rPr>
              <w:t xml:space="preserve"> CM070 ‘Consequential STC updates post RFG and HDVC implementation’</w:t>
            </w:r>
          </w:p>
        </w:tc>
      </w:tr>
      <w:tr w:rsidR="00266854" w14:paraId="5E741036" w14:textId="77777777" w:rsidTr="00485B4E">
        <w:tc>
          <w:tcPr>
            <w:tcW w:w="1526" w:type="dxa"/>
          </w:tcPr>
          <w:p w14:paraId="574E7270" w14:textId="24DCEA9B" w:rsidR="00266854" w:rsidRDefault="00266854" w:rsidP="004E71F2">
            <w:pPr>
              <w:spacing w:after="0"/>
            </w:pPr>
            <w:r>
              <w:t>Issue 010</w:t>
            </w:r>
          </w:p>
        </w:tc>
        <w:tc>
          <w:tcPr>
            <w:tcW w:w="1417" w:type="dxa"/>
          </w:tcPr>
          <w:p w14:paraId="7789082D" w14:textId="77777777" w:rsidR="00266854" w:rsidRDefault="00421E4C">
            <w:pPr>
              <w:spacing w:after="0"/>
            </w:pPr>
            <w:r>
              <w:t>31/12/2020</w:t>
            </w:r>
          </w:p>
        </w:tc>
        <w:tc>
          <w:tcPr>
            <w:tcW w:w="5579" w:type="dxa"/>
          </w:tcPr>
          <w:p w14:paraId="5F0BB037" w14:textId="77777777" w:rsidR="00266854" w:rsidRPr="00421E4C" w:rsidRDefault="00421E4C" w:rsidP="00421E4C">
            <w:pPr>
              <w:pStyle w:val="Caption"/>
              <w:rPr>
                <w:b w:val="0"/>
                <w:lang w:eastAsia="en-GB"/>
              </w:rPr>
            </w:pPr>
            <w:r w:rsidRPr="00421E4C">
              <w:rPr>
                <w:b w:val="0"/>
              </w:rPr>
              <w:t>Amendments to STCP18-1’Connection and Modification Application to incorporate Interactivity process</w:t>
            </w:r>
          </w:p>
        </w:tc>
      </w:tr>
      <w:tr w:rsidR="00AD2D11" w14:paraId="06E79C9A" w14:textId="77777777" w:rsidTr="00485B4E">
        <w:tc>
          <w:tcPr>
            <w:tcW w:w="1526" w:type="dxa"/>
          </w:tcPr>
          <w:p w14:paraId="71EE6CA6" w14:textId="4A211147" w:rsidR="00AD2D11" w:rsidRDefault="00462856" w:rsidP="004E71F2">
            <w:pPr>
              <w:spacing w:after="0"/>
            </w:pPr>
            <w:r>
              <w:t>Issue 011</w:t>
            </w:r>
          </w:p>
        </w:tc>
        <w:tc>
          <w:tcPr>
            <w:tcW w:w="1417" w:type="dxa"/>
          </w:tcPr>
          <w:p w14:paraId="62CB1CA8" w14:textId="434C32D8" w:rsidR="00AD2D11" w:rsidRDefault="00462856">
            <w:pPr>
              <w:spacing w:after="0"/>
            </w:pPr>
            <w:r>
              <w:t>06/04/2022</w:t>
            </w:r>
          </w:p>
        </w:tc>
        <w:tc>
          <w:tcPr>
            <w:tcW w:w="5579" w:type="dxa"/>
          </w:tcPr>
          <w:p w14:paraId="251738B7" w14:textId="71A0A9E1" w:rsidR="00AD2D11" w:rsidRPr="00421E4C" w:rsidRDefault="00462856" w:rsidP="00421E4C">
            <w:pPr>
              <w:pStyle w:val="Caption"/>
              <w:rPr>
                <w:b w:val="0"/>
              </w:rPr>
            </w:pPr>
            <w:r>
              <w:rPr>
                <w:b w:val="0"/>
              </w:rPr>
              <w:t>Issue 01</w:t>
            </w:r>
            <w:r w:rsidR="004C2825">
              <w:rPr>
                <w:b w:val="0"/>
              </w:rPr>
              <w:t>1</w:t>
            </w:r>
            <w:r>
              <w:rPr>
                <w:b w:val="0"/>
              </w:rPr>
              <w:t xml:space="preserve"> </w:t>
            </w:r>
            <w:r w:rsidR="00C5079F">
              <w:rPr>
                <w:b w:val="0"/>
              </w:rPr>
              <w:t>incorporating change for PM0123</w:t>
            </w:r>
            <w:r>
              <w:rPr>
                <w:b w:val="0"/>
              </w:rPr>
              <w:t xml:space="preserve"> </w:t>
            </w:r>
          </w:p>
        </w:tc>
      </w:tr>
      <w:tr w:rsidR="00485B4E" w14:paraId="07580DEC" w14:textId="77777777" w:rsidTr="00485B4E">
        <w:tc>
          <w:tcPr>
            <w:tcW w:w="1526" w:type="dxa"/>
          </w:tcPr>
          <w:p w14:paraId="621BE4A5" w14:textId="3BA21BD1" w:rsidR="00485B4E" w:rsidRDefault="00485B4E" w:rsidP="00485B4E">
            <w:pPr>
              <w:spacing w:after="0"/>
            </w:pPr>
            <w:r>
              <w:t>Issue 012</w:t>
            </w:r>
          </w:p>
        </w:tc>
        <w:tc>
          <w:tcPr>
            <w:tcW w:w="1417" w:type="dxa"/>
          </w:tcPr>
          <w:p w14:paraId="631F7FC1" w14:textId="7AA2121F" w:rsidR="00485B4E" w:rsidRDefault="00605A4C" w:rsidP="00485B4E">
            <w:pPr>
              <w:spacing w:after="0"/>
            </w:pPr>
            <w:r>
              <w:t>25</w:t>
            </w:r>
            <w:r w:rsidR="00485B4E">
              <w:t>/04/2023</w:t>
            </w:r>
          </w:p>
        </w:tc>
        <w:tc>
          <w:tcPr>
            <w:tcW w:w="5579" w:type="dxa"/>
          </w:tcPr>
          <w:p w14:paraId="4A750BF2" w14:textId="5511FD29" w:rsidR="00485B4E" w:rsidRPr="00F6567F" w:rsidRDefault="007A4B68" w:rsidP="00485B4E">
            <w:pPr>
              <w:pStyle w:val="Caption"/>
              <w:rPr>
                <w:b w:val="0"/>
                <w:bCs w:val="0"/>
              </w:rPr>
            </w:pPr>
            <w:r>
              <w:rPr>
                <w:rFonts w:cs="Arial"/>
                <w:b w:val="0"/>
                <w:bCs w:val="0"/>
              </w:rPr>
              <w:t xml:space="preserve">Issue 012 </w:t>
            </w:r>
            <w:r w:rsidR="00446339">
              <w:rPr>
                <w:b w:val="0"/>
                <w:bCs w:val="0"/>
              </w:rPr>
              <w:t>incorporating use of ‘The Company’ definition as made in</w:t>
            </w:r>
            <w:r w:rsidR="00F6567F" w:rsidRPr="00F6567F">
              <w:rPr>
                <w:rFonts w:cs="Arial"/>
                <w:b w:val="0"/>
                <w:bCs w:val="0"/>
              </w:rPr>
              <w:t xml:space="preserve"> the </w:t>
            </w:r>
            <w:r w:rsidR="00446339">
              <w:rPr>
                <w:b w:val="0"/>
                <w:bCs w:val="0"/>
              </w:rPr>
              <w:t>STC</w:t>
            </w:r>
            <w:r w:rsidR="001607D3">
              <w:rPr>
                <w:b w:val="0"/>
                <w:bCs w:val="0"/>
              </w:rPr>
              <w:t xml:space="preserve"> PM0130</w:t>
            </w:r>
          </w:p>
        </w:tc>
      </w:tr>
      <w:tr w:rsidR="003707AF" w14:paraId="05469419" w14:textId="77777777" w:rsidTr="00485B4E">
        <w:tc>
          <w:tcPr>
            <w:tcW w:w="1526" w:type="dxa"/>
          </w:tcPr>
          <w:p w14:paraId="4845BEA0" w14:textId="2E29FEBD" w:rsidR="003707AF" w:rsidRDefault="003707AF" w:rsidP="00485B4E">
            <w:pPr>
              <w:spacing w:after="0"/>
            </w:pPr>
            <w:r>
              <w:t>Issue 013</w:t>
            </w:r>
          </w:p>
        </w:tc>
        <w:tc>
          <w:tcPr>
            <w:tcW w:w="1417" w:type="dxa"/>
          </w:tcPr>
          <w:p w14:paraId="36AEE14F" w14:textId="39D6EA44" w:rsidR="003707AF" w:rsidRDefault="003707AF" w:rsidP="00485B4E">
            <w:pPr>
              <w:spacing w:after="0"/>
            </w:pPr>
            <w:r>
              <w:t>0</w:t>
            </w:r>
            <w:r w:rsidR="003C376B">
              <w:t>4/03/2024</w:t>
            </w:r>
          </w:p>
        </w:tc>
        <w:tc>
          <w:tcPr>
            <w:tcW w:w="5579" w:type="dxa"/>
          </w:tcPr>
          <w:p w14:paraId="6E065DBA" w14:textId="1C1E6145" w:rsidR="003707AF" w:rsidRPr="003C376B" w:rsidRDefault="003C376B" w:rsidP="00485B4E">
            <w:pPr>
              <w:pStyle w:val="Caption"/>
              <w:rPr>
                <w:rFonts w:cs="Arial"/>
                <w:b w:val="0"/>
                <w:bCs w:val="0"/>
              </w:rPr>
            </w:pPr>
            <w:r w:rsidRPr="003C376B">
              <w:rPr>
                <w:rFonts w:cs="Arial"/>
                <w:b w:val="0"/>
                <w:bCs w:val="0"/>
              </w:rPr>
              <w:t>Issue 0</w:t>
            </w:r>
            <w:r>
              <w:rPr>
                <w:rFonts w:cs="Arial"/>
                <w:b w:val="0"/>
                <w:bCs w:val="0"/>
              </w:rPr>
              <w:t>13</w:t>
            </w:r>
            <w:r w:rsidRPr="003C376B">
              <w:rPr>
                <w:rFonts w:cs="Arial"/>
                <w:b w:val="0"/>
                <w:bCs w:val="0"/>
              </w:rPr>
              <w:t xml:space="preserve"> </w:t>
            </w:r>
            <w:r w:rsidR="002A6C1B">
              <w:rPr>
                <w:rFonts w:cs="Arial"/>
                <w:b w:val="0"/>
                <w:bCs w:val="0"/>
              </w:rPr>
              <w:t xml:space="preserve">PM0128 </w:t>
            </w:r>
            <w:r w:rsidRPr="003C376B">
              <w:rPr>
                <w:rFonts w:cs="Arial"/>
                <w:b w:val="0"/>
                <w:bCs w:val="0"/>
              </w:rPr>
              <w:t xml:space="preserve">Implementation of the Electrical System Restoration Standard </w:t>
            </w:r>
            <w:proofErr w:type="gramStart"/>
            <w:r w:rsidRPr="003C376B">
              <w:rPr>
                <w:rFonts w:cs="Arial"/>
                <w:b w:val="0"/>
                <w:bCs w:val="0"/>
              </w:rPr>
              <w:t>–  PM</w:t>
            </w:r>
            <w:proofErr w:type="gramEnd"/>
            <w:r w:rsidRPr="003C376B">
              <w:rPr>
                <w:rFonts w:cs="Arial"/>
                <w:b w:val="0"/>
                <w:bCs w:val="0"/>
              </w:rPr>
              <w:t>0132 Implementation of the Electrical System Restoration Standard Phase II</w:t>
            </w:r>
          </w:p>
        </w:tc>
      </w:tr>
      <w:tr w:rsidR="009F1B16" w14:paraId="28EC8038" w14:textId="77777777" w:rsidTr="00485B4E">
        <w:tc>
          <w:tcPr>
            <w:tcW w:w="1526" w:type="dxa"/>
          </w:tcPr>
          <w:p w14:paraId="4E5262CC" w14:textId="350B5C90" w:rsidR="009F1B16" w:rsidRDefault="009F1B16" w:rsidP="00485B4E">
            <w:pPr>
              <w:spacing w:after="0"/>
            </w:pPr>
            <w:r>
              <w:lastRenderedPageBreak/>
              <w:t xml:space="preserve">Issue </w:t>
            </w:r>
            <w:r w:rsidR="00F14F3B">
              <w:t>014</w:t>
            </w:r>
          </w:p>
        </w:tc>
        <w:tc>
          <w:tcPr>
            <w:tcW w:w="1417" w:type="dxa"/>
          </w:tcPr>
          <w:p w14:paraId="49A50F2A" w14:textId="793CF950" w:rsidR="009F1B16" w:rsidRDefault="00F14F3B" w:rsidP="00485B4E">
            <w:pPr>
              <w:spacing w:after="0"/>
            </w:pPr>
            <w:r>
              <w:t>17/04/2025</w:t>
            </w:r>
          </w:p>
        </w:tc>
        <w:tc>
          <w:tcPr>
            <w:tcW w:w="5579" w:type="dxa"/>
          </w:tcPr>
          <w:p w14:paraId="5C439D0A" w14:textId="0E778B27" w:rsidR="009F1B16" w:rsidRPr="003C376B" w:rsidRDefault="00F14F3B" w:rsidP="00485B4E">
            <w:pPr>
              <w:pStyle w:val="Caption"/>
              <w:rPr>
                <w:rFonts w:cs="Arial"/>
                <w:b w:val="0"/>
                <w:bCs w:val="0"/>
              </w:rPr>
            </w:pPr>
            <w:r>
              <w:rPr>
                <w:rFonts w:cs="Arial"/>
                <w:b w:val="0"/>
                <w:bCs w:val="0"/>
              </w:rPr>
              <w:t>Issue 014 PM0144</w:t>
            </w:r>
            <w:r w:rsidR="00712B0E">
              <w:rPr>
                <w:rFonts w:cs="Arial"/>
                <w:b w:val="0"/>
                <w:bCs w:val="0"/>
              </w:rPr>
              <w:t xml:space="preserve"> </w:t>
            </w:r>
            <w:r w:rsidR="00712B0E" w:rsidRPr="00712B0E">
              <w:rPr>
                <w:rFonts w:cs="Arial"/>
                <w:b w:val="0"/>
                <w:bCs w:val="0"/>
              </w:rPr>
              <w:t>Digital Communication System Integration</w:t>
            </w:r>
          </w:p>
        </w:tc>
      </w:tr>
      <w:tr w:rsidR="0051394A" w14:paraId="32F00D3D" w14:textId="77777777" w:rsidTr="00485B4E">
        <w:tc>
          <w:tcPr>
            <w:tcW w:w="1526" w:type="dxa"/>
          </w:tcPr>
          <w:p w14:paraId="7BADAC51" w14:textId="5581F16B" w:rsidR="0051394A" w:rsidRDefault="0051394A" w:rsidP="00485B4E">
            <w:pPr>
              <w:spacing w:after="0"/>
            </w:pPr>
            <w:r>
              <w:t>Issue 015</w:t>
            </w:r>
          </w:p>
        </w:tc>
        <w:tc>
          <w:tcPr>
            <w:tcW w:w="1417" w:type="dxa"/>
          </w:tcPr>
          <w:p w14:paraId="50B8A266" w14:textId="5AB370B0" w:rsidR="0051394A" w:rsidRDefault="0051394A" w:rsidP="00485B4E">
            <w:pPr>
              <w:spacing w:after="0"/>
            </w:pPr>
            <w:r>
              <w:t>10/06/2025</w:t>
            </w:r>
          </w:p>
        </w:tc>
        <w:tc>
          <w:tcPr>
            <w:tcW w:w="5579" w:type="dxa"/>
          </w:tcPr>
          <w:p w14:paraId="563B1060" w14:textId="6A18124F" w:rsidR="0051394A" w:rsidRPr="00FA65AB" w:rsidRDefault="0051394A" w:rsidP="00712661">
            <w:pPr>
              <w:pStyle w:val="Caption"/>
              <w:rPr>
                <w:rFonts w:cs="Arial"/>
                <w:b w:val="0"/>
              </w:rPr>
            </w:pPr>
            <w:r>
              <w:rPr>
                <w:rFonts w:cs="Arial"/>
                <w:b w:val="0"/>
                <w:bCs w:val="0"/>
              </w:rPr>
              <w:t xml:space="preserve">Issue 015 PM0143 </w:t>
            </w:r>
            <w:r w:rsidR="00FA65AB" w:rsidRPr="00FA65AB">
              <w:rPr>
                <w:rFonts w:cs="Arial"/>
                <w:b w:val="0"/>
              </w:rPr>
              <w:t>Implementing Connection Reform</w:t>
            </w:r>
          </w:p>
        </w:tc>
      </w:tr>
      <w:tr w:rsidR="00EB072D" w14:paraId="4B7628DE" w14:textId="77777777" w:rsidTr="00485B4E">
        <w:tc>
          <w:tcPr>
            <w:tcW w:w="1526" w:type="dxa"/>
          </w:tcPr>
          <w:p w14:paraId="4FF1F38C" w14:textId="63B9D72E" w:rsidR="00EB072D" w:rsidRDefault="00EB072D" w:rsidP="00485B4E">
            <w:pPr>
              <w:spacing w:after="0"/>
            </w:pPr>
            <w:r>
              <w:t>Issue 016</w:t>
            </w:r>
          </w:p>
        </w:tc>
        <w:tc>
          <w:tcPr>
            <w:tcW w:w="1417" w:type="dxa"/>
          </w:tcPr>
          <w:p w14:paraId="10193361" w14:textId="2F726D00" w:rsidR="00EB072D" w:rsidRDefault="00EB072D" w:rsidP="00485B4E">
            <w:pPr>
              <w:spacing w:after="0"/>
            </w:pPr>
            <w:r>
              <w:t>26/11/2025</w:t>
            </w:r>
          </w:p>
        </w:tc>
        <w:tc>
          <w:tcPr>
            <w:tcW w:w="5579" w:type="dxa"/>
          </w:tcPr>
          <w:p w14:paraId="31D4CAD5" w14:textId="160DCA47" w:rsidR="00EB072D" w:rsidRDefault="00EB072D" w:rsidP="00712661">
            <w:pPr>
              <w:pStyle w:val="Caption"/>
              <w:rPr>
                <w:rFonts w:cs="Arial"/>
                <w:b w:val="0"/>
                <w:bCs w:val="0"/>
              </w:rPr>
            </w:pPr>
            <w:r>
              <w:rPr>
                <w:rFonts w:cs="Arial"/>
                <w:b w:val="0"/>
                <w:bCs w:val="0"/>
              </w:rPr>
              <w:t>Issue 01</w:t>
            </w:r>
            <w:r w:rsidRPr="00EB072D">
              <w:rPr>
                <w:rFonts w:cs="Arial"/>
                <w:b w:val="0"/>
                <w:bCs w:val="0"/>
              </w:rPr>
              <w:t xml:space="preserve">6 </w:t>
            </w:r>
            <w:r w:rsidRPr="000F07F4">
              <w:rPr>
                <w:rFonts w:eastAsia="Arial" w:cs="Arial"/>
                <w:b w:val="0"/>
                <w:bCs w:val="0"/>
              </w:rPr>
              <w:t xml:space="preserve">incorporating Competitively Appointed Transmission Owners to </w:t>
            </w:r>
            <w:proofErr w:type="spellStart"/>
            <w:r w:rsidRPr="000F07F4">
              <w:rPr>
                <w:rFonts w:eastAsia="Arial" w:cs="Arial"/>
                <w:b w:val="0"/>
                <w:bCs w:val="0"/>
              </w:rPr>
              <w:t>TO</w:t>
            </w:r>
            <w:proofErr w:type="spellEnd"/>
            <w:r w:rsidRPr="000F07F4">
              <w:rPr>
                <w:rFonts w:eastAsia="Arial" w:cs="Arial"/>
                <w:b w:val="0"/>
                <w:bCs w:val="0"/>
              </w:rPr>
              <w:t xml:space="preserve"> Lists on all Definitions – PM0151</w:t>
            </w:r>
          </w:p>
        </w:tc>
      </w:tr>
    </w:tbl>
    <w:p w14:paraId="1006896A" w14:textId="77777777" w:rsidR="00492F02" w:rsidRDefault="00492F02">
      <w:pPr>
        <w:pStyle w:val="Heading1"/>
        <w:ind w:left="737" w:hanging="737"/>
      </w:pPr>
      <w:r>
        <w:br w:type="page"/>
      </w:r>
      <w:r>
        <w:lastRenderedPageBreak/>
        <w:t xml:space="preserve">Introduction </w:t>
      </w:r>
    </w:p>
    <w:p w14:paraId="65D26878" w14:textId="77777777" w:rsidR="00492F02" w:rsidRDefault="00492F02">
      <w:pPr>
        <w:pStyle w:val="Heading2"/>
      </w:pPr>
      <w:r>
        <w:t>Scope</w:t>
      </w:r>
    </w:p>
    <w:p w14:paraId="53FEAFF0" w14:textId="7650E411" w:rsidR="00492F02" w:rsidRDefault="00492F02" w:rsidP="00574FE9">
      <w:pPr>
        <w:pStyle w:val="Heading3"/>
        <w:tabs>
          <w:tab w:val="clear" w:pos="450"/>
          <w:tab w:val="num" w:pos="900"/>
        </w:tabs>
        <w:ind w:left="900" w:hanging="900"/>
        <w:jc w:val="both"/>
      </w:pPr>
      <w:r>
        <w:t xml:space="preserve">This process defines the data exchange required between </w:t>
      </w:r>
      <w:r w:rsidR="001F598A">
        <w:t>The Company</w:t>
      </w:r>
      <w:r w:rsidR="003A39A5" w:rsidRPr="00EF23EB">
        <w:t>, as defined in the STC and meaning the licence holder with system operator responsibilities</w:t>
      </w:r>
      <w:r w:rsidR="003A39A5">
        <w:t>,</w:t>
      </w:r>
      <w:r>
        <w:t xml:space="preserve"> and the TO(s) for the purposes of Connection and Modification </w:t>
      </w:r>
      <w:r w:rsidR="00CC695B">
        <w:t>A</w:t>
      </w:r>
      <w:r>
        <w:t>pplications.</w:t>
      </w:r>
    </w:p>
    <w:p w14:paraId="6CB07D0D" w14:textId="7CBACC14" w:rsidR="00492F02" w:rsidRDefault="00492F02" w:rsidP="00574FE9">
      <w:pPr>
        <w:pStyle w:val="Heading3"/>
        <w:tabs>
          <w:tab w:val="clear" w:pos="450"/>
          <w:tab w:val="num" w:pos="900"/>
        </w:tabs>
        <w:ind w:left="900" w:hanging="900"/>
        <w:jc w:val="both"/>
      </w:pPr>
      <w:r>
        <w:t xml:space="preserve">This procedure describes the process for making a TO Construction Offer to </w:t>
      </w:r>
      <w:r w:rsidR="001F598A">
        <w:t xml:space="preserve">The Company </w:t>
      </w:r>
      <w:r>
        <w:t xml:space="preserve">within a specified time, </w:t>
      </w:r>
      <w:proofErr w:type="gramStart"/>
      <w:r>
        <w:t>as a result of</w:t>
      </w:r>
      <w:proofErr w:type="gramEnd"/>
      <w:r>
        <w:t xml:space="preserve"> an Applicant applying to </w:t>
      </w:r>
      <w:r w:rsidR="001F598A">
        <w:t xml:space="preserve">The Company </w:t>
      </w:r>
      <w:r>
        <w:t xml:space="preserve">for a New or Modified Connection. </w:t>
      </w:r>
      <w:r w:rsidR="00FE3781">
        <w:t xml:space="preserve">It includes two processes; one for making a TO Construction Offer to The Company </w:t>
      </w:r>
      <w:proofErr w:type="gramStart"/>
      <w:r w:rsidR="00FE3781">
        <w:t>as a result of</w:t>
      </w:r>
      <w:proofErr w:type="gramEnd"/>
      <w:r w:rsidR="00FE3781">
        <w:t xml:space="preserve"> an Applicant applying in the Gated Application and Offer Process, and a second for applications that do not go through the Gated Application and Offer Process. </w:t>
      </w:r>
      <w:r>
        <w:t xml:space="preserve">It defines the tasks, formal documentation, interface requirements, timescales and responsibilities between </w:t>
      </w:r>
      <w:r w:rsidR="00F42F86">
        <w:t xml:space="preserve">The Company </w:t>
      </w:r>
      <w:r>
        <w:t xml:space="preserve">and the Host TO, Affected TO(s) and Other Affected TO(s), from receipt of a User Application to the signing/modification of an Offer. It sets out the process to be followed when dealing with interactive offers, customer build applications and changes to signed offers. It also addresses the circumstances where there is a need to work under an indemnity </w:t>
      </w:r>
      <w:proofErr w:type="gramStart"/>
      <w:r>
        <w:t>in order to</w:t>
      </w:r>
      <w:proofErr w:type="gramEnd"/>
      <w:r>
        <w:t xml:space="preserve"> meet the terms of the User Application.</w:t>
      </w:r>
    </w:p>
    <w:p w14:paraId="49BA4705" w14:textId="47E44B60" w:rsidR="00492F02" w:rsidRDefault="00F42F86" w:rsidP="00574FE9">
      <w:pPr>
        <w:pStyle w:val="Heading3"/>
        <w:tabs>
          <w:tab w:val="clear" w:pos="450"/>
          <w:tab w:val="num" w:pos="900"/>
        </w:tabs>
        <w:ind w:left="900" w:hanging="900"/>
        <w:jc w:val="both"/>
      </w:pPr>
      <w:r>
        <w:t xml:space="preserve">The Company </w:t>
      </w:r>
      <w:r w:rsidR="00492F02">
        <w:t>is responsible, inter alia, for the co-ordination of the application process and</w:t>
      </w:r>
      <w:r w:rsidR="00F70A1F">
        <w:t>, additionally in the case of offshore projects,</w:t>
      </w:r>
      <w:r w:rsidR="00492F02">
        <w:t xml:space="preserve"> carrying out an economic impact assessment of the connection and infrastructure options proposed by the Affected Parties. </w:t>
      </w:r>
    </w:p>
    <w:p w14:paraId="0A4368DB" w14:textId="236B9498" w:rsidR="00492F02" w:rsidRDefault="00492F02" w:rsidP="008D5312">
      <w:pPr>
        <w:pStyle w:val="Heading3"/>
        <w:tabs>
          <w:tab w:val="clear" w:pos="450"/>
          <w:tab w:val="num" w:pos="900"/>
        </w:tabs>
        <w:ind w:left="900" w:hanging="900"/>
        <w:jc w:val="both"/>
      </w:pPr>
      <w:r>
        <w:t xml:space="preserve">Each TO is responsible for the design of the connection and the infrastructure of its Transmission System, provision of charging </w:t>
      </w:r>
      <w:r w:rsidR="00E17793">
        <w:t xml:space="preserve">and </w:t>
      </w:r>
      <w:r w:rsidR="0063294A">
        <w:t xml:space="preserve">capital </w:t>
      </w:r>
      <w:r w:rsidR="00E17793">
        <w:t xml:space="preserve">cost </w:t>
      </w:r>
      <w:r>
        <w:t>information to</w:t>
      </w:r>
      <w:r w:rsidR="00F42F86" w:rsidRPr="00F42F86">
        <w:t xml:space="preserve"> </w:t>
      </w:r>
      <w:r w:rsidR="00F42F86">
        <w:t>The Company</w:t>
      </w:r>
      <w:r>
        <w:t xml:space="preserve">, initial Outage requirements, programme of works, asset details, and the </w:t>
      </w:r>
      <w:r w:rsidR="00F70A1F">
        <w:t xml:space="preserve">issue of the </w:t>
      </w:r>
      <w:r>
        <w:t>TO Construction Offer to</w:t>
      </w:r>
      <w:r w:rsidR="00F77555" w:rsidRPr="00F77555">
        <w:t xml:space="preserve"> </w:t>
      </w:r>
      <w:r w:rsidR="00F77555">
        <w:t>The Company</w:t>
      </w:r>
      <w:r>
        <w:t>.</w:t>
      </w:r>
    </w:p>
    <w:p w14:paraId="571A4B76" w14:textId="641B563D" w:rsidR="00492F02" w:rsidRDefault="00492F02" w:rsidP="00574FE9">
      <w:pPr>
        <w:pStyle w:val="Heading3"/>
        <w:keepLines/>
        <w:tabs>
          <w:tab w:val="clear" w:pos="450"/>
          <w:tab w:val="num" w:pos="900"/>
        </w:tabs>
        <w:ind w:left="900" w:hanging="900"/>
      </w:pPr>
      <w:r>
        <w:t xml:space="preserve">This procedure applies to </w:t>
      </w:r>
      <w:r w:rsidR="00F77555">
        <w:t xml:space="preserve">The Company </w:t>
      </w:r>
      <w:r>
        <w:t>and each TO.</w:t>
      </w:r>
    </w:p>
    <w:p w14:paraId="26CDC6A9" w14:textId="77777777" w:rsidR="0041404C" w:rsidRDefault="00492F02" w:rsidP="00574FE9">
      <w:pPr>
        <w:pStyle w:val="Heading3"/>
        <w:keepLines/>
        <w:tabs>
          <w:tab w:val="clear" w:pos="450"/>
          <w:tab w:val="num" w:pos="900"/>
        </w:tabs>
        <w:ind w:left="900" w:hanging="900"/>
      </w:pPr>
      <w:r>
        <w:t>For the purposes of this document, the TOs are</w:t>
      </w:r>
      <w:r w:rsidR="0041404C">
        <w:t xml:space="preserve"> </w:t>
      </w:r>
    </w:p>
    <w:p w14:paraId="3F4AFE3D" w14:textId="77777777" w:rsidR="0041404C" w:rsidRDefault="0041404C" w:rsidP="0041404C">
      <w:pPr>
        <w:pStyle w:val="Heading3"/>
        <w:keepLines/>
        <w:numPr>
          <w:ilvl w:val="0"/>
          <w:numId w:val="0"/>
        </w:numPr>
      </w:pPr>
    </w:p>
    <w:p w14:paraId="3B083085" w14:textId="77777777" w:rsidR="00C46B75" w:rsidRDefault="00C46B75" w:rsidP="00574FE9">
      <w:pPr>
        <w:pStyle w:val="BulletList"/>
        <w:tabs>
          <w:tab w:val="clear" w:pos="1551"/>
          <w:tab w:val="num" w:pos="1400"/>
        </w:tabs>
        <w:ind w:left="1418" w:hanging="518"/>
      </w:pPr>
      <w:proofErr w:type="gramStart"/>
      <w:r>
        <w:t>NGET;</w:t>
      </w:r>
      <w:proofErr w:type="gramEnd"/>
    </w:p>
    <w:p w14:paraId="443A274C" w14:textId="77777777" w:rsidR="00492F02" w:rsidRDefault="00492F02" w:rsidP="00574FE9">
      <w:pPr>
        <w:pStyle w:val="BulletList"/>
        <w:tabs>
          <w:tab w:val="clear" w:pos="1551"/>
          <w:tab w:val="num" w:pos="1400"/>
        </w:tabs>
        <w:ind w:left="1418" w:hanging="518"/>
      </w:pPr>
      <w:proofErr w:type="gramStart"/>
      <w:r>
        <w:t>SPT;</w:t>
      </w:r>
      <w:proofErr w:type="gramEnd"/>
      <w:r>
        <w:t xml:space="preserve"> </w:t>
      </w:r>
    </w:p>
    <w:p w14:paraId="0602654E" w14:textId="77777777" w:rsidR="00492F02" w:rsidRDefault="00492F02" w:rsidP="00574FE9">
      <w:pPr>
        <w:pStyle w:val="BulletList"/>
        <w:tabs>
          <w:tab w:val="clear" w:pos="1551"/>
          <w:tab w:val="num" w:pos="1400"/>
        </w:tabs>
        <w:ind w:left="1418" w:hanging="518"/>
      </w:pPr>
      <w:r>
        <w:t>SHE</w:t>
      </w:r>
      <w:r w:rsidR="00A63C2A">
        <w:t>-</w:t>
      </w:r>
      <w:proofErr w:type="gramStart"/>
      <w:r>
        <w:t>T</w:t>
      </w:r>
      <w:r w:rsidR="00A63C2A">
        <w:t>;</w:t>
      </w:r>
      <w:proofErr w:type="gramEnd"/>
    </w:p>
    <w:p w14:paraId="24F51AE2" w14:textId="3552D4D9" w:rsidR="00620A2C" w:rsidRDefault="00620A2C" w:rsidP="00574FE9">
      <w:pPr>
        <w:pStyle w:val="BulletList"/>
        <w:tabs>
          <w:tab w:val="clear" w:pos="1551"/>
          <w:tab w:val="num" w:pos="1400"/>
        </w:tabs>
        <w:ind w:left="1418" w:hanging="518"/>
      </w:pPr>
      <w:r>
        <w:t xml:space="preserve">All Offshore Transmission Licence holders as appointed by </w:t>
      </w:r>
      <w:r w:rsidR="00567D63">
        <w:t>T</w:t>
      </w:r>
      <w:r>
        <w:t xml:space="preserve">he </w:t>
      </w:r>
      <w:proofErr w:type="gramStart"/>
      <w:r>
        <w:t>Authority</w:t>
      </w:r>
      <w:r w:rsidR="00567D63">
        <w:t>;</w:t>
      </w:r>
      <w:proofErr w:type="gramEnd"/>
    </w:p>
    <w:p w14:paraId="07BF05EA" w14:textId="2CFD56BD" w:rsidR="00DD421B" w:rsidRPr="00622FDE" w:rsidRDefault="00567D63" w:rsidP="00574FE9">
      <w:pPr>
        <w:pStyle w:val="BulletList"/>
        <w:tabs>
          <w:tab w:val="clear" w:pos="1551"/>
          <w:tab w:val="num" w:pos="1400"/>
        </w:tabs>
        <w:ind w:left="1418" w:hanging="518"/>
      </w:pPr>
      <w:r w:rsidRPr="000F07F4">
        <w:rPr>
          <w:rStyle w:val="normaltextrun"/>
          <w:rFonts w:cs="Arial"/>
          <w:shd w:val="clear" w:color="auto" w:fill="FFFFFF"/>
        </w:rPr>
        <w:t>All Competitively Appointed Transmission Licence holders as appointed by The Authority.</w:t>
      </w:r>
    </w:p>
    <w:p w14:paraId="6A1516C2" w14:textId="77777777" w:rsidR="00574FE9" w:rsidRDefault="00574FE9" w:rsidP="00574FE9">
      <w:pPr>
        <w:pStyle w:val="BulletList"/>
        <w:numPr>
          <w:ilvl w:val="0"/>
          <w:numId w:val="0"/>
        </w:numPr>
        <w:ind w:left="900"/>
      </w:pPr>
    </w:p>
    <w:p w14:paraId="4616F554" w14:textId="77777777" w:rsidR="00492F02" w:rsidRDefault="00492F02">
      <w:pPr>
        <w:pStyle w:val="Heading2"/>
      </w:pPr>
      <w:r>
        <w:t xml:space="preserve">Objectives </w:t>
      </w:r>
    </w:p>
    <w:p w14:paraId="79CE8415" w14:textId="77777777" w:rsidR="00492F02" w:rsidRDefault="00492F02" w:rsidP="00574FE9">
      <w:pPr>
        <w:pStyle w:val="Heading3"/>
        <w:tabs>
          <w:tab w:val="clear" w:pos="450"/>
          <w:tab w:val="num" w:pos="900"/>
        </w:tabs>
        <w:ind w:left="900" w:hanging="900"/>
        <w:jc w:val="both"/>
      </w:pPr>
      <w:r>
        <w:t xml:space="preserve">The objective of this procedure is to detail: </w:t>
      </w:r>
    </w:p>
    <w:p w14:paraId="02AE2167" w14:textId="456A6FD5" w:rsidR="00492F02" w:rsidRDefault="00492F02" w:rsidP="00574FE9">
      <w:pPr>
        <w:pStyle w:val="Heading3"/>
        <w:numPr>
          <w:ilvl w:val="2"/>
          <w:numId w:val="30"/>
        </w:numPr>
        <w:tabs>
          <w:tab w:val="clear" w:pos="360"/>
          <w:tab w:val="num" w:pos="1400"/>
        </w:tabs>
        <w:ind w:left="1400" w:hanging="500"/>
        <w:jc w:val="both"/>
      </w:pPr>
      <w:r>
        <w:t xml:space="preserve">how the Connection and Modification Application process is addressed across </w:t>
      </w:r>
      <w:r w:rsidR="00F77555">
        <w:t xml:space="preserve">The Company </w:t>
      </w:r>
      <w:r>
        <w:t>~ TO interface</w:t>
      </w:r>
      <w:r w:rsidR="008A3E0F">
        <w:t xml:space="preserve">, </w:t>
      </w:r>
      <w:r>
        <w:t>the TO ~ TO interface</w:t>
      </w:r>
      <w:r w:rsidR="008A3E0F">
        <w:t xml:space="preserve">, and where appropriate </w:t>
      </w:r>
      <w:r w:rsidR="00F77555">
        <w:t>T</w:t>
      </w:r>
      <w:r w:rsidR="008A3E0F">
        <w:t xml:space="preserve">he </w:t>
      </w:r>
      <w:r w:rsidR="00F77555">
        <w:t>Company</w:t>
      </w:r>
      <w:r w:rsidR="008A3E0F">
        <w:t xml:space="preserve">/TO ~ Tender Panel </w:t>
      </w:r>
      <w:proofErr w:type="gramStart"/>
      <w:r w:rsidR="008A3E0F">
        <w:t>interface</w:t>
      </w:r>
      <w:r>
        <w:t>;</w:t>
      </w:r>
      <w:proofErr w:type="gramEnd"/>
    </w:p>
    <w:p w14:paraId="6D4424FD" w14:textId="02C4DD1D" w:rsidR="00492F02" w:rsidRDefault="001F4179" w:rsidP="00574FE9">
      <w:pPr>
        <w:pStyle w:val="Heading3"/>
        <w:numPr>
          <w:ilvl w:val="2"/>
          <w:numId w:val="30"/>
        </w:numPr>
        <w:tabs>
          <w:tab w:val="clear" w:pos="360"/>
          <w:tab w:val="num" w:pos="1400"/>
        </w:tabs>
        <w:ind w:left="1400" w:hanging="500"/>
        <w:jc w:val="both"/>
      </w:pPr>
      <w:r>
        <w:t xml:space="preserve">the </w:t>
      </w:r>
      <w:r w:rsidR="00492F02">
        <w:t xml:space="preserve">responsibilities of </w:t>
      </w:r>
      <w:r w:rsidR="00F77555">
        <w:t xml:space="preserve">The Company </w:t>
      </w:r>
      <w:r w:rsidR="00492F02">
        <w:t>and the TO(s) in relation to working under indemnities activities between the TO(s) &amp;</w:t>
      </w:r>
      <w:r w:rsidR="007B7F27">
        <w:t xml:space="preserve">The </w:t>
      </w:r>
      <w:proofErr w:type="gramStart"/>
      <w:r w:rsidR="007B7F27">
        <w:t>Company</w:t>
      </w:r>
      <w:r w:rsidR="00492F02">
        <w:t>;</w:t>
      </w:r>
      <w:proofErr w:type="gramEnd"/>
    </w:p>
    <w:p w14:paraId="6A4BDD12" w14:textId="77777777" w:rsidR="00492F02" w:rsidRDefault="00492F02" w:rsidP="00574FE9">
      <w:pPr>
        <w:pStyle w:val="Heading3"/>
        <w:numPr>
          <w:ilvl w:val="2"/>
          <w:numId w:val="30"/>
        </w:numPr>
        <w:tabs>
          <w:tab w:val="clear" w:pos="360"/>
          <w:tab w:val="num" w:pos="1400"/>
        </w:tabs>
        <w:ind w:left="1400" w:hanging="500"/>
        <w:jc w:val="both"/>
      </w:pPr>
      <w:r>
        <w:t>the requirements for exchange of information in relation to these activities; and</w:t>
      </w:r>
    </w:p>
    <w:p w14:paraId="7B6CE050" w14:textId="77777777" w:rsidR="001F4179" w:rsidRDefault="00492F02" w:rsidP="00574FE9">
      <w:pPr>
        <w:pStyle w:val="Heading3"/>
        <w:numPr>
          <w:ilvl w:val="2"/>
          <w:numId w:val="30"/>
        </w:numPr>
        <w:tabs>
          <w:tab w:val="clear" w:pos="360"/>
          <w:tab w:val="num" w:pos="1400"/>
        </w:tabs>
        <w:ind w:left="1400" w:hanging="500"/>
        <w:jc w:val="both"/>
      </w:pPr>
      <w:r>
        <w:t>the lines of communication to be used.</w:t>
      </w:r>
    </w:p>
    <w:p w14:paraId="1AE66908" w14:textId="77777777" w:rsidR="00492F02" w:rsidRDefault="00492F02">
      <w:pPr>
        <w:pStyle w:val="Heading1"/>
      </w:pPr>
      <w:r>
        <w:br w:type="page"/>
      </w:r>
      <w:r>
        <w:lastRenderedPageBreak/>
        <w:t>Key Definitions</w:t>
      </w:r>
    </w:p>
    <w:p w14:paraId="14581713" w14:textId="77777777" w:rsidR="00492F02" w:rsidRDefault="00492F02">
      <w:pPr>
        <w:pStyle w:val="Heading2"/>
      </w:pPr>
      <w:r>
        <w:t>For the purposes of STCP 18-1:</w:t>
      </w:r>
    </w:p>
    <w:p w14:paraId="1279EC1A" w14:textId="77777777" w:rsidR="00492F02" w:rsidRDefault="00492F02" w:rsidP="00574FE9">
      <w:pPr>
        <w:pStyle w:val="Heading3"/>
        <w:tabs>
          <w:tab w:val="clear" w:pos="450"/>
          <w:tab w:val="num" w:pos="900"/>
        </w:tabs>
        <w:ind w:left="900" w:hanging="900"/>
        <w:jc w:val="both"/>
      </w:pPr>
      <w:r>
        <w:rPr>
          <w:b/>
        </w:rPr>
        <w:t>Affected Parties</w:t>
      </w:r>
      <w:r>
        <w:t xml:space="preserve"> means the Host TO, Affected TO(s) and Other Affected TO(s) as appropriate, involved in producing TO Construction Offers relating to a particular User Application. </w:t>
      </w:r>
    </w:p>
    <w:p w14:paraId="6A635DC3" w14:textId="77777777" w:rsidR="00492F02" w:rsidRDefault="00492F02" w:rsidP="00574FE9">
      <w:pPr>
        <w:pStyle w:val="Heading3"/>
        <w:tabs>
          <w:tab w:val="clear" w:pos="450"/>
          <w:tab w:val="num" w:pos="900"/>
        </w:tabs>
        <w:ind w:left="900" w:hanging="900"/>
        <w:jc w:val="both"/>
      </w:pPr>
      <w:r>
        <w:rPr>
          <w:b/>
        </w:rPr>
        <w:t>Affected TO</w:t>
      </w:r>
      <w:r>
        <w:t>(s) means any Transmission Owner in relation to whose Transmission System the Relevant Connection Site satisfies the criteria set out in the STC, Schedule four. (see STC Section D, part 2, paragraph 2.2.2).</w:t>
      </w:r>
      <w:r w:rsidR="00F04243">
        <w:t xml:space="preserve"> </w:t>
      </w:r>
    </w:p>
    <w:p w14:paraId="0110E426" w14:textId="55636173" w:rsidR="00282317" w:rsidRPr="00282317" w:rsidRDefault="00282317" w:rsidP="00574FE9">
      <w:pPr>
        <w:pStyle w:val="Heading3"/>
        <w:numPr>
          <w:ilvl w:val="0"/>
          <w:numId w:val="0"/>
        </w:numPr>
        <w:tabs>
          <w:tab w:val="num" w:pos="900"/>
        </w:tabs>
        <w:ind w:left="900" w:hanging="900"/>
        <w:jc w:val="both"/>
      </w:pPr>
      <w:r>
        <w:rPr>
          <w:b/>
        </w:rPr>
        <w:tab/>
      </w:r>
      <w:r w:rsidRPr="00282317">
        <w:t xml:space="preserve">For the avoidance of doubt, no </w:t>
      </w:r>
      <w:r w:rsidR="00F70A1F">
        <w:t>OFTO has a role under th</w:t>
      </w:r>
      <w:r w:rsidR="00564801">
        <w:t>is</w:t>
      </w:r>
      <w:r w:rsidR="00F70A1F">
        <w:t xml:space="preserve"> STCP in respect of a Relevant Connection Site until an OFTO has been appointed under the Tender Process.</w:t>
      </w:r>
    </w:p>
    <w:p w14:paraId="000D4546" w14:textId="77777777" w:rsidR="00492F02" w:rsidRDefault="00492F02" w:rsidP="00574FE9">
      <w:pPr>
        <w:pStyle w:val="Heading3"/>
        <w:tabs>
          <w:tab w:val="clear" w:pos="450"/>
          <w:tab w:val="num" w:pos="900"/>
        </w:tabs>
        <w:ind w:left="900" w:hanging="900"/>
        <w:jc w:val="both"/>
      </w:pPr>
      <w:r>
        <w:rPr>
          <w:b/>
        </w:rPr>
        <w:t>Agreements</w:t>
      </w:r>
      <w:r w:rsidR="00F70A1F">
        <w:rPr>
          <w:b/>
        </w:rPr>
        <w:t>:</w:t>
      </w:r>
      <w:r>
        <w:t xml:space="preserve"> means a combination of the Bilateral Agreement and the Construction Agreement.</w:t>
      </w:r>
    </w:p>
    <w:p w14:paraId="18273C24" w14:textId="1759BA24" w:rsidR="00396753" w:rsidRPr="00650070" w:rsidRDefault="00492F02" w:rsidP="00574FE9">
      <w:pPr>
        <w:pStyle w:val="Heading3"/>
        <w:tabs>
          <w:tab w:val="clear" w:pos="450"/>
          <w:tab w:val="num" w:pos="900"/>
        </w:tabs>
        <w:ind w:left="900" w:hanging="900"/>
        <w:jc w:val="both"/>
        <w:rPr>
          <w:b/>
        </w:rPr>
      </w:pPr>
      <w:r>
        <w:rPr>
          <w:b/>
        </w:rPr>
        <w:t>Application Programme</w:t>
      </w:r>
      <w:r>
        <w:t xml:space="preserve"> means a programme to manage the application process and forms part of </w:t>
      </w:r>
      <w:r w:rsidR="007B7F27">
        <w:t>T</w:t>
      </w:r>
      <w:r>
        <w:t xml:space="preserve">he </w:t>
      </w:r>
      <w:r w:rsidR="007B7F27">
        <w:t xml:space="preserve">Company </w:t>
      </w:r>
      <w:r w:rsidR="00396753">
        <w:t>Construction Application</w:t>
      </w:r>
      <w:r w:rsidR="00396753" w:rsidRPr="00650070">
        <w:t xml:space="preserve"> (see pro</w:t>
      </w:r>
      <w:r w:rsidR="00F70A1F">
        <w:t>-</w:t>
      </w:r>
      <w:r w:rsidR="00396753" w:rsidRPr="00650070">
        <w:t>forma in Appendix</w:t>
      </w:r>
      <w:r w:rsidR="00672AA4" w:rsidRPr="00650070">
        <w:t xml:space="preserve"> B1</w:t>
      </w:r>
      <w:r w:rsidR="00396753" w:rsidRPr="00650070">
        <w:t>).</w:t>
      </w:r>
    </w:p>
    <w:p w14:paraId="343AE869" w14:textId="77777777" w:rsidR="00492F02" w:rsidRPr="00650070" w:rsidRDefault="00492F02" w:rsidP="00F70A1F">
      <w:pPr>
        <w:pStyle w:val="Heading3"/>
        <w:numPr>
          <w:ilvl w:val="0"/>
          <w:numId w:val="0"/>
        </w:numPr>
        <w:ind w:left="900"/>
        <w:jc w:val="both"/>
      </w:pPr>
      <w:r w:rsidRPr="00650070">
        <w:t>The Application Programme lists the milestones and the dates agreed by all parties.</w:t>
      </w:r>
    </w:p>
    <w:p w14:paraId="52F2E1BF" w14:textId="3AB3A207" w:rsidR="00492F02" w:rsidRPr="00406CD8" w:rsidRDefault="00492F02" w:rsidP="00574FE9">
      <w:pPr>
        <w:pStyle w:val="Heading3"/>
        <w:tabs>
          <w:tab w:val="clear" w:pos="450"/>
          <w:tab w:val="num" w:pos="900"/>
        </w:tabs>
        <w:ind w:left="900" w:hanging="900"/>
        <w:jc w:val="both"/>
        <w:rPr>
          <w:b/>
        </w:rPr>
      </w:pPr>
      <w:r>
        <w:rPr>
          <w:b/>
        </w:rPr>
        <w:t>Applicatio</w:t>
      </w:r>
      <w:r w:rsidR="00C6069D">
        <w:rPr>
          <w:b/>
        </w:rPr>
        <w:t xml:space="preserve">n Steering </w:t>
      </w:r>
      <w:r w:rsidR="00C6069D" w:rsidRPr="00C6069D">
        <w:rPr>
          <w:b/>
        </w:rPr>
        <w:t xml:space="preserve">Group </w:t>
      </w:r>
      <w:r w:rsidR="00C6069D" w:rsidRPr="00406CD8">
        <w:rPr>
          <w:bCs/>
        </w:rPr>
        <w:t xml:space="preserve">means a team made up of named representatives from The Company, Host TO, Affected TO(s) and Other Affected TO(s) (as appropriate), the “Application Steering Group”, which shall be formed to oversee the application process in relation to offshore connection applications. The remit of this group is to agree the Application Programme and monitor progress.  The Application Steering Group is also responsible for resolving any disagreements relating </w:t>
      </w:r>
      <w:proofErr w:type="gramStart"/>
      <w:r w:rsidR="00C6069D" w:rsidRPr="00406CD8">
        <w:rPr>
          <w:bCs/>
        </w:rPr>
        <w:t>to  The</w:t>
      </w:r>
      <w:proofErr w:type="gramEnd"/>
      <w:r w:rsidR="00C6069D" w:rsidRPr="00406CD8">
        <w:rPr>
          <w:bCs/>
        </w:rPr>
        <w:t xml:space="preserve"> Company Construction Application at first instance, prior to any necessary escalation.  Dialogue will take place in person, via Designated Information Exchange System, telephone or video conferencing as appropriate.</w:t>
      </w:r>
    </w:p>
    <w:p w14:paraId="4ACB4FB3" w14:textId="686F7741" w:rsidR="001F488D" w:rsidRDefault="001F488D" w:rsidP="00574FE9">
      <w:pPr>
        <w:pStyle w:val="Heading3"/>
        <w:tabs>
          <w:tab w:val="clear" w:pos="450"/>
          <w:tab w:val="num" w:pos="900"/>
        </w:tabs>
        <w:ind w:left="900" w:hanging="900"/>
        <w:jc w:val="both"/>
      </w:pPr>
      <w:r>
        <w:rPr>
          <w:b/>
        </w:rPr>
        <w:t xml:space="preserve">Clock Start Date </w:t>
      </w:r>
      <w:r w:rsidR="00847C92">
        <w:t xml:space="preserve">means the date </w:t>
      </w:r>
      <w:r w:rsidR="00396753">
        <w:t>determined by</w:t>
      </w:r>
      <w:r w:rsidR="000F03A3" w:rsidRPr="000F03A3">
        <w:t xml:space="preserve"> </w:t>
      </w:r>
      <w:r w:rsidR="000F03A3">
        <w:t>The Company</w:t>
      </w:r>
      <w:r w:rsidR="00396753">
        <w:t>, and advised to the</w:t>
      </w:r>
      <w:r w:rsidR="00847C92">
        <w:t xml:space="preserve"> Host TO</w:t>
      </w:r>
      <w:r w:rsidR="007F4609">
        <w:t>,</w:t>
      </w:r>
      <w:r w:rsidR="00847C92">
        <w:t xml:space="preserve"> Affected TO(s)</w:t>
      </w:r>
      <w:r w:rsidR="007F4609">
        <w:t xml:space="preserve"> and Other Affected TO(s)</w:t>
      </w:r>
      <w:r w:rsidR="00847C92">
        <w:t xml:space="preserve"> as appropriate</w:t>
      </w:r>
      <w:r w:rsidR="00396753">
        <w:t>,</w:t>
      </w:r>
      <w:r w:rsidR="00847C92">
        <w:t xml:space="preserve"> </w:t>
      </w:r>
      <w:r w:rsidR="00396753">
        <w:t>when</w:t>
      </w:r>
      <w:r w:rsidR="00204C6B">
        <w:t xml:space="preserve"> </w:t>
      </w:r>
      <w:r w:rsidR="000F03A3">
        <w:t xml:space="preserve">The Company </w:t>
      </w:r>
      <w:r w:rsidR="00847C92">
        <w:t xml:space="preserve">Construction Application </w:t>
      </w:r>
      <w:r w:rsidR="00396753">
        <w:t>has been</w:t>
      </w:r>
      <w:r w:rsidR="00847C92">
        <w:t xml:space="preserve"> deemed competent</w:t>
      </w:r>
    </w:p>
    <w:p w14:paraId="4DC46FE6" w14:textId="77777777" w:rsidR="00AD5109" w:rsidRDefault="00AD5109" w:rsidP="00AD5109">
      <w:pPr>
        <w:pStyle w:val="Heading3"/>
        <w:tabs>
          <w:tab w:val="clear" w:pos="450"/>
          <w:tab w:val="num" w:pos="900"/>
        </w:tabs>
        <w:ind w:left="900" w:hanging="900"/>
        <w:jc w:val="both"/>
      </w:pPr>
      <w:r>
        <w:rPr>
          <w:b/>
        </w:rPr>
        <w:t xml:space="preserve"> </w:t>
      </w:r>
      <w:r w:rsidRPr="007F1C20">
        <w:rPr>
          <w:b/>
          <w:bCs/>
        </w:rPr>
        <w:t>Competent</w:t>
      </w:r>
      <w:r>
        <w:t xml:space="preserve"> relates to a User Application that is technically effective, the Application Fee has cleared, and all relevant initial checks have been made by The Company. For Gate 2 Applications this includes the strategic alignment checks undertaken in accordance with the Gate 2 Criteria Methodology.</w:t>
      </w:r>
    </w:p>
    <w:p w14:paraId="74BD74C5" w14:textId="2A937C1A" w:rsidR="00766C3A" w:rsidRDefault="00766C3A" w:rsidP="00574FE9">
      <w:pPr>
        <w:pStyle w:val="Heading3"/>
        <w:tabs>
          <w:tab w:val="clear" w:pos="450"/>
          <w:tab w:val="num" w:pos="900"/>
        </w:tabs>
        <w:ind w:left="900" w:hanging="900"/>
        <w:jc w:val="both"/>
      </w:pPr>
      <w:r>
        <w:rPr>
          <w:b/>
        </w:rPr>
        <w:t xml:space="preserve">Conditional Interactive Offer </w:t>
      </w:r>
      <w:r>
        <w:t xml:space="preserve">means a TO Construction Offer </w:t>
      </w:r>
      <w:r w:rsidR="00E519A6">
        <w:t xml:space="preserve">submitted through the Basic Process (commencing from </w:t>
      </w:r>
      <w:r w:rsidR="00E519A6">
        <w:fldChar w:fldCharType="begin"/>
      </w:r>
      <w:r w:rsidR="00E519A6">
        <w:instrText xml:space="preserve"> REF _Ref188873393 \r \h </w:instrText>
      </w:r>
      <w:r w:rsidR="00E519A6">
        <w:fldChar w:fldCharType="separate"/>
      </w:r>
      <w:r w:rsidR="00B6161B">
        <w:rPr>
          <w:b/>
          <w:bCs/>
          <w:lang w:val="en-US"/>
        </w:rPr>
        <w:t>Error! Reference source not found.</w:t>
      </w:r>
      <w:r w:rsidR="00E519A6">
        <w:fldChar w:fldCharType="end"/>
      </w:r>
      <w:r w:rsidR="00E519A6">
        <w:t xml:space="preserve"> below) </w:t>
      </w:r>
      <w:r>
        <w:t xml:space="preserve">which is interactive and is dependent on one or more TO Construction Offers not being accepted </w:t>
      </w:r>
      <w:proofErr w:type="gramStart"/>
      <w:r>
        <w:t>in order to</w:t>
      </w:r>
      <w:proofErr w:type="gramEnd"/>
      <w:r>
        <w:t xml:space="preserve"> be able to successfully </w:t>
      </w:r>
      <w:proofErr w:type="gramStart"/>
      <w:r>
        <w:t>accept</w:t>
      </w:r>
      <w:r w:rsidR="00E17F0B">
        <w:t>ed</w:t>
      </w:r>
      <w:proofErr w:type="gramEnd"/>
      <w:r w:rsidR="00485216">
        <w:t>.</w:t>
      </w:r>
    </w:p>
    <w:p w14:paraId="2335953E" w14:textId="4C33CE42" w:rsidR="00492F02" w:rsidRDefault="00492F02" w:rsidP="00574FE9">
      <w:pPr>
        <w:pStyle w:val="Heading3"/>
        <w:tabs>
          <w:tab w:val="clear" w:pos="450"/>
          <w:tab w:val="num" w:pos="900"/>
        </w:tabs>
        <w:ind w:left="900" w:hanging="900"/>
        <w:jc w:val="both"/>
      </w:pPr>
      <w:r>
        <w:rPr>
          <w:b/>
        </w:rPr>
        <w:t>Connections and Infrastructure Options Note</w:t>
      </w:r>
      <w:r w:rsidR="00E17793">
        <w:rPr>
          <w:b/>
        </w:rPr>
        <w:t xml:space="preserve"> (</w:t>
      </w:r>
      <w:r w:rsidR="006561E2">
        <w:rPr>
          <w:b/>
        </w:rPr>
        <w:t>CION</w:t>
      </w:r>
      <w:r w:rsidR="00E17793">
        <w:rPr>
          <w:b/>
        </w:rPr>
        <w:t>)</w:t>
      </w:r>
      <w:r>
        <w:t xml:space="preserve"> means the </w:t>
      </w:r>
      <w:r w:rsidR="00A43B07">
        <w:t>document</w:t>
      </w:r>
      <w:r>
        <w:t xml:space="preserve"> that is used </w:t>
      </w:r>
      <w:r w:rsidR="0065735A">
        <w:t xml:space="preserve">for </w:t>
      </w:r>
      <w:r w:rsidR="0065735A" w:rsidRPr="0065735A">
        <w:rPr>
          <w:u w:val="single"/>
        </w:rPr>
        <w:t>offshore projects</w:t>
      </w:r>
      <w:r w:rsidR="0065735A">
        <w:t xml:space="preserve"> </w:t>
      </w:r>
      <w:r w:rsidR="00E17793">
        <w:t xml:space="preserve">to record the overall economic and efficient </w:t>
      </w:r>
      <w:r w:rsidR="00491AB2">
        <w:t>connection</w:t>
      </w:r>
      <w:r w:rsidR="00E17793">
        <w:t xml:space="preserve"> option </w:t>
      </w:r>
      <w:r w:rsidR="00491AB2">
        <w:t xml:space="preserve">together with all the </w:t>
      </w:r>
      <w:r w:rsidR="00A47173">
        <w:t>primary</w:t>
      </w:r>
      <w:r w:rsidR="00491AB2">
        <w:t xml:space="preserve"> options considered </w:t>
      </w:r>
      <w:r w:rsidR="00E17793">
        <w:t xml:space="preserve">throughout the development of </w:t>
      </w:r>
      <w:r w:rsidR="0065735A">
        <w:t>the</w:t>
      </w:r>
      <w:r w:rsidR="0065735A" w:rsidRPr="0065735A">
        <w:t xml:space="preserve"> </w:t>
      </w:r>
      <w:r w:rsidR="00E17793">
        <w:t>project</w:t>
      </w:r>
      <w:r w:rsidR="00491AB2">
        <w:t xml:space="preserve">. It requires </w:t>
      </w:r>
      <w:r w:rsidR="00A47173">
        <w:t>inputs from all participants</w:t>
      </w:r>
      <w:r w:rsidR="00E17793">
        <w:t xml:space="preserve"> with </w:t>
      </w:r>
      <w:r w:rsidR="000F03A3">
        <w:t xml:space="preserve">The Company </w:t>
      </w:r>
      <w:r w:rsidR="00E17793">
        <w:t xml:space="preserve">coordinating these. It is used </w:t>
      </w:r>
      <w:r>
        <w:t xml:space="preserve">by the TOs to outline the options for their Transmission Construction works. </w:t>
      </w:r>
      <w:r w:rsidR="000F03A3">
        <w:t xml:space="preserve">The Company </w:t>
      </w:r>
      <w:r w:rsidR="00A43B07">
        <w:t>shall</w:t>
      </w:r>
      <w:r>
        <w:t xml:space="preserve"> als</w:t>
      </w:r>
      <w:r w:rsidR="002422DF">
        <w:t>o use the note to describe the</w:t>
      </w:r>
      <w:r>
        <w:t xml:space="preserve"> economic assessment of the </w:t>
      </w:r>
      <w:r w:rsidR="00491AB2">
        <w:t xml:space="preserve">connection </w:t>
      </w:r>
      <w:r>
        <w:t>option</w:t>
      </w:r>
      <w:r w:rsidR="00491AB2">
        <w:t>s</w:t>
      </w:r>
      <w:r>
        <w:t xml:space="preserve"> (see pro</w:t>
      </w:r>
      <w:r w:rsidR="00FC6481">
        <w:t xml:space="preserve"> </w:t>
      </w:r>
      <w:r>
        <w:t>forma in Appendix B2)</w:t>
      </w:r>
      <w:r w:rsidR="00E17793">
        <w:t>.</w:t>
      </w:r>
      <w:r w:rsidR="00491AB2">
        <w:t xml:space="preserve"> The economic assessment should consider both the capital cost as well as operational costs associated with the different connection options.</w:t>
      </w:r>
      <w:r w:rsidR="00E17793">
        <w:t xml:space="preserve"> The CION may be reissued through the life of a project </w:t>
      </w:r>
      <w:proofErr w:type="gramStart"/>
      <w:r w:rsidR="00E17793">
        <w:t>as a result of</w:t>
      </w:r>
      <w:proofErr w:type="gramEnd"/>
      <w:r w:rsidR="00E17793">
        <w:t xml:space="preserve"> changes to C</w:t>
      </w:r>
      <w:r w:rsidR="009D4658">
        <w:t>onstruction Planning Assumptions</w:t>
      </w:r>
      <w:r w:rsidR="00E17793">
        <w:t>, Mod Notices, Mod Apps, technological advances etc. The CION may continue to be revised until there is no</w:t>
      </w:r>
      <w:r w:rsidR="002422DF">
        <w:t xml:space="preserve"> further enhancement of the</w:t>
      </w:r>
      <w:r w:rsidR="00E17793">
        <w:t xml:space="preserve"> benefit to the GB end consumer.  The CION may refer to subsidiary documents for the provision of detail.</w:t>
      </w:r>
      <w:r w:rsidR="00FC6481">
        <w:t xml:space="preserve"> The CION pro forma may be </w:t>
      </w:r>
      <w:r w:rsidR="00FC6481">
        <w:lastRenderedPageBreak/>
        <w:t>used for onshore projects where the collation and coordination of information is of particular importance.</w:t>
      </w:r>
    </w:p>
    <w:p w14:paraId="627AB948" w14:textId="77777777" w:rsidR="00AC782F" w:rsidRDefault="00AC782F" w:rsidP="00AC782F">
      <w:pPr>
        <w:pStyle w:val="Heading3"/>
        <w:tabs>
          <w:tab w:val="clear" w:pos="450"/>
          <w:tab w:val="num" w:pos="900"/>
        </w:tabs>
        <w:ind w:left="900" w:hanging="900"/>
        <w:jc w:val="both"/>
      </w:pPr>
      <w:r>
        <w:rPr>
          <w:b/>
        </w:rPr>
        <w:t xml:space="preserve"> Gated Application </w:t>
      </w:r>
      <w:r>
        <w:rPr>
          <w:bCs/>
        </w:rPr>
        <w:t>is a Connection Application or Modification Application which is subject to the Gated Application and Offer Process</w:t>
      </w:r>
    </w:p>
    <w:p w14:paraId="59AB1FBF" w14:textId="7D1E238E" w:rsidR="00492F02" w:rsidRDefault="00492F02" w:rsidP="00574FE9">
      <w:pPr>
        <w:pStyle w:val="Heading3"/>
        <w:tabs>
          <w:tab w:val="clear" w:pos="450"/>
          <w:tab w:val="num" w:pos="900"/>
        </w:tabs>
        <w:ind w:left="900" w:hanging="900"/>
        <w:jc w:val="both"/>
      </w:pPr>
      <w:r>
        <w:rPr>
          <w:b/>
        </w:rPr>
        <w:t>Host TO</w:t>
      </w:r>
      <w:r>
        <w:t xml:space="preserve"> – The Transmission Owner, whose Transmission System is located at the Connection Site. (see STC Section D, part 2, paragraph 2.2.1).</w:t>
      </w:r>
    </w:p>
    <w:p w14:paraId="14EDD362" w14:textId="18568991" w:rsidR="00492F02" w:rsidRDefault="00492F02" w:rsidP="00574FE9">
      <w:pPr>
        <w:pStyle w:val="Heading3"/>
        <w:tabs>
          <w:tab w:val="clear" w:pos="450"/>
          <w:tab w:val="num" w:pos="900"/>
        </w:tabs>
        <w:ind w:left="900" w:hanging="900"/>
        <w:jc w:val="both"/>
      </w:pPr>
      <w:bookmarkStart w:id="0" w:name="_Ref87681465"/>
      <w:r>
        <w:rPr>
          <w:b/>
        </w:rPr>
        <w:t>Indemnity Agreement</w:t>
      </w:r>
      <w:r>
        <w:t xml:space="preserve"> means the indemnity agreement between </w:t>
      </w:r>
      <w:r w:rsidR="000F03A3">
        <w:t xml:space="preserve">The Company </w:t>
      </w:r>
      <w:r>
        <w:t>and the Applicant.</w:t>
      </w:r>
      <w:bookmarkEnd w:id="0"/>
    </w:p>
    <w:p w14:paraId="02D306C9" w14:textId="77777777" w:rsidR="00766C3A" w:rsidRDefault="00766C3A" w:rsidP="00574FE9">
      <w:pPr>
        <w:pStyle w:val="Heading3"/>
        <w:tabs>
          <w:tab w:val="clear" w:pos="450"/>
          <w:tab w:val="num" w:pos="900"/>
        </w:tabs>
        <w:ind w:left="900" w:hanging="900"/>
        <w:jc w:val="both"/>
      </w:pPr>
      <w:r>
        <w:rPr>
          <w:b/>
        </w:rPr>
        <w:t>Interactivity</w:t>
      </w:r>
      <w:r>
        <w:t xml:space="preserve"> means where there are two or more applications for connection which would be connected to the same part of the existing or future network where not all the applicants can be connected, interactivity is the process that determines </w:t>
      </w:r>
      <w:r w:rsidR="00E17F0B">
        <w:t xml:space="preserve">the queue position of the applications that can </w:t>
      </w:r>
      <w:proofErr w:type="gramStart"/>
      <w:r w:rsidR="00E17F0B">
        <w:t>be connected with</w:t>
      </w:r>
      <w:proofErr w:type="gramEnd"/>
      <w:r w:rsidR="00E17F0B">
        <w:t xml:space="preserve"> or without </w:t>
      </w:r>
      <w:r>
        <w:t>further changes to the network.</w:t>
      </w:r>
    </w:p>
    <w:p w14:paraId="74B7F8A0" w14:textId="7ED5C18E" w:rsidR="00492F02" w:rsidRDefault="00492F02" w:rsidP="00574FE9">
      <w:pPr>
        <w:pStyle w:val="Heading3"/>
        <w:tabs>
          <w:tab w:val="clear" w:pos="450"/>
          <w:tab w:val="num" w:pos="900"/>
        </w:tabs>
        <w:ind w:left="900" w:hanging="900"/>
        <w:jc w:val="both"/>
      </w:pPr>
      <w:r>
        <w:rPr>
          <w:b/>
        </w:rPr>
        <w:t>TO/</w:t>
      </w:r>
      <w:r w:rsidR="004A7E85" w:rsidRPr="004A7E85">
        <w:t xml:space="preserve"> </w:t>
      </w:r>
      <w:r w:rsidR="004A7E85" w:rsidRPr="002C72E0">
        <w:rPr>
          <w:b/>
          <w:bCs/>
        </w:rPr>
        <w:t>The Company</w:t>
      </w:r>
      <w:r>
        <w:rPr>
          <w:b/>
        </w:rPr>
        <w:t xml:space="preserve"> Indemnity Offer </w:t>
      </w:r>
      <w:r>
        <w:t>means details of the indemnity offer being made by the TO.</w:t>
      </w:r>
      <w:r w:rsidR="00650070">
        <w:t xml:space="preserve"> </w:t>
      </w:r>
    </w:p>
    <w:p w14:paraId="50CA0764" w14:textId="652DC70B" w:rsidR="00492F02" w:rsidRDefault="00492F02" w:rsidP="00574FE9">
      <w:pPr>
        <w:pStyle w:val="Heading3"/>
        <w:tabs>
          <w:tab w:val="clear" w:pos="450"/>
          <w:tab w:val="num" w:pos="900"/>
        </w:tabs>
        <w:ind w:left="900" w:hanging="900"/>
        <w:jc w:val="both"/>
      </w:pPr>
      <w:r>
        <w:rPr>
          <w:b/>
        </w:rPr>
        <w:t>TO/</w:t>
      </w:r>
      <w:r w:rsidR="004A7E85">
        <w:rPr>
          <w:b/>
        </w:rPr>
        <w:t>The Company</w:t>
      </w:r>
      <w:r>
        <w:rPr>
          <w:b/>
        </w:rPr>
        <w:t xml:space="preserve"> Indemnity Proposal </w:t>
      </w:r>
      <w:r>
        <w:t>means</w:t>
      </w:r>
      <w:r w:rsidR="00650070">
        <w:t xml:space="preserve"> </w:t>
      </w:r>
      <w:r>
        <w:t xml:space="preserve">details of the proposed indemnity provided by </w:t>
      </w:r>
      <w:r w:rsidR="004A7E85">
        <w:t xml:space="preserve">The Company </w:t>
      </w:r>
      <w:r>
        <w:t>to the TO (see pro</w:t>
      </w:r>
      <w:r w:rsidR="004E71F2">
        <w:t>-</w:t>
      </w:r>
      <w:r>
        <w:t>forma in Appendix B3).</w:t>
      </w:r>
    </w:p>
    <w:p w14:paraId="718A5C12" w14:textId="1F06A7A1" w:rsidR="00492F02" w:rsidRPr="00A56F84" w:rsidRDefault="00A51F03" w:rsidP="00266A54">
      <w:pPr>
        <w:pStyle w:val="Heading3"/>
        <w:tabs>
          <w:tab w:val="clear" w:pos="450"/>
          <w:tab w:val="clear" w:pos="851"/>
          <w:tab w:val="num" w:pos="900"/>
        </w:tabs>
        <w:ind w:left="900" w:hanging="900"/>
        <w:jc w:val="both"/>
        <w:rPr>
          <w:bCs/>
        </w:rPr>
      </w:pPr>
      <w:r w:rsidRPr="00A56F84">
        <w:rPr>
          <w:b/>
        </w:rPr>
        <w:t>Lead Person(</w:t>
      </w:r>
      <w:r w:rsidR="00A56F84" w:rsidRPr="00A56F84">
        <w:rPr>
          <w:b/>
        </w:rPr>
        <w:t>s)</w:t>
      </w:r>
      <w:r w:rsidR="00A56F84" w:rsidRPr="00406CD8">
        <w:rPr>
          <w:bCs/>
        </w:rPr>
        <w:t xml:space="preserve"> means representatives from The Company, the Host TO, Affected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The Company TEC Exchange Rate Application at first instance, prior to any necessary escalation.  Dialogue will take place in person, via Designated Information Exchange System, telephone or video conferencing as appropriate.</w:t>
      </w:r>
    </w:p>
    <w:p w14:paraId="63FB0916" w14:textId="748087AD" w:rsidR="00492F02" w:rsidRDefault="00492F02" w:rsidP="00B6766D">
      <w:pPr>
        <w:pStyle w:val="Heading3"/>
        <w:tabs>
          <w:tab w:val="clear" w:pos="450"/>
          <w:tab w:val="num" w:pos="900"/>
        </w:tabs>
        <w:ind w:left="900" w:hanging="900"/>
        <w:jc w:val="both"/>
      </w:pPr>
      <w:r>
        <w:rPr>
          <w:b/>
        </w:rPr>
        <w:t>Material Impact</w:t>
      </w:r>
      <w:r>
        <w:t xml:space="preserve"> means anything </w:t>
      </w:r>
      <w:r w:rsidR="008A08E5">
        <w:t xml:space="preserve">that </w:t>
      </w:r>
      <w:r w:rsidR="00574857">
        <w:t xml:space="preserve">The Company </w:t>
      </w:r>
      <w:r>
        <w:t xml:space="preserve">or Host TO/Affected TO reasonably assess would prevent an Offer being made to the Applicant in accordance with their </w:t>
      </w:r>
      <w:r w:rsidR="00AC782F">
        <w:t>respective l</w:t>
      </w:r>
      <w:r>
        <w:t>icence.</w:t>
      </w:r>
    </w:p>
    <w:p w14:paraId="30987639" w14:textId="77777777" w:rsidR="00492F02" w:rsidRPr="00443918" w:rsidRDefault="00492F02" w:rsidP="00F3641C">
      <w:pPr>
        <w:pStyle w:val="Heading3"/>
        <w:tabs>
          <w:tab w:val="clear" w:pos="450"/>
          <w:tab w:val="num" w:pos="900"/>
        </w:tabs>
        <w:ind w:left="900" w:hanging="900"/>
        <w:jc w:val="both"/>
      </w:pPr>
      <w:r>
        <w:rPr>
          <w:b/>
        </w:rPr>
        <w:t xml:space="preserve">Modern Equivalent Asset Valuation </w:t>
      </w:r>
      <w:r>
        <w:rPr>
          <w:bCs/>
        </w:rPr>
        <w:t>is as defined in the Statement of Connection Charging Methodology.</w:t>
      </w:r>
    </w:p>
    <w:p w14:paraId="63FC2B64" w14:textId="0FCDB8A1" w:rsidR="00492F02" w:rsidRDefault="00492F02" w:rsidP="00B6766D">
      <w:pPr>
        <w:pStyle w:val="Heading3"/>
        <w:tabs>
          <w:tab w:val="clear" w:pos="450"/>
          <w:tab w:val="num" w:pos="900"/>
        </w:tabs>
        <w:ind w:left="900" w:hanging="900"/>
        <w:jc w:val="both"/>
      </w:pPr>
      <w:r>
        <w:rPr>
          <w:b/>
        </w:rPr>
        <w:t>Other Affected TO(s)</w:t>
      </w:r>
      <w:r>
        <w:t xml:space="preserve"> means any Transmission Owner who is not a Host TO or an Affected TO, but which receives Construction Planning Assumptions or </w:t>
      </w:r>
      <w:r w:rsidR="003A39A5">
        <w:t>The Company</w:t>
      </w:r>
      <w:r>
        <w:t xml:space="preserve"> otherwise identifies that it is likely to be required to enter into a TO Construction Agreement in respect of the Construction Project.</w:t>
      </w:r>
    </w:p>
    <w:p w14:paraId="5C198E7E" w14:textId="77777777" w:rsidR="00492F02" w:rsidRDefault="00492F02" w:rsidP="00B6766D">
      <w:pPr>
        <w:pStyle w:val="Heading3"/>
        <w:tabs>
          <w:tab w:val="clear" w:pos="450"/>
          <w:tab w:val="num" w:pos="900"/>
        </w:tabs>
        <w:ind w:left="900" w:hanging="900"/>
        <w:jc w:val="both"/>
      </w:pPr>
      <w:r>
        <w:rPr>
          <w:b/>
        </w:rPr>
        <w:t xml:space="preserve">Schedule of </w:t>
      </w:r>
      <w:r w:rsidR="00302E3D">
        <w:rPr>
          <w:b/>
        </w:rPr>
        <w:t>NETS</w:t>
      </w:r>
      <w:r>
        <w:rPr>
          <w:b/>
        </w:rPr>
        <w:t xml:space="preserve"> Location Codes </w:t>
      </w:r>
      <w:r>
        <w:t xml:space="preserve">means the list of unique </w:t>
      </w:r>
      <w:r w:rsidR="00302E3D">
        <w:t>NETS</w:t>
      </w:r>
      <w:r>
        <w:t xml:space="preserve"> letter site location codes.</w:t>
      </w:r>
    </w:p>
    <w:p w14:paraId="5B7C5894" w14:textId="1BAA35C7" w:rsidR="00620A2C" w:rsidRPr="00620A2C" w:rsidRDefault="00574857" w:rsidP="00B6766D">
      <w:pPr>
        <w:pStyle w:val="Heading3"/>
        <w:tabs>
          <w:tab w:val="clear" w:pos="450"/>
          <w:tab w:val="num" w:pos="900"/>
        </w:tabs>
        <w:ind w:left="900" w:hanging="900"/>
        <w:jc w:val="both"/>
        <w:rPr>
          <w:b/>
        </w:rPr>
      </w:pPr>
      <w:r>
        <w:rPr>
          <w:b/>
        </w:rPr>
        <w:t>The Company</w:t>
      </w:r>
      <w:r w:rsidR="00FE7EB3">
        <w:rPr>
          <w:b/>
        </w:rPr>
        <w:t xml:space="preserve"> Construction Application </w:t>
      </w:r>
      <w:r w:rsidR="00492F02">
        <w:t xml:space="preserve">means the </w:t>
      </w:r>
      <w:r w:rsidR="001034EF">
        <w:t>document</w:t>
      </w:r>
      <w:r w:rsidR="00492F02">
        <w:t xml:space="preserve"> that is provided from </w:t>
      </w:r>
      <w:r w:rsidR="001C015B">
        <w:t xml:space="preserve">The Company </w:t>
      </w:r>
      <w:r w:rsidR="00492F02">
        <w:t xml:space="preserve">to the TO </w:t>
      </w:r>
      <w:proofErr w:type="spellStart"/>
      <w:r w:rsidR="00492F02">
        <w:t>to</w:t>
      </w:r>
      <w:proofErr w:type="spellEnd"/>
      <w:r w:rsidR="00FE7EB3">
        <w:t xml:space="preserve"> provide</w:t>
      </w:r>
      <w:r w:rsidR="00492F02">
        <w:t xml:space="preserve"> details of </w:t>
      </w:r>
      <w:r w:rsidR="001C015B">
        <w:t>T</w:t>
      </w:r>
      <w:r w:rsidR="00492F02">
        <w:t xml:space="preserve">he </w:t>
      </w:r>
      <w:r w:rsidR="003A39A5">
        <w:t>Company</w:t>
      </w:r>
      <w:r w:rsidR="00C25282">
        <w:t xml:space="preserve"> Connection</w:t>
      </w:r>
      <w:r w:rsidR="00204C6B">
        <w:t xml:space="preserve">  </w:t>
      </w:r>
      <w:r w:rsidR="00C25282">
        <w:t xml:space="preserve"> </w:t>
      </w:r>
      <w:r w:rsidR="00492F02">
        <w:t>Application</w:t>
      </w:r>
      <w:r w:rsidR="00C25282">
        <w:t xml:space="preserve">, </w:t>
      </w:r>
      <w:r w:rsidR="001C015B">
        <w:lastRenderedPageBreak/>
        <w:t xml:space="preserve">The Company </w:t>
      </w:r>
      <w:r w:rsidR="00C25282">
        <w:t>Modification Application or the System Construction Application</w:t>
      </w:r>
      <w:r w:rsidR="00492F02">
        <w:t>. (see pro</w:t>
      </w:r>
      <w:r w:rsidR="001034EF">
        <w:t>-</w:t>
      </w:r>
      <w:r w:rsidR="00492F02">
        <w:t xml:space="preserve">forma in </w:t>
      </w:r>
      <w:r w:rsidR="00672AA4">
        <w:t>Appendix</w:t>
      </w:r>
      <w:r w:rsidR="00505825">
        <w:t xml:space="preserve"> B1</w:t>
      </w:r>
      <w:r w:rsidR="00130B14">
        <w:t>)</w:t>
      </w:r>
      <w:r w:rsidR="00492F02">
        <w:t>.</w:t>
      </w:r>
    </w:p>
    <w:p w14:paraId="4C5F19AE" w14:textId="77777777" w:rsidR="00620A2C" w:rsidRDefault="00620A2C" w:rsidP="00B6766D">
      <w:pPr>
        <w:pStyle w:val="Heading3"/>
        <w:tabs>
          <w:tab w:val="clear" w:pos="450"/>
          <w:tab w:val="num" w:pos="900"/>
        </w:tabs>
        <w:ind w:left="900" w:hanging="900"/>
        <w:jc w:val="both"/>
        <w:rPr>
          <w:b/>
        </w:rPr>
      </w:pPr>
      <w:r>
        <w:rPr>
          <w:b/>
        </w:rPr>
        <w:t>Tender Panel</w:t>
      </w:r>
      <w:r>
        <w:t xml:space="preserve"> means the panel selected by the Authority in accordance with the Offshore Tender Regulations.</w:t>
      </w:r>
    </w:p>
    <w:p w14:paraId="776901F9" w14:textId="77777777" w:rsidR="00620A2C" w:rsidRDefault="00620A2C" w:rsidP="00B6766D">
      <w:pPr>
        <w:pStyle w:val="Heading3"/>
        <w:tabs>
          <w:tab w:val="clear" w:pos="450"/>
          <w:tab w:val="num" w:pos="900"/>
        </w:tabs>
        <w:ind w:left="900" w:hanging="900"/>
        <w:jc w:val="both"/>
        <w:rPr>
          <w:b/>
        </w:rPr>
      </w:pPr>
      <w:r>
        <w:rPr>
          <w:b/>
        </w:rPr>
        <w:t xml:space="preserve">Tender Process </w:t>
      </w:r>
      <w:r>
        <w:t>means the tender process for the selection of an Offshore Transmission Owner in accordance with the Offshore Tender Regulations.</w:t>
      </w:r>
    </w:p>
    <w:p w14:paraId="127D9E87" w14:textId="7A2251CA" w:rsidR="00492F02" w:rsidRDefault="00492F02" w:rsidP="00B6766D">
      <w:pPr>
        <w:pStyle w:val="Heading3"/>
        <w:tabs>
          <w:tab w:val="clear" w:pos="450"/>
          <w:tab w:val="num" w:pos="900"/>
        </w:tabs>
        <w:ind w:left="900" w:hanging="900"/>
        <w:jc w:val="both"/>
      </w:pPr>
      <w:r>
        <w:rPr>
          <w:b/>
        </w:rPr>
        <w:t>TO/</w:t>
      </w:r>
      <w:r w:rsidR="001C015B">
        <w:rPr>
          <w:b/>
        </w:rPr>
        <w:t>The Company</w:t>
      </w:r>
      <w:r>
        <w:rPr>
          <w:b/>
        </w:rPr>
        <w:t xml:space="preserve"> Indemnity Agreement</w:t>
      </w:r>
      <w:r>
        <w:t xml:space="preserve"> means the indemnity agreement between </w:t>
      </w:r>
      <w:r w:rsidR="00D97064">
        <w:t xml:space="preserve">The Company </w:t>
      </w:r>
      <w:r>
        <w:t xml:space="preserve">and the TO </w:t>
      </w:r>
      <w:proofErr w:type="spellStart"/>
      <w:r>
        <w:t>to</w:t>
      </w:r>
      <w:proofErr w:type="spellEnd"/>
      <w:r>
        <w:t xml:space="preserve"> reflect, where appropriate, the Indemnity Agreement (see </w:t>
      </w:r>
      <w:r w:rsidR="00485216">
        <w:t>10</w:t>
      </w:r>
      <w:r>
        <w:t>).</w:t>
      </w:r>
    </w:p>
    <w:p w14:paraId="78375843" w14:textId="77777777" w:rsidR="00766C3A" w:rsidRDefault="00766C3A" w:rsidP="00B6766D">
      <w:pPr>
        <w:pStyle w:val="Heading3"/>
        <w:tabs>
          <w:tab w:val="clear" w:pos="450"/>
          <w:tab w:val="num" w:pos="900"/>
        </w:tabs>
        <w:ind w:left="900" w:hanging="900"/>
        <w:jc w:val="both"/>
      </w:pPr>
      <w:r>
        <w:rPr>
          <w:b/>
        </w:rPr>
        <w:t xml:space="preserve">Unconditional interactive offer </w:t>
      </w:r>
      <w:r>
        <w:t xml:space="preserve">means a TO Construction Offer which is interactive but </w:t>
      </w:r>
      <w:proofErr w:type="gramStart"/>
      <w:r>
        <w:t>is able to</w:t>
      </w:r>
      <w:proofErr w:type="gramEnd"/>
      <w:r>
        <w:t xml:space="preserve"> successfully accept, irrespective of any other acceptances of related interactive offers.</w:t>
      </w:r>
    </w:p>
    <w:p w14:paraId="7E41FD85" w14:textId="77777777" w:rsidR="00492F02" w:rsidRDefault="00492F02">
      <w:pPr>
        <w:pStyle w:val="Heading3"/>
        <w:numPr>
          <w:ilvl w:val="0"/>
          <w:numId w:val="0"/>
        </w:numPr>
        <w:jc w:val="both"/>
      </w:pPr>
    </w:p>
    <w:p w14:paraId="44A7C8D5" w14:textId="77777777" w:rsidR="00492F02" w:rsidRDefault="00492F02">
      <w:pPr>
        <w:pStyle w:val="Heading1"/>
      </w:pPr>
      <w:r>
        <w:t>Procedure</w:t>
      </w:r>
    </w:p>
    <w:p w14:paraId="73D07469" w14:textId="77777777" w:rsidR="00492F02" w:rsidRDefault="00492F02">
      <w:pPr>
        <w:pStyle w:val="Heading2"/>
        <w:spacing w:before="120"/>
      </w:pPr>
      <w:r>
        <w:t>Nuclear Site Licence Provision</w:t>
      </w:r>
    </w:p>
    <w:p w14:paraId="1F0EC29A" w14:textId="77EFB69D" w:rsidR="00492F02" w:rsidRDefault="001034EF" w:rsidP="00EB7F75">
      <w:pPr>
        <w:pStyle w:val="Heading3"/>
        <w:tabs>
          <w:tab w:val="clear" w:pos="450"/>
        </w:tabs>
        <w:ind w:left="709" w:hanging="709"/>
      </w:pPr>
      <w:r>
        <w:t>Where</w:t>
      </w:r>
      <w:r w:rsidR="00492F02">
        <w:t xml:space="preserve"> this </w:t>
      </w:r>
      <w:r>
        <w:t xml:space="preserve">process </w:t>
      </w:r>
      <w:r w:rsidR="00492F02">
        <w:t>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SO/TO Code to ensure compliance with all of these obligations.</w:t>
      </w:r>
    </w:p>
    <w:p w14:paraId="0112C41C" w14:textId="77777777" w:rsidR="00842F12" w:rsidRPr="00DB7CBD" w:rsidRDefault="00842F12" w:rsidP="00842F12">
      <w:pPr>
        <w:pStyle w:val="Heading2"/>
        <w:spacing w:before="120"/>
        <w:rPr>
          <w:b w:val="0"/>
          <w:i w:val="0"/>
        </w:rPr>
      </w:pPr>
      <w:r w:rsidRPr="001C558E">
        <w:t>Application Routes</w:t>
      </w:r>
    </w:p>
    <w:p w14:paraId="47FA074B" w14:textId="77777777" w:rsidR="00842F12" w:rsidRPr="001C558E" w:rsidRDefault="00842F12" w:rsidP="00842F12">
      <w:pPr>
        <w:pStyle w:val="Heading3"/>
        <w:tabs>
          <w:tab w:val="clear" w:pos="450"/>
          <w:tab w:val="num" w:pos="900"/>
          <w:tab w:val="num" w:pos="2970"/>
        </w:tabs>
        <w:ind w:left="900" w:hanging="900"/>
        <w:jc w:val="both"/>
      </w:pPr>
      <w:r w:rsidRPr="001C558E">
        <w:t xml:space="preserve">This procedure covers two routes to process Connection </w:t>
      </w:r>
      <w:r>
        <w:t xml:space="preserve">Applications </w:t>
      </w:r>
      <w:r w:rsidRPr="001C558E">
        <w:t>and Modification Applications.</w:t>
      </w:r>
    </w:p>
    <w:p w14:paraId="5DF69DA8" w14:textId="5ED59FEF" w:rsidR="00842F12" w:rsidRPr="001C558E" w:rsidRDefault="00842F12" w:rsidP="00842F12">
      <w:pPr>
        <w:pStyle w:val="Heading3"/>
        <w:tabs>
          <w:tab w:val="clear" w:pos="450"/>
          <w:tab w:val="num" w:pos="900"/>
          <w:tab w:val="num" w:pos="2970"/>
        </w:tabs>
        <w:ind w:left="900" w:hanging="900"/>
        <w:jc w:val="both"/>
      </w:pPr>
      <w:r w:rsidRPr="001C558E">
        <w:t xml:space="preserve">Applications that are not Gated Applications should follow the process outlined in </w:t>
      </w:r>
      <w:r w:rsidRPr="001C558E">
        <w:fldChar w:fldCharType="begin"/>
      </w:r>
      <w:r w:rsidRPr="001C558E">
        <w:instrText xml:space="preserve"> REF _Ref188873393 \r \h  \* MERGEFORMAT </w:instrText>
      </w:r>
      <w:r w:rsidRPr="001C558E">
        <w:fldChar w:fldCharType="separate"/>
      </w:r>
      <w:r w:rsidR="00B6161B">
        <w:rPr>
          <w:b/>
          <w:bCs/>
          <w:lang w:val="en-US"/>
        </w:rPr>
        <w:t>Error! Reference source not found.</w:t>
      </w:r>
      <w:r w:rsidRPr="001C558E">
        <w:fldChar w:fldCharType="end"/>
      </w:r>
      <w:r>
        <w:t xml:space="preserve"> (the “Basic Process”).</w:t>
      </w:r>
    </w:p>
    <w:p w14:paraId="590B25D3" w14:textId="01DC680E" w:rsidR="00842F12" w:rsidRPr="001C558E" w:rsidRDefault="00842F12" w:rsidP="00842F12">
      <w:pPr>
        <w:pStyle w:val="Heading3"/>
        <w:tabs>
          <w:tab w:val="clear" w:pos="450"/>
          <w:tab w:val="num" w:pos="900"/>
          <w:tab w:val="num" w:pos="2970"/>
        </w:tabs>
        <w:ind w:left="900" w:hanging="900"/>
        <w:jc w:val="both"/>
      </w:pPr>
      <w:r w:rsidRPr="001C558E">
        <w:t xml:space="preserve">Gated Applications should follow the process outlined in </w:t>
      </w:r>
      <w:r w:rsidRPr="001C558E">
        <w:fldChar w:fldCharType="begin"/>
      </w:r>
      <w:r w:rsidRPr="001C558E">
        <w:instrText xml:space="preserve"> REF _Ref188873332 \r \h  \* MERGEFORMAT </w:instrText>
      </w:r>
      <w:r w:rsidRPr="001C558E">
        <w:fldChar w:fldCharType="separate"/>
      </w:r>
      <w:r w:rsidR="00B6161B">
        <w:t>3.4</w:t>
      </w:r>
      <w:r w:rsidRPr="001C558E">
        <w:fldChar w:fldCharType="end"/>
      </w:r>
      <w:r w:rsidRPr="001C558E">
        <w:t>.</w:t>
      </w:r>
    </w:p>
    <w:p w14:paraId="1BB6E9CB" w14:textId="779D5A2C" w:rsidR="00842F12" w:rsidRDefault="00842F12" w:rsidP="00842F12">
      <w:pPr>
        <w:pStyle w:val="Heading3"/>
        <w:tabs>
          <w:tab w:val="clear" w:pos="450"/>
          <w:tab w:val="num" w:pos="900"/>
          <w:tab w:val="num" w:pos="2970"/>
        </w:tabs>
        <w:ind w:left="900" w:hanging="900"/>
        <w:jc w:val="both"/>
      </w:pPr>
      <w:r w:rsidRPr="001C558E">
        <w:t xml:space="preserve">Subsidiary processes outlined in </w:t>
      </w:r>
      <w:r w:rsidRPr="001C558E">
        <w:fldChar w:fldCharType="begin"/>
      </w:r>
      <w:r w:rsidRPr="001C558E">
        <w:instrText xml:space="preserve"> REF _Ref188873523 \r \h  \* MERGEFORMAT </w:instrText>
      </w:r>
      <w:r w:rsidRPr="001C558E">
        <w:fldChar w:fldCharType="separate"/>
      </w:r>
      <w:r w:rsidR="00B6161B">
        <w:rPr>
          <w:b/>
          <w:bCs/>
          <w:lang w:val="en-US"/>
        </w:rPr>
        <w:t xml:space="preserve">Error! Reference </w:t>
      </w:r>
      <w:proofErr w:type="gramStart"/>
      <w:r w:rsidR="00B6161B">
        <w:rPr>
          <w:b/>
          <w:bCs/>
          <w:lang w:val="en-US"/>
        </w:rPr>
        <w:t>source</w:t>
      </w:r>
      <w:proofErr w:type="gramEnd"/>
      <w:r w:rsidR="00B6161B">
        <w:rPr>
          <w:b/>
          <w:bCs/>
          <w:lang w:val="en-US"/>
        </w:rPr>
        <w:t xml:space="preserve"> not found.</w:t>
      </w:r>
      <w:r w:rsidRPr="001C558E">
        <w:fldChar w:fldCharType="end"/>
      </w:r>
      <w:r w:rsidRPr="001C558E">
        <w:t xml:space="preserve"> are applicable to all applications unless stated otherwise.</w:t>
      </w:r>
    </w:p>
    <w:p w14:paraId="5333D7ED" w14:textId="77777777" w:rsidR="00842F12" w:rsidRPr="001C558E" w:rsidRDefault="00842F12" w:rsidP="00842F12">
      <w:pPr>
        <w:pStyle w:val="Heading3"/>
        <w:tabs>
          <w:tab w:val="clear" w:pos="450"/>
          <w:tab w:val="num" w:pos="900"/>
          <w:tab w:val="num" w:pos="2970"/>
        </w:tabs>
        <w:ind w:left="900" w:hanging="900"/>
        <w:jc w:val="both"/>
      </w:pPr>
      <w:r>
        <w:t>For the avoidance of doubt this STCP does not cover applications associated with the Gated Process for Projects with Existing Agreements.</w:t>
      </w:r>
    </w:p>
    <w:p w14:paraId="144C5B80" w14:textId="6922B5F7" w:rsidR="00F477B2" w:rsidRDefault="00492F02" w:rsidP="00B6766D">
      <w:pPr>
        <w:pStyle w:val="Heading2"/>
        <w:spacing w:before="120"/>
        <w:jc w:val="both"/>
      </w:pPr>
      <w:r>
        <w:t>Basic Process</w:t>
      </w:r>
    </w:p>
    <w:p w14:paraId="505EF0E6" w14:textId="0DE0F857" w:rsidR="00F477B2" w:rsidRDefault="00F477B2" w:rsidP="00B6766D">
      <w:pPr>
        <w:pStyle w:val="Heading3"/>
        <w:tabs>
          <w:tab w:val="clear" w:pos="450"/>
          <w:tab w:val="num" w:pos="900"/>
          <w:tab w:val="num" w:pos="2970"/>
        </w:tabs>
        <w:ind w:left="900" w:hanging="900"/>
        <w:jc w:val="both"/>
      </w:pPr>
      <w:r>
        <w:t xml:space="preserve">In the </w:t>
      </w:r>
      <w:r w:rsidR="00CC1287">
        <w:t>case of connections offshore</w:t>
      </w:r>
      <w:r>
        <w:t xml:space="preserve">, </w:t>
      </w:r>
      <w:r w:rsidR="009D287D">
        <w:t xml:space="preserve">under the CUSC, </w:t>
      </w:r>
      <w:r>
        <w:t xml:space="preserve">Connection Applications will be received from the generator for an offshore connection. </w:t>
      </w:r>
      <w:r w:rsidR="00D97064">
        <w:t xml:space="preserve">The Company </w:t>
      </w:r>
      <w:r>
        <w:t xml:space="preserve">will produce a Connection Offer on basic assumptions as to the offshore works, subject to review and variation </w:t>
      </w:r>
      <w:proofErr w:type="gramStart"/>
      <w:r>
        <w:t>as a result of</w:t>
      </w:r>
      <w:proofErr w:type="gramEnd"/>
      <w:r>
        <w:t xml:space="preserve"> the </w:t>
      </w:r>
      <w:r w:rsidR="009D287D">
        <w:t>o</w:t>
      </w:r>
      <w:r>
        <w:t xml:space="preserve">ffshore </w:t>
      </w:r>
      <w:r w:rsidR="009D287D">
        <w:t>t</w:t>
      </w:r>
      <w:r>
        <w:t xml:space="preserve">ransmission </w:t>
      </w:r>
      <w:r w:rsidR="00620A2C">
        <w:t>T</w:t>
      </w:r>
      <w:r>
        <w:t xml:space="preserve">ender </w:t>
      </w:r>
      <w:r w:rsidR="00620A2C">
        <w:t>P</w:t>
      </w:r>
      <w:r>
        <w:t xml:space="preserve">rocess to be run by the Authority, and the grant of an </w:t>
      </w:r>
      <w:r w:rsidR="009D287D">
        <w:t>o</w:t>
      </w:r>
      <w:r>
        <w:t xml:space="preserve">ffshore </w:t>
      </w:r>
      <w:r w:rsidR="009D287D">
        <w:t>t</w:t>
      </w:r>
      <w:r>
        <w:t xml:space="preserve">ransmission </w:t>
      </w:r>
      <w:r w:rsidR="009D287D">
        <w:t>l</w:t>
      </w:r>
      <w:r>
        <w:t>icence to</w:t>
      </w:r>
      <w:r w:rsidR="00F21B3C">
        <w:t xml:space="preserve"> a</w:t>
      </w:r>
      <w:r>
        <w:t xml:space="preserve"> </w:t>
      </w:r>
      <w:r w:rsidR="00F21B3C">
        <w:t>p</w:t>
      </w:r>
      <w:r>
        <w:t xml:space="preserve">referred </w:t>
      </w:r>
      <w:r w:rsidR="00F21B3C">
        <w:t>b</w:t>
      </w:r>
      <w:r>
        <w:t xml:space="preserve">idder, and their accession to the STC. Any subsequent variations to the said Connection Agreement will then include the newly appointed offshore TO within the ambit of this </w:t>
      </w:r>
      <w:r>
        <w:lastRenderedPageBreak/>
        <w:t xml:space="preserve">STCP 18.1 to the extent appropriate to the </w:t>
      </w:r>
      <w:proofErr w:type="gramStart"/>
      <w:r>
        <w:t>particular scheme</w:t>
      </w:r>
      <w:proofErr w:type="gramEnd"/>
      <w:r>
        <w:t>.</w:t>
      </w:r>
      <w:r w:rsidR="00DC4CF3">
        <w:t xml:space="preserve"> This procedure shall also be used in the case where the developer adopts the generator build option.</w:t>
      </w:r>
    </w:p>
    <w:p w14:paraId="654C989F" w14:textId="77777777" w:rsidR="00F477B2" w:rsidRPr="00F477B2" w:rsidRDefault="00F477B2" w:rsidP="00B6766D">
      <w:pPr>
        <w:pStyle w:val="Heading3"/>
        <w:tabs>
          <w:tab w:val="clear" w:pos="450"/>
          <w:tab w:val="num" w:pos="900"/>
          <w:tab w:val="num" w:pos="2970"/>
        </w:tabs>
        <w:ind w:left="900" w:hanging="900"/>
        <w:jc w:val="both"/>
      </w:pPr>
      <w:r>
        <w:t xml:space="preserve">Modification Applications </w:t>
      </w:r>
      <w:r w:rsidR="001034EF">
        <w:t>to connections offshore</w:t>
      </w:r>
      <w:r>
        <w:t xml:space="preserve"> will include the offshore TO within its ambit as the Host TO, with onshore TO’s and other offshore TO’s potentially being included as Affected Parties or Other Affected Parties as appropriate</w:t>
      </w:r>
    </w:p>
    <w:p w14:paraId="4687E946" w14:textId="48D0C835" w:rsidR="00492F02" w:rsidRDefault="00D97064" w:rsidP="00B6766D">
      <w:pPr>
        <w:pStyle w:val="Heading3"/>
        <w:tabs>
          <w:tab w:val="clear" w:pos="450"/>
          <w:tab w:val="num" w:pos="900"/>
        </w:tabs>
        <w:ind w:left="900" w:hanging="900"/>
        <w:rPr>
          <w:b/>
        </w:rPr>
      </w:pPr>
      <w:bookmarkStart w:id="1" w:name="_Ref89576870"/>
      <w:bookmarkStart w:id="2" w:name="_Ref85548577"/>
      <w:r w:rsidRPr="002C72E0">
        <w:rPr>
          <w:b/>
        </w:rPr>
        <w:t>The Company</w:t>
      </w:r>
      <w:r w:rsidRPr="00EB7F75">
        <w:t xml:space="preserve"> </w:t>
      </w:r>
      <w:r w:rsidR="00492F02">
        <w:rPr>
          <w:b/>
        </w:rPr>
        <w:t>receives the User Application</w:t>
      </w:r>
      <w:bookmarkEnd w:id="1"/>
      <w:r w:rsidR="00492F02">
        <w:rPr>
          <w:b/>
        </w:rPr>
        <w:t xml:space="preserve"> </w:t>
      </w:r>
      <w:bookmarkEnd w:id="2"/>
    </w:p>
    <w:p w14:paraId="670CF047" w14:textId="01E1E180" w:rsidR="00492F02" w:rsidRDefault="00D97064" w:rsidP="00B6766D">
      <w:pPr>
        <w:pStyle w:val="Heading4"/>
        <w:tabs>
          <w:tab w:val="num" w:pos="900"/>
        </w:tabs>
        <w:ind w:left="900" w:hanging="900"/>
        <w:jc w:val="both"/>
      </w:pPr>
      <w:r>
        <w:t xml:space="preserve">The Company </w:t>
      </w:r>
      <w:r w:rsidR="00492F02">
        <w:t xml:space="preserve">will receive a completed User Application for a </w:t>
      </w:r>
      <w:r w:rsidR="009D287D">
        <w:t>n</w:t>
      </w:r>
      <w:r w:rsidR="00492F02">
        <w:t xml:space="preserve">ew </w:t>
      </w:r>
      <w:r w:rsidR="009D287D">
        <w:t>c</w:t>
      </w:r>
      <w:r w:rsidR="00492F02">
        <w:t xml:space="preserve">onnection or </w:t>
      </w:r>
      <w:r w:rsidR="00CC1287">
        <w:t>M</w:t>
      </w:r>
      <w:r w:rsidR="00492F02">
        <w:t>odification from an Applicant. This may include the results of any feasibility study work.</w:t>
      </w:r>
    </w:p>
    <w:p w14:paraId="766AC96D" w14:textId="10AD9975" w:rsidR="00492F02" w:rsidRDefault="00D97064" w:rsidP="00B6766D">
      <w:pPr>
        <w:pStyle w:val="Heading3"/>
        <w:tabs>
          <w:tab w:val="clear" w:pos="450"/>
          <w:tab w:val="num" w:pos="900"/>
        </w:tabs>
        <w:ind w:left="900" w:hanging="900"/>
        <w:rPr>
          <w:b/>
        </w:rPr>
      </w:pPr>
      <w:r>
        <w:rPr>
          <w:b/>
        </w:rPr>
        <w:t xml:space="preserve">The Company </w:t>
      </w:r>
      <w:r w:rsidR="00492F02">
        <w:rPr>
          <w:b/>
        </w:rPr>
        <w:t xml:space="preserve">checks the User Application </w:t>
      </w:r>
    </w:p>
    <w:p w14:paraId="79BE618A" w14:textId="73EAD99A" w:rsidR="00492F02" w:rsidRDefault="00D97064" w:rsidP="00B6766D">
      <w:pPr>
        <w:pStyle w:val="Heading4"/>
        <w:tabs>
          <w:tab w:val="num" w:pos="900"/>
        </w:tabs>
        <w:ind w:left="900" w:hanging="900"/>
        <w:jc w:val="both"/>
      </w:pPr>
      <w:bookmarkStart w:id="3" w:name="_Ref85423329"/>
      <w:r>
        <w:t xml:space="preserve">The Company </w:t>
      </w:r>
      <w:r w:rsidR="00492F02">
        <w:t xml:space="preserve">shall appoint </w:t>
      </w:r>
      <w:r>
        <w:t>T</w:t>
      </w:r>
      <w:r w:rsidR="00492F02">
        <w:t xml:space="preserve">he </w:t>
      </w:r>
      <w:r>
        <w:t>Company</w:t>
      </w:r>
      <w:r w:rsidR="00492F02" w:rsidRPr="001F488D">
        <w:t xml:space="preserve"> Lead Person.</w:t>
      </w:r>
      <w:r w:rsidR="00492F02">
        <w:t xml:space="preserve"> The</w:t>
      </w:r>
      <w:r>
        <w:t xml:space="preserve"> Company </w:t>
      </w:r>
      <w:r w:rsidR="00492F02">
        <w:t xml:space="preserve">Lead Person shall check that the User Application is completed correctly. Where the User Application is not completed correctly or the correct fee is not received, </w:t>
      </w:r>
      <w:r w:rsidR="00E1539F">
        <w:t>T</w:t>
      </w:r>
      <w:r w:rsidR="00492F02">
        <w:t xml:space="preserve">he </w:t>
      </w:r>
      <w:r w:rsidR="00512641">
        <w:t xml:space="preserve">Company </w:t>
      </w:r>
      <w:r w:rsidR="00492F02">
        <w:t>Lead Person shall inform the Applicant as soon as they determine that it is not correct.</w:t>
      </w:r>
      <w:r w:rsidR="006561E2">
        <w:t xml:space="preserve"> </w:t>
      </w:r>
      <w:r w:rsidR="00512641">
        <w:t xml:space="preserve">The Company </w:t>
      </w:r>
      <w:r w:rsidR="006561E2">
        <w:t xml:space="preserve">shall issue the Applicant with an invoice for the Application Fee. The fee is dealt with by </w:t>
      </w:r>
      <w:r w:rsidR="00512641">
        <w:t xml:space="preserve">The Company </w:t>
      </w:r>
      <w:r w:rsidR="00C112D9">
        <w:t>and the TO(s) in accordance with STCP 19-6 Application Fees</w:t>
      </w:r>
      <w:r w:rsidR="00957AB6">
        <w:t>.</w:t>
      </w:r>
      <w:r w:rsidR="00492F02">
        <w:t xml:space="preserve"> </w:t>
      </w:r>
    </w:p>
    <w:p w14:paraId="17B0F095" w14:textId="00EFCB01" w:rsidR="00492F02" w:rsidRDefault="00492F02" w:rsidP="00B6766D">
      <w:pPr>
        <w:pStyle w:val="Heading4"/>
        <w:tabs>
          <w:tab w:val="num" w:pos="900"/>
        </w:tabs>
        <w:ind w:left="900" w:hanging="900"/>
        <w:jc w:val="both"/>
      </w:pPr>
      <w:r>
        <w:t xml:space="preserve">The </w:t>
      </w:r>
      <w:r w:rsidR="00512641">
        <w:t>Company</w:t>
      </w:r>
      <w:r w:rsidR="004165D6">
        <w:t xml:space="preserve"> </w:t>
      </w:r>
      <w:r>
        <w:t xml:space="preserve">Lead Person </w:t>
      </w:r>
      <w:r w:rsidR="00B6766D">
        <w:t xml:space="preserve">shall determine who is the Host </w:t>
      </w:r>
      <w:r>
        <w:t>TO Affected TO(s) and Other Affected TO(s).</w:t>
      </w:r>
    </w:p>
    <w:p w14:paraId="7A0A4AEF" w14:textId="13AAEAF3" w:rsidR="00F477B2" w:rsidRDefault="00492F02" w:rsidP="00B6766D">
      <w:pPr>
        <w:pStyle w:val="Heading4"/>
        <w:tabs>
          <w:tab w:val="num" w:pos="900"/>
        </w:tabs>
        <w:ind w:left="900" w:hanging="900"/>
        <w:jc w:val="both"/>
      </w:pPr>
      <w:r>
        <w:t>The</w:t>
      </w:r>
      <w:r w:rsidR="004165D6">
        <w:t xml:space="preserve"> Company </w:t>
      </w:r>
      <w:r>
        <w:t xml:space="preserve">Lead Person shall utilise the information in the User Application to produce the relevant </w:t>
      </w:r>
      <w:r w:rsidR="003A39A5">
        <w:t>The</w:t>
      </w:r>
      <w:r w:rsidR="004165D6">
        <w:t xml:space="preserve"> Company </w:t>
      </w:r>
      <w:r>
        <w:t>Construction Application</w:t>
      </w:r>
      <w:r w:rsidR="00356621">
        <w:t xml:space="preserve"> as set out in </w:t>
      </w:r>
      <w:r w:rsidR="00F477B2">
        <w:t>Appendix</w:t>
      </w:r>
      <w:r w:rsidR="00505825">
        <w:t xml:space="preserve"> B1</w:t>
      </w:r>
      <w:r>
        <w:t xml:space="preserve">, in accordance with the appropriate Schedule 5 or 6 of the STC, for each of the Affected Parties. </w:t>
      </w:r>
    </w:p>
    <w:p w14:paraId="59835C5D" w14:textId="6E696819" w:rsidR="00F477B2" w:rsidRDefault="00F477B2" w:rsidP="006358B3">
      <w:pPr>
        <w:pStyle w:val="Heading4"/>
        <w:numPr>
          <w:ilvl w:val="0"/>
          <w:numId w:val="0"/>
        </w:numPr>
        <w:ind w:left="900"/>
        <w:jc w:val="both"/>
      </w:pPr>
      <w:r>
        <w:t xml:space="preserve">Where the User Application is in the vicinity of a boundary between TOs, such that either TO might be either the Host TO or an Affected TO, </w:t>
      </w:r>
      <w:r w:rsidR="004165D6">
        <w:t>T</w:t>
      </w:r>
      <w:r>
        <w:t xml:space="preserve">he </w:t>
      </w:r>
      <w:r w:rsidR="003A39A5">
        <w:t>Company</w:t>
      </w:r>
      <w:r>
        <w:t xml:space="preserve"> Lead</w:t>
      </w:r>
      <w:r w:rsidR="00204C6B">
        <w:t xml:space="preserve">  </w:t>
      </w:r>
      <w:r>
        <w:t xml:space="preserve"> Person shall submit </w:t>
      </w:r>
      <w:r w:rsidR="004D5935">
        <w:t xml:space="preserve">The Company </w:t>
      </w:r>
      <w:r>
        <w:t xml:space="preserve">Construction Application to each relevant TO in each capacity. For the avoidance of doubt, these mutually exclusive </w:t>
      </w:r>
      <w:r w:rsidR="003A39A5">
        <w:t xml:space="preserve">The </w:t>
      </w:r>
      <w:r w:rsidR="004D5935">
        <w:t xml:space="preserve">Company </w:t>
      </w:r>
      <w:r>
        <w:t xml:space="preserve">Construction Applications shall continue to be referred to in this STCP 18.1 as </w:t>
      </w:r>
      <w:r w:rsidR="00A528C6">
        <w:t>T</w:t>
      </w:r>
      <w:r>
        <w:t xml:space="preserve">he </w:t>
      </w:r>
      <w:r w:rsidR="00A528C6">
        <w:t xml:space="preserve">Company </w:t>
      </w:r>
      <w:r>
        <w:t>Construction Application.</w:t>
      </w:r>
    </w:p>
    <w:p w14:paraId="1F7B3E05" w14:textId="5CCB71DA" w:rsidR="00F477B2" w:rsidRDefault="00F477B2" w:rsidP="00B6766D">
      <w:pPr>
        <w:pStyle w:val="Heading4"/>
        <w:tabs>
          <w:tab w:val="num" w:pos="900"/>
        </w:tabs>
        <w:ind w:left="900" w:hanging="900"/>
        <w:jc w:val="both"/>
      </w:pPr>
      <w:r>
        <w:t>Wit</w:t>
      </w:r>
      <w:r w:rsidR="004C4FAA">
        <w:t>hi</w:t>
      </w:r>
      <w:r w:rsidR="0075596E">
        <w:t xml:space="preserve">n </w:t>
      </w:r>
      <w:r w:rsidR="0075596E" w:rsidRPr="0075596E">
        <w:t xml:space="preserve">3 Business Days of receipt of the User Application, The Company Lead Person shall send </w:t>
      </w:r>
      <w:r w:rsidR="004E6CAE">
        <w:t>via a</w:t>
      </w:r>
      <w:r w:rsidR="0075596E" w:rsidRPr="0075596E">
        <w:t xml:space="preserve"> Designated Information Exchange System the relevant The Company Construction Application(s) to the Host and/or Affected TO.</w:t>
      </w:r>
    </w:p>
    <w:p w14:paraId="5606FE50" w14:textId="3564EA7B" w:rsidR="00492F02" w:rsidRDefault="00492F02" w:rsidP="00B6766D">
      <w:pPr>
        <w:pStyle w:val="Heading4"/>
        <w:tabs>
          <w:tab w:val="num" w:pos="900"/>
        </w:tabs>
        <w:ind w:left="900" w:hanging="900"/>
        <w:jc w:val="both"/>
      </w:pPr>
      <w:r>
        <w:t xml:space="preserve">The </w:t>
      </w:r>
      <w:r w:rsidR="00FF64BD">
        <w:t xml:space="preserve">Company </w:t>
      </w:r>
      <w:r>
        <w:t>Construction Application will be sent to the Affected Parties</w:t>
      </w:r>
      <w:r>
        <w:rPr>
          <w:color w:val="000000"/>
        </w:rPr>
        <w:t xml:space="preserve"> </w:t>
      </w:r>
      <w:r>
        <w:t xml:space="preserve">within 3 Business Days of receipt of the User Application, regardless of whether the User Application is effective or not, so that the TO(s) are aware a User Application has been received. Should any Party decide to undertake any work on </w:t>
      </w:r>
      <w:r w:rsidR="00DE59BA">
        <w:t>T</w:t>
      </w:r>
      <w:r>
        <w:t xml:space="preserve">he </w:t>
      </w:r>
      <w:r w:rsidR="00DE59BA">
        <w:t xml:space="preserve">Company </w:t>
      </w:r>
      <w:r>
        <w:t>Construction Application, before it is effective, then this will be at such Party’s own risk.</w:t>
      </w:r>
    </w:p>
    <w:p w14:paraId="65571B40" w14:textId="5A915D12" w:rsidR="00492F02" w:rsidRDefault="00492F02" w:rsidP="00B6766D">
      <w:pPr>
        <w:pStyle w:val="Heading4"/>
        <w:tabs>
          <w:tab w:val="num" w:pos="900"/>
        </w:tabs>
        <w:ind w:left="900" w:hanging="900"/>
        <w:jc w:val="both"/>
      </w:pPr>
      <w:r>
        <w:t>A</w:t>
      </w:r>
      <w:r w:rsidR="00FD352B">
        <w:t xml:space="preserve">n </w:t>
      </w:r>
      <w:r w:rsidR="00FD352B" w:rsidRPr="00FD352B">
        <w:t xml:space="preserve">effective The Company Construction Application is one that is technically </w:t>
      </w:r>
      <w:proofErr w:type="gramStart"/>
      <w:r w:rsidR="00FD352B" w:rsidRPr="00FD352B">
        <w:t>effective</w:t>
      </w:r>
      <w:proofErr w:type="gramEnd"/>
      <w:r w:rsidR="00FD352B" w:rsidRPr="00FD352B">
        <w:t xml:space="preserve"> and The Company has informed the TO </w:t>
      </w:r>
      <w:r w:rsidR="004E6CAE">
        <w:t>via a</w:t>
      </w:r>
      <w:r w:rsidR="00FD352B" w:rsidRPr="00FD352B">
        <w:t xml:space="preserve"> Designated Information Exchange System that the Application Fee has been cleared. </w:t>
      </w:r>
      <w:bookmarkEnd w:id="3"/>
    </w:p>
    <w:p w14:paraId="59BD5E6F" w14:textId="2676EB05" w:rsidR="00492F02" w:rsidRDefault="00492F02" w:rsidP="00B6766D">
      <w:pPr>
        <w:pStyle w:val="Heading3"/>
        <w:tabs>
          <w:tab w:val="clear" w:pos="450"/>
          <w:tab w:val="num" w:pos="900"/>
        </w:tabs>
        <w:ind w:left="900" w:hanging="900"/>
        <w:rPr>
          <w:b/>
        </w:rPr>
      </w:pPr>
      <w:r>
        <w:rPr>
          <w:b/>
        </w:rPr>
        <w:t xml:space="preserve">Receipt of an </w:t>
      </w:r>
      <w:r w:rsidR="003A39A5">
        <w:rPr>
          <w:b/>
        </w:rPr>
        <w:t>The</w:t>
      </w:r>
      <w:r w:rsidR="003B37A9">
        <w:rPr>
          <w:b/>
        </w:rPr>
        <w:t xml:space="preserve"> Company </w:t>
      </w:r>
      <w:r>
        <w:rPr>
          <w:b/>
        </w:rPr>
        <w:t>Construction Application acknowledged by TO(s)</w:t>
      </w:r>
    </w:p>
    <w:p w14:paraId="50DCAFA6" w14:textId="07CC3DC9" w:rsidR="00356621" w:rsidRDefault="00492F02" w:rsidP="00B6766D">
      <w:pPr>
        <w:pStyle w:val="Heading4"/>
        <w:tabs>
          <w:tab w:val="num" w:pos="900"/>
        </w:tabs>
        <w:ind w:left="900" w:hanging="900"/>
        <w:jc w:val="both"/>
      </w:pPr>
      <w:r>
        <w:t>Withi</w:t>
      </w:r>
      <w:r w:rsidR="004C3D90">
        <w:t xml:space="preserve">n </w:t>
      </w:r>
      <w:r w:rsidR="004C3D90" w:rsidRPr="004C3D90">
        <w:t xml:space="preserve">2 Business Days of receipt of The Company Construction Application, the Affected Parties shall acknowledge receipt of The Company Construction Application to The Company Lead Person </w:t>
      </w:r>
      <w:r w:rsidR="004E6CAE">
        <w:t>via a</w:t>
      </w:r>
      <w:r w:rsidR="004C3D90" w:rsidRPr="004C3D90">
        <w:t xml:space="preserve"> Designated Information Exchange System.</w:t>
      </w:r>
    </w:p>
    <w:p w14:paraId="3D4B5FA7" w14:textId="4EEF6A4B" w:rsidR="00492F02" w:rsidRDefault="00233209" w:rsidP="00B6766D">
      <w:pPr>
        <w:pStyle w:val="Heading3"/>
        <w:tabs>
          <w:tab w:val="clear" w:pos="450"/>
          <w:tab w:val="num" w:pos="900"/>
        </w:tabs>
        <w:ind w:left="900" w:hanging="900"/>
        <w:rPr>
          <w:b/>
        </w:rPr>
      </w:pPr>
      <w:bookmarkStart w:id="4" w:name="_Ref89573257"/>
      <w:r>
        <w:rPr>
          <w:b/>
        </w:rPr>
        <w:t xml:space="preserve">The Company </w:t>
      </w:r>
      <w:r w:rsidR="00492F02">
        <w:rPr>
          <w:b/>
        </w:rPr>
        <w:t xml:space="preserve">shall be informed as to whether </w:t>
      </w:r>
      <w:r>
        <w:rPr>
          <w:b/>
        </w:rPr>
        <w:t>T</w:t>
      </w:r>
      <w:r w:rsidR="00492F02">
        <w:rPr>
          <w:b/>
        </w:rPr>
        <w:t xml:space="preserve">he </w:t>
      </w:r>
      <w:r>
        <w:rPr>
          <w:b/>
        </w:rPr>
        <w:t>Company</w:t>
      </w:r>
      <w:r w:rsidR="00492F02">
        <w:rPr>
          <w:b/>
        </w:rPr>
        <w:t xml:space="preserve"> Construction Application is technically effective or not</w:t>
      </w:r>
      <w:bookmarkEnd w:id="4"/>
    </w:p>
    <w:p w14:paraId="0FA1562C" w14:textId="77777777" w:rsidR="00396753" w:rsidRDefault="00396753" w:rsidP="00B6766D">
      <w:pPr>
        <w:pStyle w:val="Heading4"/>
        <w:tabs>
          <w:tab w:val="num" w:pos="900"/>
        </w:tabs>
        <w:ind w:left="900" w:hanging="900"/>
        <w:jc w:val="both"/>
      </w:pPr>
      <w:r>
        <w:t>A technically non-effective User Application is one where all technical data has not been received.</w:t>
      </w:r>
    </w:p>
    <w:p w14:paraId="3B739AEB" w14:textId="5A9BAE48" w:rsidR="00492F02" w:rsidRDefault="00492F02" w:rsidP="00B6766D">
      <w:pPr>
        <w:pStyle w:val="Heading4"/>
        <w:tabs>
          <w:tab w:val="num" w:pos="900"/>
        </w:tabs>
        <w:ind w:left="900" w:hanging="900"/>
        <w:jc w:val="both"/>
      </w:pPr>
      <w:r>
        <w:t>Withi</w:t>
      </w:r>
      <w:r w:rsidR="00622D4C">
        <w:t xml:space="preserve">n </w:t>
      </w:r>
      <w:r w:rsidR="00622D4C" w:rsidRPr="00622D4C">
        <w:t xml:space="preserve">5 Business Days of receipt of The Company Construction Application, the Host TO and Affected TO(s) shall notify The Company by email, as to whether The Company Construction Application is technically effective or not. Where The </w:t>
      </w:r>
      <w:r w:rsidR="00622D4C" w:rsidRPr="00622D4C">
        <w:lastRenderedPageBreak/>
        <w:t xml:space="preserve">Company Construction Application is considered to be technically non-effective, then the Host TO and Affected TO(s) (as appropriate), shall share </w:t>
      </w:r>
      <w:r w:rsidR="004E6CAE">
        <w:t>via a</w:t>
      </w:r>
      <w:r w:rsidR="00622D4C" w:rsidRPr="00622D4C">
        <w:t xml:space="preserve"> Designated Information Exchange System with The Company with detailed reasons as to why it considers it incomplete or unclear in a material respect and the amendments it considers are required to make it technically effective.</w:t>
      </w:r>
    </w:p>
    <w:p w14:paraId="5D0B0768" w14:textId="77777777" w:rsidR="00492F02" w:rsidRDefault="00492F02" w:rsidP="00B6766D">
      <w:pPr>
        <w:pStyle w:val="Heading3"/>
        <w:tabs>
          <w:tab w:val="clear" w:pos="450"/>
          <w:tab w:val="num" w:pos="900"/>
        </w:tabs>
        <w:ind w:left="900" w:hanging="900"/>
        <w:rPr>
          <w:b/>
        </w:rPr>
      </w:pPr>
      <w:r>
        <w:rPr>
          <w:b/>
        </w:rPr>
        <w:t xml:space="preserve">Resolve technical non-effectiveness </w:t>
      </w:r>
    </w:p>
    <w:p w14:paraId="0B27F90D" w14:textId="3B22F6DC" w:rsidR="00492F02" w:rsidRDefault="00492F02" w:rsidP="00B6766D">
      <w:pPr>
        <w:pStyle w:val="Heading4"/>
        <w:tabs>
          <w:tab w:val="num" w:pos="900"/>
        </w:tabs>
        <w:ind w:left="900" w:hanging="900"/>
        <w:jc w:val="both"/>
      </w:pPr>
      <w:r>
        <w:t xml:space="preserve">Where </w:t>
      </w:r>
      <w:r w:rsidR="003A39A5">
        <w:t>The</w:t>
      </w:r>
      <w:r w:rsidR="00B577A5">
        <w:t xml:space="preserve"> Company </w:t>
      </w:r>
      <w:r>
        <w:t xml:space="preserve">Construction Application is technically non-effective </w:t>
      </w:r>
      <w:proofErr w:type="gramStart"/>
      <w:r>
        <w:t>as a consequence of</w:t>
      </w:r>
      <w:proofErr w:type="gramEnd"/>
      <w:r>
        <w:t xml:space="preserve"> the User Application being technically non-effective, the Host TO and Affected TO(s) (as appropriate) shall use </w:t>
      </w:r>
      <w:r w:rsidR="00A51F03">
        <w:t>reasonable</w:t>
      </w:r>
      <w:r>
        <w:t xml:space="preserve"> endeavours to liaise and assist </w:t>
      </w:r>
      <w:r w:rsidR="0057331C">
        <w:t xml:space="preserve">The Company </w:t>
      </w:r>
      <w:r>
        <w:t xml:space="preserve">to resolve their elements of the technically non-effectiveness. </w:t>
      </w:r>
      <w:proofErr w:type="gramStart"/>
      <w:r>
        <w:t>In order to</w:t>
      </w:r>
      <w:proofErr w:type="gramEnd"/>
      <w:r>
        <w:t xml:space="preserve"> achieve this, </w:t>
      </w:r>
      <w:r w:rsidR="0057331C">
        <w:t xml:space="preserve">The Company </w:t>
      </w:r>
      <w:r>
        <w:t xml:space="preserve">may request the TO </w:t>
      </w:r>
      <w:proofErr w:type="spellStart"/>
      <w:r>
        <w:t>to</w:t>
      </w:r>
      <w:proofErr w:type="spellEnd"/>
      <w:r>
        <w:t xml:space="preserve"> resolve the technical non-effectiveness with the Applicant directly.</w:t>
      </w:r>
    </w:p>
    <w:p w14:paraId="178A1A27" w14:textId="2E22199D" w:rsidR="00492F02" w:rsidRDefault="00492F02" w:rsidP="00B6766D">
      <w:pPr>
        <w:pStyle w:val="Heading4"/>
        <w:tabs>
          <w:tab w:val="num" w:pos="900"/>
        </w:tabs>
        <w:ind w:left="900" w:hanging="900"/>
        <w:jc w:val="both"/>
      </w:pPr>
      <w:r>
        <w:t xml:space="preserve">If the Applicant cannot submit the data (e.g. because data is not available for new technology) then the </w:t>
      </w:r>
      <w:r w:rsidR="00A51F03">
        <w:t>Lead Person(s)</w:t>
      </w:r>
      <w:r>
        <w:t xml:space="preserve"> shall assess and advise the Parties whether it can progress the application or not and note/agree any assumptions made. If </w:t>
      </w:r>
      <w:r w:rsidR="0057331C">
        <w:t>T</w:t>
      </w:r>
      <w:r>
        <w:t xml:space="preserve">he </w:t>
      </w:r>
      <w:r w:rsidR="0057331C">
        <w:t xml:space="preserve">Company </w:t>
      </w:r>
      <w:r>
        <w:t>Construction Application is to continue then alternative data may be requested from the Applicant.</w:t>
      </w:r>
    </w:p>
    <w:p w14:paraId="281A0703" w14:textId="14333709" w:rsidR="00492F02" w:rsidRPr="00396A07" w:rsidRDefault="00492F02" w:rsidP="00B6766D">
      <w:pPr>
        <w:pStyle w:val="Heading4"/>
        <w:tabs>
          <w:tab w:val="num" w:pos="900"/>
        </w:tabs>
        <w:ind w:left="900" w:hanging="900"/>
        <w:jc w:val="both"/>
      </w:pPr>
      <w:r>
        <w:t xml:space="preserve">If the </w:t>
      </w:r>
      <w:r w:rsidR="00A51F03">
        <w:t>Lead Person(s)</w:t>
      </w:r>
      <w:r>
        <w:t xml:space="preserve"> assess that </w:t>
      </w:r>
      <w:r w:rsidR="00753C6A">
        <w:t>T</w:t>
      </w:r>
      <w:r>
        <w:t xml:space="preserve">he </w:t>
      </w:r>
      <w:r w:rsidR="00753C6A">
        <w:t>Company</w:t>
      </w:r>
      <w:r>
        <w:t xml:space="preserve"> Construction Application cannot progress without the missing technical </w:t>
      </w:r>
      <w:proofErr w:type="gramStart"/>
      <w:r>
        <w:t>data</w:t>
      </w:r>
      <w:proofErr w:type="gramEnd"/>
      <w:r>
        <w:t xml:space="preserve"> then </w:t>
      </w:r>
      <w:r w:rsidR="00753C6A">
        <w:t>T</w:t>
      </w:r>
      <w:r>
        <w:t xml:space="preserve">he </w:t>
      </w:r>
      <w:r w:rsidR="00753C6A">
        <w:t xml:space="preserve">Company </w:t>
      </w:r>
      <w:r>
        <w:t xml:space="preserve">Construction Application will be put on hold as ineffective. </w:t>
      </w:r>
      <w:proofErr w:type="gramStart"/>
      <w:r>
        <w:t>If and when</w:t>
      </w:r>
      <w:proofErr w:type="gramEnd"/>
      <w:r>
        <w:t xml:space="preserve"> the missing technical data is supplied to </w:t>
      </w:r>
      <w:r w:rsidR="00753C6A">
        <w:t xml:space="preserve">The </w:t>
      </w:r>
      <w:proofErr w:type="gramStart"/>
      <w:r w:rsidR="00753C6A">
        <w:t>Company</w:t>
      </w:r>
      <w:proofErr w:type="gramEnd"/>
      <w:r w:rsidR="00753C6A">
        <w:t xml:space="preserve"> </w:t>
      </w:r>
      <w:r>
        <w:t xml:space="preserve">then the process will recommence from </w:t>
      </w:r>
      <w:r w:rsidRPr="00AE221E">
        <w:rPr>
          <w:b/>
        </w:rPr>
        <w:fldChar w:fldCharType="begin"/>
      </w:r>
      <w:r w:rsidRPr="00AE221E">
        <w:rPr>
          <w:b/>
        </w:rPr>
        <w:instrText xml:space="preserve"> REF _Ref89542738 \r \h </w:instrText>
      </w:r>
      <w:r w:rsidR="00F477B2" w:rsidRPr="00AE221E">
        <w:rPr>
          <w:b/>
        </w:rPr>
        <w:instrText xml:space="preserve"> \* MERGEFORMAT </w:instrText>
      </w:r>
      <w:r w:rsidRPr="00AE221E">
        <w:rPr>
          <w:b/>
        </w:rPr>
      </w:r>
      <w:r w:rsidRPr="00AE221E">
        <w:rPr>
          <w:b/>
        </w:rPr>
        <w:fldChar w:fldCharType="separate"/>
      </w:r>
      <w:r w:rsidR="00B6161B">
        <w:rPr>
          <w:b/>
        </w:rPr>
        <w:t>3.3.8</w:t>
      </w:r>
      <w:r w:rsidRPr="00AE221E">
        <w:rPr>
          <w:b/>
        </w:rPr>
        <w:fldChar w:fldCharType="end"/>
      </w:r>
      <w:r w:rsidRPr="00EB7F75">
        <w:t>.</w:t>
      </w:r>
    </w:p>
    <w:p w14:paraId="098BC473" w14:textId="3A735D8B" w:rsidR="00492F02" w:rsidRDefault="00753C6A" w:rsidP="00B6766D">
      <w:pPr>
        <w:pStyle w:val="Heading3"/>
        <w:tabs>
          <w:tab w:val="clear" w:pos="450"/>
          <w:tab w:val="num" w:pos="900"/>
        </w:tabs>
        <w:ind w:left="900" w:hanging="900"/>
        <w:rPr>
          <w:b/>
        </w:rPr>
      </w:pPr>
      <w:bookmarkStart w:id="5" w:name="_Ref89542738"/>
      <w:r w:rsidRPr="002C72E0">
        <w:rPr>
          <w:b/>
          <w:bCs/>
        </w:rPr>
        <w:t>The Company</w:t>
      </w:r>
      <w:r w:rsidRPr="00EB7F75">
        <w:t xml:space="preserve"> </w:t>
      </w:r>
      <w:r w:rsidR="00492F02">
        <w:rPr>
          <w:b/>
        </w:rPr>
        <w:t xml:space="preserve">is informed that </w:t>
      </w:r>
      <w:r>
        <w:rPr>
          <w:b/>
        </w:rPr>
        <w:t>T</w:t>
      </w:r>
      <w:r w:rsidR="00492F02">
        <w:rPr>
          <w:b/>
        </w:rPr>
        <w:t xml:space="preserve">he </w:t>
      </w:r>
      <w:r>
        <w:rPr>
          <w:b/>
        </w:rPr>
        <w:t xml:space="preserve">Company </w:t>
      </w:r>
      <w:r w:rsidR="00492F02">
        <w:rPr>
          <w:b/>
        </w:rPr>
        <w:t xml:space="preserve">Construction Application is now </w:t>
      </w:r>
      <w:bookmarkEnd w:id="5"/>
      <w:r w:rsidR="00492F02">
        <w:rPr>
          <w:b/>
        </w:rPr>
        <w:t>technically effective</w:t>
      </w:r>
    </w:p>
    <w:p w14:paraId="51FC38C2" w14:textId="59EB1C0A" w:rsidR="00492F02" w:rsidRDefault="00492F02" w:rsidP="00B6766D">
      <w:pPr>
        <w:pStyle w:val="Heading4"/>
        <w:tabs>
          <w:tab w:val="num" w:pos="900"/>
        </w:tabs>
        <w:ind w:left="900" w:hanging="900"/>
        <w:jc w:val="both"/>
      </w:pPr>
      <w:r>
        <w:t xml:space="preserve">On receipt of the missing/additional data from the Applicant, </w:t>
      </w:r>
      <w:r w:rsidR="0058064D">
        <w:t xml:space="preserve">The Company </w:t>
      </w:r>
      <w:r>
        <w:t>Lead Person shall circulate the data to the Host TO and Affected TO(s) (as appropriate) Lead Person(s).</w:t>
      </w:r>
    </w:p>
    <w:p w14:paraId="541A412B" w14:textId="26667F52" w:rsidR="00492F02" w:rsidRPr="00396A07" w:rsidRDefault="00AE38CC" w:rsidP="00B6766D">
      <w:pPr>
        <w:pStyle w:val="Heading4"/>
        <w:tabs>
          <w:tab w:val="num" w:pos="900"/>
        </w:tabs>
        <w:ind w:left="900" w:hanging="900"/>
        <w:jc w:val="both"/>
      </w:pPr>
      <w:r>
        <w:t xml:space="preserve">Within </w:t>
      </w:r>
      <w:r w:rsidRPr="00AE38CC">
        <w:t xml:space="preserve">3 Business Days of receipt of the missing/additional data, the Host TO and Affected TO(s) (as appropriate) Lead Person(s) shall confirm to The Company Lead Person </w:t>
      </w:r>
      <w:r w:rsidR="004E6CAE">
        <w:t>via a</w:t>
      </w:r>
      <w:r w:rsidRPr="00AE38CC">
        <w:t xml:space="preserve"> Designated Information Exchange System whether The Company Construction Application is now technically effective. If The Company Construction Application is still not technically effective, then the process returns to 3.</w:t>
      </w:r>
      <w:r w:rsidR="006C338A">
        <w:t>3</w:t>
      </w:r>
      <w:r w:rsidRPr="00AE38CC">
        <w:t>.6 otherwise proceed to 3.</w:t>
      </w:r>
      <w:r w:rsidR="006C338A">
        <w:t>3</w:t>
      </w:r>
      <w:r w:rsidRPr="00AE38CC">
        <w:t>.9.</w:t>
      </w:r>
    </w:p>
    <w:p w14:paraId="0E42EE88" w14:textId="179701E4" w:rsidR="00492F02" w:rsidRDefault="00E53723" w:rsidP="00B6766D">
      <w:pPr>
        <w:pStyle w:val="Heading3"/>
        <w:tabs>
          <w:tab w:val="clear" w:pos="450"/>
          <w:tab w:val="num" w:pos="900"/>
        </w:tabs>
        <w:ind w:left="900" w:hanging="900"/>
        <w:jc w:val="both"/>
        <w:rPr>
          <w:b/>
        </w:rPr>
      </w:pPr>
      <w:bookmarkStart w:id="6" w:name="_Ref98572654"/>
      <w:r>
        <w:rPr>
          <w:b/>
        </w:rPr>
        <w:t xml:space="preserve">The Company </w:t>
      </w:r>
      <w:r w:rsidR="00492F02">
        <w:rPr>
          <w:b/>
        </w:rPr>
        <w:t xml:space="preserve">confirms </w:t>
      </w:r>
      <w:bookmarkEnd w:id="6"/>
      <w:r w:rsidR="001F488D">
        <w:rPr>
          <w:b/>
        </w:rPr>
        <w:t>Clock Start Date</w:t>
      </w:r>
    </w:p>
    <w:p w14:paraId="38C59E10" w14:textId="452F2B21" w:rsidR="00F14756" w:rsidRPr="00F14756" w:rsidRDefault="002D6489" w:rsidP="00B6766D">
      <w:pPr>
        <w:pStyle w:val="Heading4"/>
        <w:tabs>
          <w:tab w:val="num" w:pos="900"/>
        </w:tabs>
        <w:ind w:left="900" w:hanging="900"/>
        <w:jc w:val="both"/>
      </w:pPr>
      <w:r>
        <w:t>On</w:t>
      </w:r>
      <w:r w:rsidR="00291FC5">
        <w:t xml:space="preserve">ce </w:t>
      </w:r>
      <w:r w:rsidR="00291FC5" w:rsidRPr="00291FC5">
        <w:t xml:space="preserve">The Company Application is technically effective and the Application Fee has cleared, The Company Lead Person shall send confirmation of the Clock Start Date to each Affected Party </w:t>
      </w:r>
      <w:r w:rsidR="004E6CAE">
        <w:t>via a</w:t>
      </w:r>
      <w:r w:rsidR="00291FC5" w:rsidRPr="00291FC5">
        <w:t xml:space="preserve"> Designated Information Exchange System. Such confirmation will also advise as to the date when The Company need to issue an Offer to the Applicant.</w:t>
      </w:r>
    </w:p>
    <w:p w14:paraId="104DB0AB" w14:textId="77777777" w:rsidR="00492F02" w:rsidRDefault="00492F02" w:rsidP="00DE1750">
      <w:pPr>
        <w:pStyle w:val="Heading3"/>
        <w:tabs>
          <w:tab w:val="clear" w:pos="450"/>
          <w:tab w:val="num" w:pos="900"/>
        </w:tabs>
        <w:ind w:left="900" w:hanging="900"/>
        <w:jc w:val="both"/>
        <w:rPr>
          <w:b/>
        </w:rPr>
      </w:pPr>
      <w:bookmarkStart w:id="7" w:name="_Ref90658912"/>
      <w:r>
        <w:rPr>
          <w:b/>
        </w:rPr>
        <w:t>Construction Planning Assumptions</w:t>
      </w:r>
      <w:bookmarkEnd w:id="7"/>
    </w:p>
    <w:p w14:paraId="0F7F5655" w14:textId="3280510C" w:rsidR="009F58EC" w:rsidRDefault="00556464" w:rsidP="00DE1750">
      <w:pPr>
        <w:pStyle w:val="Heading4"/>
        <w:tabs>
          <w:tab w:val="num" w:pos="851"/>
        </w:tabs>
        <w:ind w:left="851" w:hanging="851"/>
        <w:jc w:val="both"/>
      </w:pPr>
      <w:bookmarkStart w:id="8" w:name="_Ref85543169"/>
      <w:r>
        <w:t xml:space="preserve">The Host TO and/or Affected TO(s) will base </w:t>
      </w:r>
      <w:proofErr w:type="gramStart"/>
      <w:r>
        <w:t>their</w:t>
      </w:r>
      <w:proofErr w:type="gramEnd"/>
      <w:r>
        <w:t xml:space="preserve"> TO Construction Offer on the Construction Planning Assumptions </w:t>
      </w:r>
      <w:r w:rsidR="009F58EC">
        <w:t xml:space="preserve">most recently </w:t>
      </w:r>
      <w:r>
        <w:t>provided by</w:t>
      </w:r>
      <w:r w:rsidR="0008471F" w:rsidRPr="0008471F">
        <w:t xml:space="preserve"> </w:t>
      </w:r>
      <w:r w:rsidR="0008471F">
        <w:t>The Company</w:t>
      </w:r>
      <w:r w:rsidR="007B3E1D">
        <w:t>.</w:t>
      </w:r>
      <w:r>
        <w:t xml:space="preserve"> </w:t>
      </w:r>
    </w:p>
    <w:p w14:paraId="231FB5ED" w14:textId="77777777" w:rsidR="000E66B6" w:rsidRDefault="009F58EC" w:rsidP="00DE1750">
      <w:pPr>
        <w:pStyle w:val="Heading4"/>
        <w:tabs>
          <w:tab w:val="num" w:pos="851"/>
        </w:tabs>
        <w:ind w:left="851" w:hanging="851"/>
        <w:jc w:val="both"/>
      </w:pPr>
      <w:r>
        <w:t>The TO Construction Offer provided by The Host TO and/or Affected TO(s) will reference</w:t>
      </w:r>
      <w:r w:rsidR="000E66B6">
        <w:t xml:space="preserve"> the Construction Planning Assumption that such TO Construction Offer has been based on.</w:t>
      </w:r>
    </w:p>
    <w:bookmarkEnd w:id="8"/>
    <w:p w14:paraId="1292FDAC" w14:textId="39D45C72" w:rsidR="00492F02" w:rsidRDefault="0008471F" w:rsidP="00DE1750">
      <w:pPr>
        <w:pStyle w:val="Heading4"/>
        <w:tabs>
          <w:tab w:val="num" w:pos="851"/>
        </w:tabs>
        <w:ind w:left="851" w:hanging="851"/>
      </w:pPr>
      <w:r>
        <w:t xml:space="preserve">The Company </w:t>
      </w:r>
      <w:r w:rsidR="00492F02">
        <w:t xml:space="preserve">may change, or Affected Parties may request a change to, the Construction Planning Assumptions (see </w:t>
      </w:r>
      <w:r w:rsidR="00492F02">
        <w:fldChar w:fldCharType="begin"/>
      </w:r>
      <w:r w:rsidR="00492F02">
        <w:instrText xml:space="preserve"> REF _Ref89593427 \r \h </w:instrText>
      </w:r>
      <w:r w:rsidR="00492F02">
        <w:fldChar w:fldCharType="separate"/>
      </w:r>
      <w:r w:rsidR="00B6161B">
        <w:t>3.5.7</w:t>
      </w:r>
      <w:r w:rsidR="00492F02">
        <w:fldChar w:fldCharType="end"/>
      </w:r>
      <w:r w:rsidR="00492F02">
        <w:t xml:space="preserve">). </w:t>
      </w:r>
    </w:p>
    <w:p w14:paraId="2C1A6848" w14:textId="77777777" w:rsidR="00492F02" w:rsidRDefault="00492F02" w:rsidP="00DE1750">
      <w:pPr>
        <w:pStyle w:val="Heading3"/>
        <w:tabs>
          <w:tab w:val="clear" w:pos="450"/>
          <w:tab w:val="num" w:pos="900"/>
        </w:tabs>
        <w:ind w:left="900" w:hanging="900"/>
        <w:rPr>
          <w:b/>
        </w:rPr>
      </w:pPr>
      <w:r>
        <w:rPr>
          <w:b/>
        </w:rPr>
        <w:t xml:space="preserve">Affected Parties confirm their intention to submit a TO Construction Offer </w:t>
      </w:r>
    </w:p>
    <w:p w14:paraId="0C1F5FDC" w14:textId="7E40DFD3" w:rsidR="00492F02" w:rsidRDefault="00492F02" w:rsidP="00DE1750">
      <w:pPr>
        <w:pStyle w:val="Heading4"/>
        <w:tabs>
          <w:tab w:val="num" w:pos="900"/>
        </w:tabs>
        <w:ind w:left="900" w:hanging="900"/>
        <w:jc w:val="both"/>
      </w:pPr>
      <w:r>
        <w:t xml:space="preserve">Each Affected Party shall confirm to </w:t>
      </w:r>
      <w:r w:rsidR="0008471F">
        <w:t xml:space="preserve">The Company </w:t>
      </w:r>
      <w:r>
        <w:t xml:space="preserve">within </w:t>
      </w:r>
      <w:r w:rsidR="00D94F17">
        <w:t>21</w:t>
      </w:r>
      <w:r>
        <w:t xml:space="preserve"> calendar days </w:t>
      </w:r>
      <w:r w:rsidR="00D94F17">
        <w:t>of the Clock Start Date</w:t>
      </w:r>
      <w:r>
        <w:t xml:space="preserve"> </w:t>
      </w:r>
      <w:r w:rsidR="00CD3DF2">
        <w:t xml:space="preserve">if it does </w:t>
      </w:r>
      <w:r>
        <w:t>not intend to submit a TO Construction Offer</w:t>
      </w:r>
      <w:r w:rsidR="006122A6">
        <w:t>.</w:t>
      </w:r>
      <w:r w:rsidR="00D94F17">
        <w:t xml:space="preserve"> </w:t>
      </w:r>
    </w:p>
    <w:p w14:paraId="2AAD3C43" w14:textId="3BE1A9B9" w:rsidR="00492F02" w:rsidRDefault="00492F02" w:rsidP="00DE1750">
      <w:pPr>
        <w:pStyle w:val="Heading4"/>
        <w:tabs>
          <w:tab w:val="num" w:pos="900"/>
        </w:tabs>
        <w:ind w:left="900" w:hanging="900"/>
        <w:jc w:val="both"/>
      </w:pPr>
      <w:r>
        <w:t xml:space="preserve">Where an Affected Party notifies </w:t>
      </w:r>
      <w:r w:rsidR="0008471F">
        <w:t xml:space="preserve">The Company </w:t>
      </w:r>
      <w:r>
        <w:t xml:space="preserve">that it will not be submitting a TO Construction Offer it shall at the same time also notify </w:t>
      </w:r>
      <w:r w:rsidR="002E1876">
        <w:t xml:space="preserve">The Company </w:t>
      </w:r>
      <w:r>
        <w:t xml:space="preserve">of any technical design or operational criteria which that Party intends, in planning and developing its </w:t>
      </w:r>
      <w:r>
        <w:lastRenderedPageBreak/>
        <w:t xml:space="preserve">Transmission System, to assume will apply to User Equipment at the Relevant Connection Site. That Party shall then follow this procedure from </w:t>
      </w:r>
      <w:r w:rsidRPr="00396A07">
        <w:fldChar w:fldCharType="begin"/>
      </w:r>
      <w:r w:rsidRPr="00396A07">
        <w:instrText xml:space="preserve"> REF _Ref90442498 \r \h </w:instrText>
      </w:r>
      <w:r w:rsidR="00C61E27" w:rsidRPr="00396A07">
        <w:instrText xml:space="preserve"> \* MERGEFORMAT </w:instrText>
      </w:r>
      <w:r w:rsidRPr="00396A07">
        <w:fldChar w:fldCharType="separate"/>
      </w:r>
      <w:r w:rsidR="00B6161B">
        <w:t>3.3.21</w:t>
      </w:r>
      <w:r w:rsidRPr="00396A07">
        <w:fldChar w:fldCharType="end"/>
      </w:r>
      <w:r>
        <w:t>.</w:t>
      </w:r>
    </w:p>
    <w:p w14:paraId="52ED98CD" w14:textId="77777777" w:rsidR="00492F02" w:rsidRDefault="00492F02" w:rsidP="00DE1750">
      <w:pPr>
        <w:pStyle w:val="Heading4"/>
        <w:tabs>
          <w:tab w:val="num" w:pos="900"/>
        </w:tabs>
        <w:ind w:left="900" w:hanging="900"/>
        <w:jc w:val="both"/>
      </w:pPr>
      <w:r>
        <w:t>Where an Affected Party will be submitting a TO Construction Offer then it shall continue to follow this procedure.</w:t>
      </w:r>
    </w:p>
    <w:p w14:paraId="000BCEBD" w14:textId="02486A24" w:rsidR="00492F02" w:rsidRDefault="002E1876" w:rsidP="00DE1750">
      <w:pPr>
        <w:pStyle w:val="Heading3"/>
        <w:tabs>
          <w:tab w:val="clear" w:pos="450"/>
          <w:tab w:val="num" w:pos="900"/>
        </w:tabs>
        <w:ind w:left="900" w:hanging="900"/>
        <w:jc w:val="both"/>
        <w:rPr>
          <w:b/>
        </w:rPr>
      </w:pPr>
      <w:bookmarkStart w:id="9" w:name="_Ref86482395"/>
      <w:r w:rsidRPr="002C72E0">
        <w:rPr>
          <w:b/>
          <w:bCs/>
        </w:rPr>
        <w:t xml:space="preserve">The Company </w:t>
      </w:r>
      <w:r w:rsidR="00492F02">
        <w:rPr>
          <w:b/>
          <w:snapToGrid w:val="0"/>
        </w:rPr>
        <w:t xml:space="preserve">and </w:t>
      </w:r>
      <w:r w:rsidR="00492F02">
        <w:rPr>
          <w:b/>
        </w:rPr>
        <w:t>Affected Parties</w:t>
      </w:r>
      <w:r w:rsidR="00492F02">
        <w:rPr>
          <w:b/>
          <w:snapToGrid w:val="0"/>
        </w:rPr>
        <w:t xml:space="preserve"> create </w:t>
      </w:r>
      <w:r w:rsidR="00302E3D">
        <w:rPr>
          <w:b/>
          <w:snapToGrid w:val="0"/>
        </w:rPr>
        <w:t>NETS</w:t>
      </w:r>
      <w:r w:rsidR="00492F02">
        <w:rPr>
          <w:b/>
          <w:snapToGrid w:val="0"/>
        </w:rPr>
        <w:t xml:space="preserve"> models</w:t>
      </w:r>
      <w:bookmarkEnd w:id="9"/>
    </w:p>
    <w:p w14:paraId="6006C91A" w14:textId="2572080F" w:rsidR="00492F02" w:rsidRDefault="002E1876" w:rsidP="00DE1750">
      <w:pPr>
        <w:pStyle w:val="Heading4"/>
        <w:tabs>
          <w:tab w:val="num" w:pos="900"/>
        </w:tabs>
        <w:ind w:left="900" w:hanging="900"/>
        <w:jc w:val="both"/>
      </w:pPr>
      <w:r>
        <w:t xml:space="preserve">The Company </w:t>
      </w:r>
      <w:r w:rsidR="00492F02">
        <w:t>and the Affected Parties shall</w:t>
      </w:r>
      <w:r w:rsidR="001455E0">
        <w:t>, where required for an application</w:t>
      </w:r>
      <w:r w:rsidR="00492F02">
        <w:t xml:space="preserve"> each take the Construction Planning Assumptions provided by </w:t>
      </w:r>
      <w:r>
        <w:t xml:space="preserve">The Company </w:t>
      </w:r>
      <w:r w:rsidR="00492F02">
        <w:t xml:space="preserve">together with the relevant network models and create a series of consistent </w:t>
      </w:r>
      <w:r w:rsidR="00302E3D">
        <w:t>NETS</w:t>
      </w:r>
      <w:r w:rsidR="00492F02">
        <w:t xml:space="preserve"> models in accordance with STCP22-1 Production of Models for </w:t>
      </w:r>
      <w:r w:rsidR="00302E3D">
        <w:t>NETS</w:t>
      </w:r>
      <w:r w:rsidR="00492F02">
        <w:t xml:space="preserve"> System Planning.</w:t>
      </w:r>
    </w:p>
    <w:p w14:paraId="7F5DDD3C" w14:textId="70D8FB61" w:rsidR="00492F02" w:rsidRDefault="00492F02" w:rsidP="00DE1750">
      <w:pPr>
        <w:pStyle w:val="Heading3"/>
        <w:tabs>
          <w:tab w:val="clear" w:pos="450"/>
          <w:tab w:val="num" w:pos="900"/>
        </w:tabs>
        <w:ind w:left="900" w:hanging="900"/>
        <w:jc w:val="both"/>
        <w:rPr>
          <w:b/>
        </w:rPr>
      </w:pPr>
      <w:r>
        <w:rPr>
          <w:b/>
        </w:rPr>
        <w:t xml:space="preserve">Affected Parties assess the impact of </w:t>
      </w:r>
      <w:r w:rsidR="000F1A97">
        <w:rPr>
          <w:b/>
        </w:rPr>
        <w:t>T</w:t>
      </w:r>
      <w:r>
        <w:rPr>
          <w:b/>
        </w:rPr>
        <w:t xml:space="preserve">he </w:t>
      </w:r>
      <w:r w:rsidR="000F1A97">
        <w:rPr>
          <w:b/>
        </w:rPr>
        <w:t xml:space="preserve">Company </w:t>
      </w:r>
      <w:r>
        <w:rPr>
          <w:b/>
        </w:rPr>
        <w:t>Construction Application</w:t>
      </w:r>
    </w:p>
    <w:p w14:paraId="4EFD38C3" w14:textId="7AB446CF" w:rsidR="00492F02" w:rsidRDefault="00492F02" w:rsidP="00DE1750">
      <w:pPr>
        <w:pStyle w:val="Heading4"/>
        <w:tabs>
          <w:tab w:val="num" w:pos="900"/>
        </w:tabs>
        <w:ind w:left="900" w:hanging="900"/>
        <w:jc w:val="both"/>
      </w:pPr>
      <w:r>
        <w:t xml:space="preserve">The Affected Parties shall assess the impact of </w:t>
      </w:r>
      <w:r w:rsidR="000F1A97">
        <w:t>T</w:t>
      </w:r>
      <w:r>
        <w:t xml:space="preserve">he </w:t>
      </w:r>
      <w:r w:rsidR="000F1A97">
        <w:t xml:space="preserve">Company </w:t>
      </w:r>
      <w:r>
        <w:t>Construction Application on their respective networks.  The Affected Parties shall carry out the assessment in accordance with the Application Programme.</w:t>
      </w:r>
    </w:p>
    <w:p w14:paraId="63777551" w14:textId="616F4435" w:rsidR="00492F02" w:rsidRDefault="00492F02" w:rsidP="00DE1750">
      <w:pPr>
        <w:pStyle w:val="Heading4"/>
        <w:tabs>
          <w:tab w:val="num" w:pos="900"/>
        </w:tabs>
        <w:ind w:left="900" w:hanging="900"/>
        <w:jc w:val="both"/>
      </w:pPr>
      <w:bookmarkStart w:id="10" w:name="_Ref87752134"/>
      <w:bookmarkStart w:id="11" w:name="_Ref88281677"/>
      <w:r>
        <w:t xml:space="preserve">The Affected Parties shall discuss and agree Connection/infrastructure solutions as appropriate.  </w:t>
      </w:r>
      <w:r w:rsidR="000F1A97">
        <w:t xml:space="preserve">The Company </w:t>
      </w:r>
      <w:r>
        <w:t>shall be included (as appropriate) in any discussions between the Affected Parties.</w:t>
      </w:r>
      <w:bookmarkEnd w:id="10"/>
      <w:bookmarkEnd w:id="11"/>
    </w:p>
    <w:p w14:paraId="78DC9484" w14:textId="627BEA84" w:rsidR="00296845" w:rsidRDefault="00492F02" w:rsidP="00DE1750">
      <w:pPr>
        <w:pStyle w:val="Heading4"/>
        <w:tabs>
          <w:tab w:val="num" w:pos="900"/>
        </w:tabs>
        <w:ind w:left="900" w:hanging="900"/>
        <w:jc w:val="both"/>
      </w:pPr>
      <w:r>
        <w:t xml:space="preserve">The Affected Parties shall liaise with </w:t>
      </w:r>
      <w:r w:rsidR="00B705E8">
        <w:t xml:space="preserve">The Company </w:t>
      </w:r>
      <w:r>
        <w:t>to co-ordinate indicative Outages, in accordance with STCP 11-1 Outage Planning.</w:t>
      </w:r>
    </w:p>
    <w:p w14:paraId="413A81F7" w14:textId="46E0C31D" w:rsidR="00492F02" w:rsidRDefault="00296845" w:rsidP="00DE1750">
      <w:pPr>
        <w:pStyle w:val="Heading4"/>
        <w:tabs>
          <w:tab w:val="num" w:pos="900"/>
        </w:tabs>
        <w:ind w:left="900" w:hanging="900"/>
        <w:jc w:val="both"/>
      </w:pPr>
      <w:r>
        <w:t xml:space="preserve">Where an Affected Party is aware of potential interactivity on any application, they will, where possible, inform </w:t>
      </w:r>
      <w:r w:rsidR="00B705E8">
        <w:t xml:space="preserve">The Company </w:t>
      </w:r>
      <w:r>
        <w:t>of which application is affected with an indication of which other TO Construction Offer(s) and/or application(s) it may be interactive with, as early as possible in the application process.</w:t>
      </w:r>
    </w:p>
    <w:p w14:paraId="7C98BDDD" w14:textId="77777777" w:rsidR="00492F02" w:rsidRDefault="00492F02" w:rsidP="00DE1750">
      <w:pPr>
        <w:pStyle w:val="Heading3"/>
        <w:tabs>
          <w:tab w:val="clear" w:pos="450"/>
          <w:tab w:val="num" w:pos="900"/>
        </w:tabs>
        <w:ind w:left="900" w:hanging="900"/>
        <w:jc w:val="both"/>
        <w:rPr>
          <w:b/>
        </w:rPr>
      </w:pPr>
      <w:bookmarkStart w:id="12" w:name="_Ref85543582"/>
      <w:r>
        <w:rPr>
          <w:b/>
        </w:rPr>
        <w:t xml:space="preserve">Preferred Connection option (and any alternatives) and infrastructure </w:t>
      </w:r>
      <w:proofErr w:type="gramStart"/>
      <w:r>
        <w:rPr>
          <w:b/>
        </w:rPr>
        <w:t>works</w:t>
      </w:r>
      <w:proofErr w:type="gramEnd"/>
      <w:r>
        <w:rPr>
          <w:b/>
        </w:rPr>
        <w:t xml:space="preserve"> submitted by the </w:t>
      </w:r>
      <w:bookmarkEnd w:id="12"/>
      <w:r>
        <w:rPr>
          <w:b/>
        </w:rPr>
        <w:t>TO(s)</w:t>
      </w:r>
    </w:p>
    <w:p w14:paraId="0AB8BF06" w14:textId="0381A266" w:rsidR="00492F02" w:rsidRDefault="006F6C77" w:rsidP="00DE1750">
      <w:pPr>
        <w:pStyle w:val="Heading4"/>
        <w:tabs>
          <w:tab w:val="num" w:pos="900"/>
        </w:tabs>
        <w:ind w:left="900" w:hanging="900"/>
        <w:jc w:val="both"/>
      </w:pPr>
      <w:bookmarkStart w:id="13" w:name="_Ref88281753"/>
      <w:r>
        <w:t>E</w:t>
      </w:r>
      <w:r w:rsidR="00492F02">
        <w:t>ach</w:t>
      </w:r>
      <w:r w:rsidR="002F0EDB" w:rsidRPr="002F0EDB">
        <w:t xml:space="preserve"> Affected Party shall submit </w:t>
      </w:r>
      <w:r w:rsidR="004E6CAE">
        <w:t>via a</w:t>
      </w:r>
      <w:r w:rsidR="002F0EDB" w:rsidRPr="002F0EDB">
        <w:t xml:space="preserve"> Designated Information Exchange system to The </w:t>
      </w:r>
      <w:proofErr w:type="gramStart"/>
      <w:r w:rsidR="002F0EDB" w:rsidRPr="002F0EDB">
        <w:t>Company,</w:t>
      </w:r>
      <w:proofErr w:type="gramEnd"/>
      <w:r w:rsidR="002F0EDB" w:rsidRPr="002F0EDB">
        <w:t xml:space="preserve"> their view of the best Connection option(s) and infrastructure works (in the CION pro forma for offshore projects).  Timescales of the submission is to be in line with the agreed Application Programme. As outlined in Grid Code PC.A.7 The Company may request additional information that is reasonably required to represent the performance of the User’s plant and apparatus.</w:t>
      </w:r>
      <w:bookmarkEnd w:id="13"/>
    </w:p>
    <w:p w14:paraId="6C8506D8" w14:textId="77777777" w:rsidR="00A02322" w:rsidRDefault="00492F02" w:rsidP="00DE1750">
      <w:pPr>
        <w:pStyle w:val="Heading4"/>
        <w:tabs>
          <w:tab w:val="num" w:pos="900"/>
        </w:tabs>
        <w:ind w:left="900" w:hanging="900"/>
        <w:jc w:val="both"/>
      </w:pPr>
      <w:r>
        <w:t xml:space="preserve">The preferred options and any alternative options are </w:t>
      </w:r>
      <w:r w:rsidR="003777DF">
        <w:t>compiled</w:t>
      </w:r>
      <w:r>
        <w:t xml:space="preserve"> by the </w:t>
      </w:r>
      <w:r w:rsidR="00A51F03">
        <w:t>Lead Person(s)</w:t>
      </w:r>
      <w:r>
        <w:t xml:space="preserve"> - this may be at a meeting to discuss the User Application</w:t>
      </w:r>
      <w:r w:rsidR="003777DF">
        <w:t xml:space="preserve"> and options. </w:t>
      </w:r>
    </w:p>
    <w:p w14:paraId="4664791D" w14:textId="6852540A" w:rsidR="00492F02" w:rsidRDefault="00D563E6" w:rsidP="00DE1750">
      <w:pPr>
        <w:pStyle w:val="Heading4"/>
        <w:tabs>
          <w:tab w:val="num" w:pos="900"/>
        </w:tabs>
        <w:ind w:left="900" w:hanging="900"/>
        <w:jc w:val="both"/>
      </w:pPr>
      <w:r>
        <w:t xml:space="preserve">For </w:t>
      </w:r>
      <w:r w:rsidRPr="00D563E6">
        <w:t xml:space="preserve">offshore projects, following compilation by the Lead Person(s) of the preferred options and any alternative options, each Affected Party shall update the CION pro-forma where necessary and notify via Designated Information Exchange System </w:t>
      </w:r>
      <w:proofErr w:type="gramStart"/>
      <w:r w:rsidRPr="00D563E6">
        <w:t>The</w:t>
      </w:r>
      <w:proofErr w:type="gramEnd"/>
      <w:r w:rsidRPr="00D563E6">
        <w:t xml:space="preserve"> Company for offshore projects.</w:t>
      </w:r>
    </w:p>
    <w:p w14:paraId="17873610" w14:textId="5F1BAA2D" w:rsidR="00492F02" w:rsidRDefault="00B578DF" w:rsidP="00DE1750">
      <w:pPr>
        <w:pStyle w:val="Heading3"/>
        <w:tabs>
          <w:tab w:val="clear" w:pos="450"/>
          <w:tab w:val="num" w:pos="900"/>
        </w:tabs>
        <w:ind w:left="900" w:hanging="900"/>
        <w:jc w:val="both"/>
        <w:rPr>
          <w:b/>
        </w:rPr>
      </w:pPr>
      <w:bookmarkStart w:id="14" w:name="_Ref85543609"/>
      <w:r>
        <w:rPr>
          <w:b/>
        </w:rPr>
        <w:t>The Company</w:t>
      </w:r>
      <w:r w:rsidR="00492F02">
        <w:rPr>
          <w:b/>
        </w:rPr>
        <w:t xml:space="preserve"> carries out economic impact assessment</w:t>
      </w:r>
      <w:bookmarkEnd w:id="14"/>
      <w:r w:rsidR="004466A4">
        <w:rPr>
          <w:b/>
        </w:rPr>
        <w:t xml:space="preserve"> (for connections offshore)</w:t>
      </w:r>
    </w:p>
    <w:p w14:paraId="3931C633" w14:textId="1240A20A" w:rsidR="00492F02" w:rsidRDefault="00B578DF" w:rsidP="00DE1750">
      <w:pPr>
        <w:pStyle w:val="Heading4"/>
        <w:ind w:left="900" w:hanging="900"/>
        <w:jc w:val="both"/>
      </w:pPr>
      <w:r>
        <w:t xml:space="preserve">The Company </w:t>
      </w:r>
      <w:r w:rsidR="00492F02">
        <w:t>shall carry out an economic impact assessment of the Connection, associated infrastructure</w:t>
      </w:r>
      <w:r w:rsidR="00AF2280">
        <w:t xml:space="preserve"> (as provided by the </w:t>
      </w:r>
      <w:r w:rsidR="006403D4">
        <w:t>Affected Parties</w:t>
      </w:r>
      <w:r w:rsidR="00AF2280">
        <w:t>)</w:t>
      </w:r>
      <w:r w:rsidR="00492F02">
        <w:t xml:space="preserve">, the construction Outage programme and ongoing operation of the </w:t>
      </w:r>
      <w:r w:rsidR="00DB691F">
        <w:t>N</w:t>
      </w:r>
      <w:r w:rsidR="00024A90">
        <w:t>ational Electricity Transmission System</w:t>
      </w:r>
      <w:r w:rsidR="00492F02">
        <w:t xml:space="preserve">, in accordance with the timescales set out in the Application Programme. </w:t>
      </w:r>
      <w:r w:rsidR="00492F02">
        <w:lastRenderedPageBreak/>
        <w:t xml:space="preserve">The output of the economic impact assessment carried out by </w:t>
      </w:r>
      <w:r>
        <w:t xml:space="preserve">The Company </w:t>
      </w:r>
      <w:r w:rsidR="00492F02">
        <w:t xml:space="preserve">shall include: </w:t>
      </w:r>
    </w:p>
    <w:p w14:paraId="458D69D2" w14:textId="77777777" w:rsidR="00492F02" w:rsidRDefault="00492F02" w:rsidP="00DE1750">
      <w:pPr>
        <w:keepNext/>
        <w:numPr>
          <w:ilvl w:val="0"/>
          <w:numId w:val="12"/>
        </w:numPr>
        <w:tabs>
          <w:tab w:val="clear" w:pos="360"/>
          <w:tab w:val="num" w:pos="1400"/>
        </w:tabs>
        <w:spacing w:after="0"/>
        <w:ind w:left="1400" w:hanging="500"/>
        <w:jc w:val="both"/>
      </w:pPr>
      <w:r>
        <w:t>the calculation of constraint costs during the construction phase, based on the Outage information provided in the Affected Parties initial investment plans; and</w:t>
      </w:r>
    </w:p>
    <w:p w14:paraId="5D216837" w14:textId="77777777" w:rsidR="00492F02" w:rsidRDefault="00492F02" w:rsidP="00DE1750">
      <w:pPr>
        <w:keepNext/>
        <w:numPr>
          <w:ilvl w:val="0"/>
          <w:numId w:val="11"/>
        </w:numPr>
        <w:tabs>
          <w:tab w:val="clear" w:pos="360"/>
          <w:tab w:val="num" w:pos="1400"/>
        </w:tabs>
        <w:ind w:left="1400" w:hanging="500"/>
        <w:jc w:val="both"/>
      </w:pPr>
      <w:r>
        <w:t>an estimate of enduring constraint costs, based on average circuit unavailability.</w:t>
      </w:r>
    </w:p>
    <w:p w14:paraId="65A7F865" w14:textId="77777777" w:rsidR="00AF2280" w:rsidRDefault="009512EA" w:rsidP="00DE1750">
      <w:pPr>
        <w:keepNext/>
        <w:numPr>
          <w:ilvl w:val="0"/>
          <w:numId w:val="11"/>
        </w:numPr>
        <w:tabs>
          <w:tab w:val="clear" w:pos="360"/>
          <w:tab w:val="num" w:pos="1400"/>
        </w:tabs>
        <w:ind w:left="1400" w:hanging="500"/>
        <w:jc w:val="both"/>
      </w:pPr>
      <w:r>
        <w:t xml:space="preserve">a </w:t>
      </w:r>
      <w:bookmarkStart w:id="15" w:name="OLE_LINK5"/>
      <w:r>
        <w:t xml:space="preserve">lifetime cost benefit analysis </w:t>
      </w:r>
      <w:bookmarkEnd w:id="15"/>
      <w:r w:rsidR="004445D2">
        <w:t xml:space="preserve">which </w:t>
      </w:r>
      <w:proofErr w:type="gramStart"/>
      <w:r w:rsidR="004445D2">
        <w:t>takes into</w:t>
      </w:r>
      <w:r>
        <w:t xml:space="preserve"> </w:t>
      </w:r>
      <w:r w:rsidR="004445D2">
        <w:t>account</w:t>
      </w:r>
      <w:proofErr w:type="gramEnd"/>
      <w:r w:rsidR="004445D2">
        <w:t xml:space="preserve"> both the </w:t>
      </w:r>
      <w:r>
        <w:t>capital cost of TO connection options</w:t>
      </w:r>
      <w:r w:rsidR="004445D2">
        <w:t xml:space="preserve"> as well as their </w:t>
      </w:r>
      <w:r>
        <w:t>associated operational costs</w:t>
      </w:r>
    </w:p>
    <w:p w14:paraId="77F1228A" w14:textId="710D7CB1" w:rsidR="00492F02" w:rsidRDefault="00817787" w:rsidP="00DE1750">
      <w:pPr>
        <w:pStyle w:val="Heading4"/>
        <w:tabs>
          <w:tab w:val="num" w:pos="900"/>
        </w:tabs>
        <w:ind w:left="900" w:hanging="900"/>
        <w:jc w:val="both"/>
      </w:pPr>
      <w:r>
        <w:t>The result</w:t>
      </w:r>
      <w:r w:rsidR="00492F02">
        <w:t xml:space="preserve"> of the economic impact assessment shall be recorded by </w:t>
      </w:r>
      <w:r w:rsidR="00B578DF">
        <w:t xml:space="preserve">The Company </w:t>
      </w:r>
      <w:r w:rsidR="00492F02">
        <w:t xml:space="preserve">in the </w:t>
      </w:r>
      <w:r w:rsidR="00264DBD">
        <w:t>CION</w:t>
      </w:r>
      <w:r w:rsidR="00492F02">
        <w:t xml:space="preserve"> and will </w:t>
      </w:r>
      <w:r>
        <w:t>identify</w:t>
      </w:r>
      <w:r w:rsidR="00492F02">
        <w:t>:</w:t>
      </w:r>
    </w:p>
    <w:p w14:paraId="78C6FEE4" w14:textId="77777777" w:rsidR="004445D2" w:rsidRDefault="009C64AF" w:rsidP="00EB7F75">
      <w:pPr>
        <w:keepNext/>
        <w:numPr>
          <w:ilvl w:val="0"/>
          <w:numId w:val="13"/>
        </w:numPr>
        <w:tabs>
          <w:tab w:val="clear" w:pos="360"/>
          <w:tab w:val="num" w:pos="1418"/>
        </w:tabs>
        <w:spacing w:after="0"/>
        <w:ind w:left="1418" w:hanging="518"/>
        <w:jc w:val="both"/>
      </w:pPr>
      <w:r>
        <w:t xml:space="preserve">the most </w:t>
      </w:r>
      <w:r w:rsidR="004445D2">
        <w:t>economic and efficient connection option</w:t>
      </w:r>
      <w:r w:rsidR="00AE5CB9">
        <w:t xml:space="preserve"> and implicit connection works</w:t>
      </w:r>
    </w:p>
    <w:p w14:paraId="052D6D4A" w14:textId="77777777" w:rsidR="00AE5CB9" w:rsidRDefault="00AE5CB9" w:rsidP="00DE1750">
      <w:pPr>
        <w:keepNext/>
        <w:numPr>
          <w:ilvl w:val="0"/>
          <w:numId w:val="13"/>
        </w:numPr>
        <w:tabs>
          <w:tab w:val="clear" w:pos="360"/>
          <w:tab w:val="num" w:pos="900"/>
        </w:tabs>
        <w:spacing w:after="0"/>
        <w:ind w:left="900" w:firstLine="0"/>
        <w:jc w:val="both"/>
      </w:pPr>
      <w:r>
        <w:t>associated risks and issues</w:t>
      </w:r>
    </w:p>
    <w:p w14:paraId="3AC6581F" w14:textId="77777777" w:rsidR="00AE5CB9" w:rsidRDefault="00AE5CB9" w:rsidP="00AE5CB9">
      <w:pPr>
        <w:keepNext/>
        <w:spacing w:after="0"/>
        <w:ind w:left="900"/>
        <w:jc w:val="both"/>
      </w:pPr>
    </w:p>
    <w:p w14:paraId="662F657E" w14:textId="77777777" w:rsidR="00492F02" w:rsidRDefault="00492F02" w:rsidP="00DE1750">
      <w:pPr>
        <w:pStyle w:val="Heading4"/>
        <w:tabs>
          <w:tab w:val="num" w:pos="900"/>
        </w:tabs>
        <w:ind w:left="900" w:hanging="900"/>
        <w:jc w:val="both"/>
      </w:pPr>
      <w:r>
        <w:t>Where appropriate, the narrative on the results may suggest changes to Outage timing to minimise constraint costs whilst still achieving completion dates.</w:t>
      </w:r>
    </w:p>
    <w:p w14:paraId="43557082" w14:textId="2D757821" w:rsidR="00492F02" w:rsidRDefault="00B578DF" w:rsidP="00DE1750">
      <w:pPr>
        <w:pStyle w:val="Heading4"/>
        <w:tabs>
          <w:tab w:val="num" w:pos="900"/>
        </w:tabs>
        <w:ind w:left="900" w:hanging="900"/>
        <w:jc w:val="both"/>
      </w:pPr>
      <w:r>
        <w:t>Th</w:t>
      </w:r>
      <w:r w:rsidR="00B506BC">
        <w:t xml:space="preserve">e </w:t>
      </w:r>
      <w:r w:rsidR="00B506BC" w:rsidRPr="00B506BC">
        <w:t xml:space="preserve">Company shall notify the Affected Parties </w:t>
      </w:r>
      <w:r w:rsidR="004E6CAE">
        <w:t>via a</w:t>
      </w:r>
      <w:r w:rsidR="00B506BC" w:rsidRPr="00B506BC">
        <w:t xml:space="preserve"> Designated Information Exchange System that the results of the economic impact assessment have been recorded in the </w:t>
      </w:r>
      <w:r w:rsidR="00D36718">
        <w:t>CION</w:t>
      </w:r>
      <w:r w:rsidR="00B506BC" w:rsidRPr="00B506BC">
        <w:t xml:space="preserve">. </w:t>
      </w:r>
    </w:p>
    <w:p w14:paraId="3FCA0DFB" w14:textId="77777777" w:rsidR="00492F02" w:rsidRDefault="00492F02" w:rsidP="00DE1750">
      <w:pPr>
        <w:pStyle w:val="Heading3"/>
        <w:tabs>
          <w:tab w:val="clear" w:pos="450"/>
          <w:tab w:val="num" w:pos="900"/>
        </w:tabs>
        <w:ind w:left="900" w:hanging="900"/>
        <w:jc w:val="both"/>
        <w:rPr>
          <w:b/>
        </w:rPr>
      </w:pPr>
      <w:r>
        <w:rPr>
          <w:b/>
        </w:rPr>
        <w:t xml:space="preserve">Meeting of </w:t>
      </w:r>
      <w:r w:rsidR="00A51F03">
        <w:rPr>
          <w:b/>
        </w:rPr>
        <w:t>Lead Person(s)</w:t>
      </w:r>
      <w:r>
        <w:rPr>
          <w:b/>
        </w:rPr>
        <w:t xml:space="preserve"> </w:t>
      </w:r>
    </w:p>
    <w:p w14:paraId="45873F75" w14:textId="524AD8A6" w:rsidR="000E66B6" w:rsidRDefault="000E66B6" w:rsidP="00DE1750">
      <w:pPr>
        <w:pStyle w:val="Heading4"/>
        <w:tabs>
          <w:tab w:val="num" w:pos="900"/>
        </w:tabs>
        <w:ind w:left="900" w:hanging="900"/>
        <w:jc w:val="both"/>
      </w:pPr>
      <w:r>
        <w:t xml:space="preserve">The </w:t>
      </w:r>
      <w:r w:rsidR="005977AF">
        <w:t xml:space="preserve">Company </w:t>
      </w:r>
      <w:r>
        <w:t>Lead Person and Affected Parties’ Lead Person may meet at any time, if they so wish, to discuss the Application Programme.</w:t>
      </w:r>
    </w:p>
    <w:p w14:paraId="709A4D35" w14:textId="06BE1785" w:rsidR="00492F02" w:rsidRDefault="00492F02" w:rsidP="00DE1750">
      <w:pPr>
        <w:pStyle w:val="Heading4"/>
        <w:tabs>
          <w:tab w:val="num" w:pos="900"/>
        </w:tabs>
        <w:ind w:left="900" w:hanging="900"/>
        <w:jc w:val="both"/>
      </w:pPr>
      <w:r>
        <w:t xml:space="preserve">The </w:t>
      </w:r>
      <w:r w:rsidR="00DC1E88">
        <w:t>Lead Person(s)</w:t>
      </w:r>
      <w:r>
        <w:t xml:space="preserve"> shall </w:t>
      </w:r>
      <w:r w:rsidR="00B404FB">
        <w:t>agree and advise</w:t>
      </w:r>
      <w:r>
        <w:t xml:space="preserve"> the proposed C</w:t>
      </w:r>
      <w:r w:rsidR="00181A6F">
        <w:t>IO</w:t>
      </w:r>
      <w:r w:rsidR="00A14666">
        <w:t>N</w:t>
      </w:r>
      <w:r>
        <w:t xml:space="preserve"> option </w:t>
      </w:r>
      <w:r w:rsidR="00B404FB">
        <w:t xml:space="preserve">to be progressed </w:t>
      </w:r>
      <w:r>
        <w:t xml:space="preserve">and decide whether any further analysis is required. This may be at a meeting of the </w:t>
      </w:r>
      <w:r w:rsidR="00DC1E88">
        <w:t>Lead Person(s)</w:t>
      </w:r>
      <w:r>
        <w:t>.</w:t>
      </w:r>
    </w:p>
    <w:p w14:paraId="6A90E50F" w14:textId="06F4BA4F" w:rsidR="00A81156" w:rsidRDefault="00492F02" w:rsidP="00DE1750">
      <w:pPr>
        <w:pStyle w:val="Heading4"/>
        <w:tabs>
          <w:tab w:val="num" w:pos="900"/>
        </w:tabs>
        <w:ind w:left="900" w:hanging="900"/>
        <w:jc w:val="both"/>
      </w:pPr>
      <w:r>
        <w:t>As a result of</w:t>
      </w:r>
      <w:r w:rsidR="005977AF" w:rsidRPr="005977AF">
        <w:t xml:space="preserve"> </w:t>
      </w:r>
      <w:r w:rsidR="005977AF">
        <w:t>The Company</w:t>
      </w:r>
      <w:r>
        <w:t xml:space="preserve">’s economic impact assessment, an Affected Party may choose to re-evaluate its connection and infrastructure design proposals.  In such a case the steps detailed in steps </w:t>
      </w:r>
      <w:r>
        <w:fldChar w:fldCharType="begin"/>
      </w:r>
      <w:r>
        <w:instrText xml:space="preserve"> REF _Ref85543582 \r \h </w:instrText>
      </w:r>
      <w:r w:rsidR="0013037E">
        <w:instrText xml:space="preserve"> \* MERGEFORMAT </w:instrText>
      </w:r>
      <w:r>
        <w:fldChar w:fldCharType="separate"/>
      </w:r>
      <w:r w:rsidR="00B6161B">
        <w:t>3.3.14</w:t>
      </w:r>
      <w:r>
        <w:fldChar w:fldCharType="end"/>
      </w:r>
      <w:r>
        <w:t xml:space="preserve"> to </w:t>
      </w:r>
      <w:r>
        <w:fldChar w:fldCharType="begin"/>
      </w:r>
      <w:r>
        <w:instrText xml:space="preserve"> REF _Ref85543609 \r \h </w:instrText>
      </w:r>
      <w:r w:rsidR="0013037E">
        <w:instrText xml:space="preserve"> \* MERGEFORMAT </w:instrText>
      </w:r>
      <w:r>
        <w:fldChar w:fldCharType="separate"/>
      </w:r>
      <w:r w:rsidR="00B6161B">
        <w:t>3.3.15</w:t>
      </w:r>
      <w:r>
        <w:fldChar w:fldCharType="end"/>
      </w:r>
      <w:r>
        <w:t xml:space="preserve"> inclusive will be repeated.  This will involve the Affected Parties resubmitting their </w:t>
      </w:r>
      <w:r w:rsidR="00F847AC">
        <w:t>CION</w:t>
      </w:r>
      <w:r>
        <w:t xml:space="preserve">, for </w:t>
      </w:r>
      <w:r w:rsidR="005977AF">
        <w:t xml:space="preserve">The Company </w:t>
      </w:r>
      <w:r>
        <w:t>to carry ou</w:t>
      </w:r>
      <w:r w:rsidR="00A81156">
        <w:t xml:space="preserve">t an economic impact assessment. </w:t>
      </w:r>
      <w:r>
        <w:t xml:space="preserve">The </w:t>
      </w:r>
      <w:r w:rsidR="00DC1E88">
        <w:t>Lead Person(s)</w:t>
      </w:r>
      <w:r>
        <w:t xml:space="preserve"> may need</w:t>
      </w:r>
      <w:r w:rsidR="00A81156">
        <w:t xml:space="preserve"> to meet to confirm the option.</w:t>
      </w:r>
    </w:p>
    <w:p w14:paraId="53B06590" w14:textId="0CC63F10" w:rsidR="007058AC" w:rsidRDefault="00492F02" w:rsidP="00DE1750">
      <w:pPr>
        <w:pStyle w:val="Heading4"/>
        <w:tabs>
          <w:tab w:val="num" w:pos="900"/>
        </w:tabs>
        <w:ind w:left="900" w:hanging="900"/>
        <w:jc w:val="both"/>
      </w:pPr>
      <w:r>
        <w:t xml:space="preserve">The selected option shall be confirmed by the </w:t>
      </w:r>
      <w:r w:rsidR="00DC1E88">
        <w:t>Lead Person(s)</w:t>
      </w:r>
      <w:r>
        <w:t xml:space="preserve"> and each Affected Party shall update its </w:t>
      </w:r>
      <w:r w:rsidR="00D77D7C">
        <w:t>CION</w:t>
      </w:r>
      <w:r>
        <w:t xml:space="preserve"> Section. The Affected Parties </w:t>
      </w:r>
      <w:r w:rsidR="006403D4">
        <w:t xml:space="preserve">shall </w:t>
      </w:r>
      <w:r>
        <w:t xml:space="preserve">notify </w:t>
      </w:r>
      <w:r w:rsidR="005977AF">
        <w:t>T</w:t>
      </w:r>
      <w:r>
        <w:t xml:space="preserve">he </w:t>
      </w:r>
      <w:r w:rsidR="005977AF">
        <w:t xml:space="preserve">Company </w:t>
      </w:r>
      <w:r>
        <w:t>Lead Person that this has been done in accordance with the Application Programme.</w:t>
      </w:r>
    </w:p>
    <w:p w14:paraId="31351B7B" w14:textId="77777777" w:rsidR="007058AC" w:rsidRPr="007058AC" w:rsidRDefault="007058AC" w:rsidP="00DE1750">
      <w:pPr>
        <w:pStyle w:val="Heading4"/>
        <w:tabs>
          <w:tab w:val="num" w:pos="900"/>
        </w:tabs>
        <w:ind w:left="900" w:hanging="900"/>
        <w:jc w:val="both"/>
      </w:pPr>
      <w:r>
        <w:t>The non-preferred options</w:t>
      </w:r>
      <w:r w:rsidR="00AC2FE8">
        <w:t xml:space="preserve"> for offshore projects</w:t>
      </w:r>
      <w:r>
        <w:t xml:space="preserve"> shall be summarised </w:t>
      </w:r>
      <w:r w:rsidR="006403D4">
        <w:t>within the CION pro</w:t>
      </w:r>
      <w:r w:rsidR="00AC2FE8">
        <w:t xml:space="preserve"> </w:t>
      </w:r>
      <w:r w:rsidR="006403D4">
        <w:t>forma</w:t>
      </w:r>
      <w:r>
        <w:t xml:space="preserve"> </w:t>
      </w:r>
      <w:r w:rsidR="006403D4">
        <w:t xml:space="preserve">with </w:t>
      </w:r>
      <w:r>
        <w:t>the</w:t>
      </w:r>
      <w:r w:rsidR="00FF7FDC">
        <w:t xml:space="preserve"> reasons for their non-</w:t>
      </w:r>
      <w:r>
        <w:t xml:space="preserve">selection </w:t>
      </w:r>
      <w:r w:rsidR="00A1372D">
        <w:t xml:space="preserve">explained for audit and reference </w:t>
      </w:r>
      <w:r w:rsidR="00107C10">
        <w:t xml:space="preserve">in </w:t>
      </w:r>
      <w:r w:rsidR="00A1372D">
        <w:t xml:space="preserve">the </w:t>
      </w:r>
      <w:r w:rsidR="00107C10">
        <w:t>event</w:t>
      </w:r>
      <w:r w:rsidR="00A1372D">
        <w:t xml:space="preserve"> of subsequent challenge.</w:t>
      </w:r>
    </w:p>
    <w:p w14:paraId="5D6C132D" w14:textId="77777777" w:rsidR="00492F02" w:rsidRDefault="00492F02" w:rsidP="00DE1750">
      <w:pPr>
        <w:pStyle w:val="Heading3"/>
        <w:tabs>
          <w:tab w:val="clear" w:pos="450"/>
          <w:tab w:val="num" w:pos="900"/>
        </w:tabs>
        <w:ind w:left="900" w:hanging="900"/>
        <w:jc w:val="both"/>
        <w:rPr>
          <w:b/>
        </w:rPr>
      </w:pPr>
      <w:r>
        <w:rPr>
          <w:b/>
        </w:rPr>
        <w:t>Affected Parties develop detailed Connection and infrastructure proposals</w:t>
      </w:r>
    </w:p>
    <w:p w14:paraId="162888DB" w14:textId="4784C994" w:rsidR="0041755B" w:rsidRPr="0041755B" w:rsidRDefault="00492F02" w:rsidP="00DE1750">
      <w:pPr>
        <w:pStyle w:val="Heading4"/>
        <w:tabs>
          <w:tab w:val="num" w:pos="900"/>
        </w:tabs>
        <w:ind w:left="900" w:hanging="900"/>
        <w:jc w:val="both"/>
      </w:pPr>
      <w:r>
        <w:t>Th</w:t>
      </w:r>
      <w:r w:rsidR="0088107B">
        <w:t xml:space="preserve">e </w:t>
      </w:r>
      <w:r w:rsidR="0088107B" w:rsidRPr="0088107B">
        <w:t xml:space="preserve">Affected Parties for offshore projects shall work up the connection and infrastructure design proposals in further detail for the preferred option.  Each Affected Party shall update its </w:t>
      </w:r>
      <w:r w:rsidR="00DD3132">
        <w:t>CION</w:t>
      </w:r>
      <w:r w:rsidR="0088107B" w:rsidRPr="0088107B">
        <w:t xml:space="preserve"> with the detailed connection and infrastructure design and share </w:t>
      </w:r>
      <w:r w:rsidR="004E6CAE">
        <w:t>via a</w:t>
      </w:r>
      <w:r w:rsidR="0088107B" w:rsidRPr="0088107B">
        <w:t xml:space="preserve"> Designated Information Exchange System its CION to The Company Lead Person. </w:t>
      </w:r>
    </w:p>
    <w:p w14:paraId="2C16F56E" w14:textId="77777777" w:rsidR="00492F02" w:rsidRDefault="00492F02" w:rsidP="00DE1750">
      <w:pPr>
        <w:pStyle w:val="Heading4"/>
        <w:tabs>
          <w:tab w:val="num" w:pos="900"/>
        </w:tabs>
        <w:ind w:left="900" w:hanging="900"/>
        <w:jc w:val="both"/>
      </w:pPr>
      <w:r>
        <w:t xml:space="preserve">As part of the detailed connection and infrastructure design, the Affected Parties shall develop their designs in accordance with relevant standards and the interface equipment specification in Appendix C. The interface equipment specification covers the requirements for the provision of interface equipment at Connection Sites. It </w:t>
      </w:r>
      <w:r>
        <w:lastRenderedPageBreak/>
        <w:t>provides minimum agreed specifications for new</w:t>
      </w:r>
      <w:r w:rsidR="00F55E4D">
        <w:t xml:space="preserve"> plant and apparatus at</w:t>
      </w:r>
      <w:r>
        <w:t xml:space="preserve"> Connection Sites or new embedded generation to be included in the TO Construction Offer.</w:t>
      </w:r>
    </w:p>
    <w:p w14:paraId="07D23576" w14:textId="37C25130" w:rsidR="00492F02" w:rsidRDefault="00492F02" w:rsidP="00DE1750">
      <w:pPr>
        <w:pStyle w:val="Heading4"/>
        <w:tabs>
          <w:tab w:val="num" w:pos="900"/>
        </w:tabs>
        <w:ind w:left="900" w:hanging="900"/>
        <w:jc w:val="both"/>
      </w:pPr>
      <w:r>
        <w:t>The TO may include, but shall not be limited in including, in a TO Construction Offer</w:t>
      </w:r>
      <w:r w:rsidR="00251A25">
        <w:t>,</w:t>
      </w:r>
      <w:r>
        <w:t xml:space="preserve"> provision as appropriate for the following schedules within the interface equipment specification:</w:t>
      </w:r>
    </w:p>
    <w:p w14:paraId="2659A1B2" w14:textId="77777777" w:rsidR="00492F02" w:rsidRDefault="00492F02" w:rsidP="00DE1750">
      <w:pPr>
        <w:pStyle w:val="Heading4"/>
        <w:numPr>
          <w:ilvl w:val="0"/>
          <w:numId w:val="36"/>
        </w:numPr>
        <w:tabs>
          <w:tab w:val="clear" w:pos="360"/>
          <w:tab w:val="num" w:pos="1500"/>
        </w:tabs>
        <w:ind w:left="1080" w:hanging="180"/>
        <w:jc w:val="both"/>
      </w:pPr>
      <w:r>
        <w:t>Schedule A</w:t>
      </w:r>
      <w:r>
        <w:tab/>
        <w:t>Telecommunication Equipment; and</w:t>
      </w:r>
    </w:p>
    <w:p w14:paraId="579CFB7C" w14:textId="77777777" w:rsidR="00492F02" w:rsidRDefault="00492F02" w:rsidP="00DE1750">
      <w:pPr>
        <w:pStyle w:val="Heading4"/>
        <w:numPr>
          <w:ilvl w:val="0"/>
          <w:numId w:val="36"/>
        </w:numPr>
        <w:tabs>
          <w:tab w:val="clear" w:pos="360"/>
          <w:tab w:val="num" w:pos="1500"/>
        </w:tabs>
        <w:ind w:left="1080" w:hanging="180"/>
        <w:jc w:val="both"/>
      </w:pPr>
      <w:r>
        <w:t>Schedule B</w:t>
      </w:r>
      <w:r>
        <w:tab/>
        <w:t xml:space="preserve">SCADA Data.   </w:t>
      </w:r>
    </w:p>
    <w:p w14:paraId="3C68AB60" w14:textId="536FD204" w:rsidR="00492F02" w:rsidRDefault="00492F02" w:rsidP="00DE1750">
      <w:pPr>
        <w:pStyle w:val="Heading4"/>
        <w:tabs>
          <w:tab w:val="num" w:pos="900"/>
        </w:tabs>
        <w:ind w:left="900" w:hanging="900"/>
        <w:jc w:val="both"/>
      </w:pPr>
      <w:r>
        <w:t xml:space="preserve">During the application process </w:t>
      </w:r>
      <w:r w:rsidR="00052622">
        <w:t>The Company</w:t>
      </w:r>
      <w:r w:rsidR="00AA4D9A">
        <w:t xml:space="preserve"> </w:t>
      </w:r>
      <w:r>
        <w:t xml:space="preserve">shall discuss with the TO any requirements </w:t>
      </w:r>
      <w:r w:rsidR="00052622">
        <w:t xml:space="preserve">The Company </w:t>
      </w:r>
      <w:r>
        <w:t>may have for additional communications infrastructure so that delivery</w:t>
      </w:r>
      <w:r w:rsidR="00B404FB">
        <w:t xml:space="preserve"> by the TO</w:t>
      </w:r>
      <w:r>
        <w:t xml:space="preserve"> can be optimised.  </w:t>
      </w:r>
    </w:p>
    <w:p w14:paraId="168347DC" w14:textId="77777777" w:rsidR="00492F02" w:rsidRDefault="00492F02" w:rsidP="00BA26A4">
      <w:pPr>
        <w:pStyle w:val="Heading4"/>
        <w:tabs>
          <w:tab w:val="num" w:pos="900"/>
        </w:tabs>
        <w:ind w:left="900" w:hanging="900"/>
        <w:jc w:val="both"/>
      </w:pPr>
      <w:r>
        <w:t xml:space="preserve">When changes are made to the </w:t>
      </w:r>
      <w:r w:rsidR="00ED5B04">
        <w:t xml:space="preserve">relevant standards and </w:t>
      </w:r>
      <w:r>
        <w:t>interface equipment specification schedules, they shall not normally be retrospectively applicable unless otherwise agreed between the Parties.</w:t>
      </w:r>
    </w:p>
    <w:p w14:paraId="45688F6C" w14:textId="77777777" w:rsidR="00492F02" w:rsidRDefault="006D1DDF" w:rsidP="00BA26A4">
      <w:pPr>
        <w:pStyle w:val="Heading3"/>
        <w:tabs>
          <w:tab w:val="num" w:pos="900"/>
        </w:tabs>
        <w:ind w:left="900" w:hanging="900"/>
        <w:jc w:val="both"/>
        <w:rPr>
          <w:b/>
        </w:rPr>
      </w:pPr>
      <w:bookmarkStart w:id="16" w:name="_Ref87782709"/>
      <w:r>
        <w:rPr>
          <w:b/>
        </w:rPr>
        <w:t xml:space="preserve">Charging </w:t>
      </w:r>
      <w:r w:rsidR="00492F02">
        <w:rPr>
          <w:b/>
        </w:rPr>
        <w:t>information required</w:t>
      </w:r>
      <w:bookmarkEnd w:id="16"/>
      <w:r>
        <w:rPr>
          <w:b/>
        </w:rPr>
        <w:t xml:space="preserve"> from </w:t>
      </w:r>
      <w:r w:rsidR="007A7957">
        <w:rPr>
          <w:b/>
        </w:rPr>
        <w:t>Host TO</w:t>
      </w:r>
    </w:p>
    <w:p w14:paraId="57530D88" w14:textId="7498CDB1" w:rsidR="00492F02" w:rsidRDefault="00492F02" w:rsidP="00BA26A4">
      <w:pPr>
        <w:pStyle w:val="Heading4"/>
        <w:tabs>
          <w:tab w:val="num" w:pos="900"/>
        </w:tabs>
        <w:ind w:left="900" w:hanging="900"/>
        <w:jc w:val="both"/>
      </w:pPr>
      <w:bookmarkStart w:id="17" w:name="_Ref89577026"/>
      <w:r>
        <w:t xml:space="preserve">The Affected Parties shall be required to </w:t>
      </w:r>
      <w:r w:rsidR="006D1DDF">
        <w:t>include in the TO Construction Offer to</w:t>
      </w:r>
      <w:r w:rsidR="009F4AF3">
        <w:t xml:space="preserve"> The Company</w:t>
      </w:r>
      <w:r w:rsidR="00377994">
        <w:t>,</w:t>
      </w:r>
      <w:r>
        <w:t xml:space="preserve"> the following information:</w:t>
      </w:r>
      <w:bookmarkEnd w:id="17"/>
    </w:p>
    <w:p w14:paraId="283AF871" w14:textId="77777777" w:rsidR="00492F02" w:rsidRDefault="00492F02" w:rsidP="00BA26A4">
      <w:pPr>
        <w:pStyle w:val="Heading4"/>
        <w:numPr>
          <w:ilvl w:val="0"/>
          <w:numId w:val="29"/>
        </w:numPr>
        <w:tabs>
          <w:tab w:val="clear" w:pos="1353"/>
          <w:tab w:val="num" w:pos="1400"/>
        </w:tabs>
        <w:ind w:left="1400" w:hanging="500"/>
        <w:jc w:val="both"/>
      </w:pPr>
      <w:r>
        <w:t xml:space="preserve">The Host TO shall provide a </w:t>
      </w:r>
      <w:proofErr w:type="gramStart"/>
      <w:r>
        <w:t>one off</w:t>
      </w:r>
      <w:proofErr w:type="gramEnd"/>
      <w:r>
        <w:t xml:space="preserve"> charge associated with the </w:t>
      </w:r>
      <w:proofErr w:type="gramStart"/>
      <w:r>
        <w:t>One Off</w:t>
      </w:r>
      <w:proofErr w:type="gramEnd"/>
      <w:r>
        <w:t xml:space="preserve"> Works, calculated in accordance with the TO Charging Statement.</w:t>
      </w:r>
    </w:p>
    <w:p w14:paraId="7959DF50" w14:textId="77777777" w:rsidR="00492F02" w:rsidRDefault="00492F02" w:rsidP="00BA26A4">
      <w:pPr>
        <w:pStyle w:val="Heading4"/>
        <w:numPr>
          <w:ilvl w:val="0"/>
          <w:numId w:val="29"/>
        </w:numPr>
        <w:tabs>
          <w:tab w:val="clear" w:pos="1353"/>
          <w:tab w:val="num" w:pos="1400"/>
        </w:tabs>
        <w:ind w:left="1400" w:hanging="500"/>
        <w:jc w:val="both"/>
      </w:pPr>
      <w:r>
        <w:t>If the Applicant has requested to make a capital contribution for the Transmission Connection Assets, then the Host TO shall calculate a capital contribution, in accordance with the TO Charging Statement.</w:t>
      </w:r>
    </w:p>
    <w:p w14:paraId="07D8FF38" w14:textId="77777777" w:rsidR="00492F02" w:rsidRDefault="00492F02" w:rsidP="00BA26A4">
      <w:pPr>
        <w:pStyle w:val="Heading4"/>
        <w:numPr>
          <w:ilvl w:val="0"/>
          <w:numId w:val="29"/>
        </w:numPr>
        <w:tabs>
          <w:tab w:val="clear" w:pos="1353"/>
          <w:tab w:val="num" w:pos="1400"/>
        </w:tabs>
        <w:ind w:left="1400" w:hanging="500"/>
        <w:jc w:val="both"/>
      </w:pPr>
      <w:r>
        <w:t>If an Applicant has specified a fixed price Connection Charge, then the GAV for the Transmission Connection Assets above shall be based on the estimated cost plus a risk margin.</w:t>
      </w:r>
    </w:p>
    <w:p w14:paraId="2AC3C443" w14:textId="77777777" w:rsidR="006D1DDF" w:rsidRPr="006D1DDF" w:rsidRDefault="00492F02" w:rsidP="00BA26A4">
      <w:pPr>
        <w:pStyle w:val="Heading4"/>
        <w:numPr>
          <w:ilvl w:val="0"/>
          <w:numId w:val="29"/>
        </w:numPr>
        <w:tabs>
          <w:tab w:val="clear" w:pos="1353"/>
          <w:tab w:val="num" w:pos="1400"/>
        </w:tabs>
        <w:ind w:left="1400" w:hanging="500"/>
        <w:jc w:val="both"/>
      </w:pPr>
      <w:r>
        <w:t>For each Transmission Connection Asset, the Host TO shall provide the information set out in Appendix B5.</w:t>
      </w:r>
    </w:p>
    <w:p w14:paraId="334D0BAB" w14:textId="38586EE7" w:rsidR="006D1DDF" w:rsidRPr="006D1DDF" w:rsidRDefault="006D1DDF" w:rsidP="00BA26A4">
      <w:pPr>
        <w:numPr>
          <w:ilvl w:val="1"/>
          <w:numId w:val="29"/>
        </w:numPr>
        <w:tabs>
          <w:tab w:val="clear" w:pos="2073"/>
          <w:tab w:val="num" w:pos="1400"/>
        </w:tabs>
        <w:ind w:left="1400" w:hanging="500"/>
        <w:jc w:val="both"/>
      </w:pPr>
      <w:r>
        <w:t>Where requested by</w:t>
      </w:r>
      <w:r w:rsidR="009F4AF3" w:rsidRPr="009F4AF3">
        <w:t xml:space="preserve"> </w:t>
      </w:r>
      <w:r w:rsidR="009F4AF3">
        <w:t>The Company</w:t>
      </w:r>
      <w:r>
        <w:t>, The Host TO shall provide a cost breakdown of the Transmission Connection Assets</w:t>
      </w:r>
      <w:r w:rsidR="00EE797F">
        <w:t>.</w:t>
      </w:r>
    </w:p>
    <w:p w14:paraId="2DC563FB" w14:textId="2109ADE4" w:rsidR="00492F02" w:rsidRDefault="009F4AF3" w:rsidP="00BA26A4">
      <w:pPr>
        <w:pStyle w:val="Heading3"/>
        <w:tabs>
          <w:tab w:val="clear" w:pos="450"/>
          <w:tab w:val="num" w:pos="900"/>
        </w:tabs>
        <w:ind w:left="900" w:hanging="900"/>
        <w:jc w:val="both"/>
        <w:rPr>
          <w:b/>
        </w:rPr>
      </w:pPr>
      <w:r w:rsidRPr="002C72E0">
        <w:rPr>
          <w:b/>
          <w:bCs/>
        </w:rPr>
        <w:t>The Company</w:t>
      </w:r>
      <w:r w:rsidRPr="00EB7F75">
        <w:t xml:space="preserve"> </w:t>
      </w:r>
      <w:r w:rsidR="00492F02">
        <w:rPr>
          <w:b/>
        </w:rPr>
        <w:t xml:space="preserve">and Affected Parties liaise to agree indicative Outages for construction </w:t>
      </w:r>
    </w:p>
    <w:p w14:paraId="08996B41" w14:textId="6B41E090" w:rsidR="00492F02" w:rsidRDefault="009F4AF3" w:rsidP="00BA26A4">
      <w:pPr>
        <w:pStyle w:val="Heading4"/>
        <w:tabs>
          <w:tab w:val="num" w:pos="900"/>
        </w:tabs>
        <w:ind w:left="900" w:hanging="900"/>
        <w:jc w:val="both"/>
      </w:pPr>
      <w:r>
        <w:t xml:space="preserve">The Company </w:t>
      </w:r>
      <w:r w:rsidR="00492F02">
        <w:t xml:space="preserve">and Affected Parties shall liaise to agree the feasibility of the indicative Outages to facilitate the completion of the TO Construction Offer. </w:t>
      </w:r>
      <w:r w:rsidR="00C42D31">
        <w:t xml:space="preserve">The Company </w:t>
      </w:r>
      <w:r w:rsidR="00492F02">
        <w:t>confirms the Outages to the Affected Parties.</w:t>
      </w:r>
    </w:p>
    <w:p w14:paraId="00B452A4" w14:textId="1170C153" w:rsidR="00492F02" w:rsidRPr="00600F7E" w:rsidRDefault="00C42D31" w:rsidP="00BA26A4">
      <w:pPr>
        <w:pStyle w:val="Heading3"/>
        <w:tabs>
          <w:tab w:val="clear" w:pos="450"/>
          <w:tab w:val="num" w:pos="900"/>
        </w:tabs>
        <w:ind w:left="900" w:hanging="900"/>
        <w:jc w:val="both"/>
        <w:rPr>
          <w:b/>
        </w:rPr>
      </w:pPr>
      <w:r>
        <w:rPr>
          <w:b/>
        </w:rPr>
        <w:t xml:space="preserve">The Company </w:t>
      </w:r>
      <w:r w:rsidR="00492F02" w:rsidRPr="00600F7E">
        <w:rPr>
          <w:b/>
        </w:rPr>
        <w:t xml:space="preserve">Receives TO Construction Offer </w:t>
      </w:r>
    </w:p>
    <w:p w14:paraId="20D30FA2" w14:textId="1E82C665" w:rsidR="00A84EFA" w:rsidRPr="00600F7E" w:rsidRDefault="00492F02" w:rsidP="00BA26A4">
      <w:pPr>
        <w:pStyle w:val="Heading4"/>
        <w:tabs>
          <w:tab w:val="num" w:pos="900"/>
        </w:tabs>
        <w:ind w:left="900" w:hanging="900"/>
        <w:jc w:val="both"/>
      </w:pPr>
      <w:bookmarkStart w:id="18" w:name="_Ref85424125"/>
      <w:r w:rsidRPr="00600F7E">
        <w:t xml:space="preserve">The Affected Parties’ Lead Person(s) shall submit their respective </w:t>
      </w:r>
      <w:r w:rsidR="00443918" w:rsidRPr="00600F7E">
        <w:t>draft TO</w:t>
      </w:r>
      <w:r w:rsidRPr="00600F7E">
        <w:t xml:space="preserve"> Construction Offers to </w:t>
      </w:r>
      <w:r w:rsidR="00C42D31">
        <w:t>T</w:t>
      </w:r>
      <w:r w:rsidRPr="00600F7E">
        <w:t xml:space="preserve">he </w:t>
      </w:r>
      <w:r w:rsidR="00C42D31">
        <w:t>Company</w:t>
      </w:r>
      <w:r w:rsidRPr="00600F7E">
        <w:t xml:space="preserve"> Lead Person</w:t>
      </w:r>
      <w:r w:rsidR="00D94F17" w:rsidRPr="00600F7E">
        <w:t xml:space="preserve"> within 2 months of the Clock Start Date</w:t>
      </w:r>
      <w:r w:rsidRPr="00600F7E">
        <w:t xml:space="preserve"> by e-mail</w:t>
      </w:r>
      <w:r w:rsidR="00D94F17" w:rsidRPr="00600F7E">
        <w:t>.</w:t>
      </w:r>
      <w:r w:rsidR="001455E0">
        <w:t xml:space="preserve"> The draft TO Construction Offers may exclude the Charging information.</w:t>
      </w:r>
      <w:bookmarkEnd w:id="18"/>
    </w:p>
    <w:p w14:paraId="5C0B7A37" w14:textId="4F551614" w:rsidR="005C2159" w:rsidRPr="004B44DC" w:rsidRDefault="005C2159" w:rsidP="00BA26A4">
      <w:pPr>
        <w:pStyle w:val="Heading4"/>
        <w:tabs>
          <w:tab w:val="num" w:pos="900"/>
        </w:tabs>
        <w:ind w:left="900" w:hanging="900"/>
        <w:jc w:val="both"/>
      </w:pPr>
      <w:bookmarkStart w:id="19" w:name="_Ref88280849"/>
      <w:r w:rsidRPr="004B44DC">
        <w:t xml:space="preserve">Where it is possible to do so, the Affected Parties’ Lead Person(s) will issue the draft TO Construction Offer in advance of the 2 </w:t>
      </w:r>
      <w:proofErr w:type="spellStart"/>
      <w:r w:rsidRPr="004B44DC">
        <w:t>months</w:t>
      </w:r>
      <w:proofErr w:type="spellEnd"/>
      <w:r w:rsidRPr="004B44DC">
        <w:t xml:space="preserve"> timescale </w:t>
      </w:r>
      <w:proofErr w:type="gramStart"/>
      <w:r w:rsidRPr="004B44DC">
        <w:t>in order to</w:t>
      </w:r>
      <w:proofErr w:type="gramEnd"/>
      <w:r w:rsidRPr="004B44DC">
        <w:t xml:space="preserve"> provide </w:t>
      </w:r>
      <w:r w:rsidR="00FB678E">
        <w:t>The Company</w:t>
      </w:r>
      <w:r w:rsidR="00FB678E" w:rsidRPr="004B44DC">
        <w:t xml:space="preserve"> </w:t>
      </w:r>
      <w:r w:rsidRPr="004B44DC">
        <w:t>with an opportunity to provide the Offer to the Applicant in a more efficient manner.</w:t>
      </w:r>
    </w:p>
    <w:p w14:paraId="3F5C7672" w14:textId="0E2C436F" w:rsidR="00A84EFA" w:rsidRPr="00600F7E" w:rsidRDefault="00A84EFA" w:rsidP="00BA26A4">
      <w:pPr>
        <w:pStyle w:val="Heading4"/>
        <w:tabs>
          <w:tab w:val="num" w:pos="900"/>
        </w:tabs>
        <w:ind w:left="900" w:hanging="900"/>
        <w:jc w:val="both"/>
      </w:pPr>
      <w:r w:rsidRPr="00600F7E">
        <w:t xml:space="preserve">The Affected Parties’ Lead Person(s) shall submit their respective final TO Construction Offers to </w:t>
      </w:r>
      <w:r w:rsidR="00C42D31">
        <w:t>T</w:t>
      </w:r>
      <w:r w:rsidRPr="00600F7E">
        <w:t xml:space="preserve">he </w:t>
      </w:r>
      <w:r w:rsidR="00C42D31">
        <w:t>Company</w:t>
      </w:r>
      <w:r w:rsidRPr="00600F7E">
        <w:t xml:space="preserve"> Lead Person within 2 months + 14 calendar days of the Clock Start Date by e-</w:t>
      </w:r>
      <w:r w:rsidR="00443918" w:rsidRPr="00600F7E">
        <w:t xml:space="preserve">mail. </w:t>
      </w:r>
      <w:r w:rsidRPr="00600F7E">
        <w:t xml:space="preserve">The TO Construction Offer will be open for acceptance for a minimum of six months from </w:t>
      </w:r>
      <w:r w:rsidR="00C42D31">
        <w:t>T</w:t>
      </w:r>
      <w:r w:rsidRPr="00600F7E">
        <w:t xml:space="preserve">he </w:t>
      </w:r>
      <w:r w:rsidR="00DD7BB3">
        <w:t>Company</w:t>
      </w:r>
      <w:r w:rsidRPr="00600F7E">
        <w:t xml:space="preserve"> Application Date, unless an application for extension is agreed with the Authority.</w:t>
      </w:r>
    </w:p>
    <w:p w14:paraId="5938C921" w14:textId="0E3CCB7E" w:rsidR="005C2159" w:rsidRPr="004B44DC" w:rsidRDefault="005C2159" w:rsidP="005C2159">
      <w:pPr>
        <w:pStyle w:val="Heading4"/>
        <w:tabs>
          <w:tab w:val="num" w:pos="900"/>
        </w:tabs>
        <w:ind w:left="900" w:hanging="900"/>
        <w:jc w:val="both"/>
      </w:pPr>
      <w:r w:rsidRPr="004B44DC">
        <w:t xml:space="preserve">Where it is possible to do so, the Affected Parties’ Lead Person(s) will issue the final TO Construction Offer in advance of the 2 months + 14 </w:t>
      </w:r>
      <w:proofErr w:type="spellStart"/>
      <w:r w:rsidRPr="004B44DC">
        <w:t>days</w:t>
      </w:r>
      <w:proofErr w:type="spellEnd"/>
      <w:r w:rsidRPr="004B44DC">
        <w:t xml:space="preserve"> timescale </w:t>
      </w:r>
      <w:proofErr w:type="gramStart"/>
      <w:r w:rsidRPr="004B44DC">
        <w:t>in order to</w:t>
      </w:r>
      <w:proofErr w:type="gramEnd"/>
      <w:r w:rsidRPr="004B44DC">
        <w:t xml:space="preserve"> </w:t>
      </w:r>
      <w:r w:rsidRPr="004B44DC">
        <w:lastRenderedPageBreak/>
        <w:t xml:space="preserve">provide </w:t>
      </w:r>
      <w:r w:rsidR="0075732E">
        <w:t>The Company</w:t>
      </w:r>
      <w:r w:rsidRPr="004B44DC">
        <w:t xml:space="preserve"> with an opportunity to provide the Offer to the Applicant in a more efficient manner.</w:t>
      </w:r>
    </w:p>
    <w:p w14:paraId="0A54F1ED" w14:textId="65F5BCE1" w:rsidR="00681BA5" w:rsidRPr="00600F7E" w:rsidRDefault="00F45C2D" w:rsidP="00681BA5">
      <w:pPr>
        <w:pStyle w:val="Heading4"/>
        <w:tabs>
          <w:tab w:val="num" w:pos="900"/>
        </w:tabs>
        <w:ind w:left="900" w:hanging="900"/>
        <w:jc w:val="both"/>
      </w:pPr>
      <w:r w:rsidRPr="00F45C2D">
        <w:t xml:space="preserve">The TO Construction Offer(s) may, where it is necessary to carry out additional extensive system studies to evaluate more fully the impact of The Company Construction Application, indicate the areas that require more detailed analysis. The Company shall advise </w:t>
      </w:r>
      <w:r w:rsidR="004E6CAE">
        <w:t>via a</w:t>
      </w:r>
      <w:r w:rsidRPr="00F45C2D">
        <w:t xml:space="preserve"> Designated Information Exchange System whether it wishes the Affected Parties to make a revised TO Construction Offer within the STC timescales, or such other timescales agreed by the Authority.  Where The Company does wish the Affected Parties to vary </w:t>
      </w:r>
      <w:proofErr w:type="gramStart"/>
      <w:r w:rsidRPr="00F45C2D">
        <w:t>their</w:t>
      </w:r>
      <w:proofErr w:type="gramEnd"/>
      <w:r w:rsidRPr="00F45C2D">
        <w:t xml:space="preserve"> TO Construction Offer(s), The Company shall provide necessary detailed planning data requested by the Affected Parties, to enable the Affected Parties to carry out the detailed system studies.</w:t>
      </w:r>
      <w:r>
        <w:t xml:space="preserve"> </w:t>
      </w:r>
      <w:bookmarkEnd w:id="19"/>
      <w:r w:rsidR="00681BA5">
        <w:t xml:space="preserve">Where a TO Construction Offer is interactive, the Affected Parties will notify </w:t>
      </w:r>
      <w:r w:rsidR="00734731">
        <w:t xml:space="preserve">The Company </w:t>
      </w:r>
      <w:r w:rsidR="00681BA5">
        <w:t xml:space="preserve">which other TO Construction Offer(s) it is interactive with. </w:t>
      </w:r>
      <w:r w:rsidR="00734731">
        <w:t xml:space="preserve">The Company </w:t>
      </w:r>
      <w:r w:rsidR="00681BA5">
        <w:t>will advise the affected parties whether a reduction to the acceptance period is required for the interactive TO Construction Offer(s).</w:t>
      </w:r>
      <w:r w:rsidR="00681BA5" w:rsidRPr="00600F7E">
        <w:t xml:space="preserve"> </w:t>
      </w:r>
    </w:p>
    <w:p w14:paraId="77D1CADD" w14:textId="698C9139" w:rsidR="00681BA5" w:rsidRDefault="00681BA5" w:rsidP="00BA26A4">
      <w:pPr>
        <w:pStyle w:val="Heading4"/>
        <w:tabs>
          <w:tab w:val="num" w:pos="900"/>
        </w:tabs>
        <w:ind w:left="900" w:hanging="900"/>
        <w:jc w:val="both"/>
      </w:pPr>
      <w:r>
        <w:t xml:space="preserve">Where an acceptance of a Conditional Interactive offer(s) does not conclude in being successful in the interactivity process, </w:t>
      </w:r>
      <w:r w:rsidR="00734731">
        <w:t xml:space="preserve">The Company </w:t>
      </w:r>
      <w:r>
        <w:t>will notify the Affected Parties and proceed to 3.2.9</w:t>
      </w:r>
      <w:r w:rsidR="00485216">
        <w:t>.</w:t>
      </w:r>
    </w:p>
    <w:p w14:paraId="46608236" w14:textId="77777777" w:rsidR="00492F02" w:rsidRDefault="00492F02" w:rsidP="00BA26A4">
      <w:pPr>
        <w:pStyle w:val="Heading3"/>
        <w:tabs>
          <w:tab w:val="clear" w:pos="450"/>
          <w:tab w:val="num" w:pos="900"/>
        </w:tabs>
        <w:ind w:left="900" w:hanging="900"/>
        <w:jc w:val="both"/>
        <w:rPr>
          <w:b/>
        </w:rPr>
      </w:pPr>
      <w:bookmarkStart w:id="20" w:name="_Ref90442498"/>
      <w:r>
        <w:rPr>
          <w:b/>
        </w:rPr>
        <w:t>Post Offer negotiation</w:t>
      </w:r>
      <w:bookmarkEnd w:id="20"/>
    </w:p>
    <w:p w14:paraId="7F702A41" w14:textId="06C0EC52" w:rsidR="00492F02" w:rsidRDefault="00492F02" w:rsidP="00BA26A4">
      <w:pPr>
        <w:pStyle w:val="Heading4"/>
        <w:tabs>
          <w:tab w:val="num" w:pos="900"/>
        </w:tabs>
        <w:ind w:left="900" w:hanging="900"/>
        <w:jc w:val="both"/>
      </w:pPr>
      <w:r>
        <w:t xml:space="preserve">If the Applicant requests clarification on certain aspects of the Offer or requests a meeting to clarify certain aspects of the Offer, </w:t>
      </w:r>
      <w:r w:rsidR="00734731">
        <w:t xml:space="preserve">The Company </w:t>
      </w:r>
      <w:r>
        <w:t xml:space="preserve">and the Affected Parties shall provide all reasonable assistance to answer any queries raised by the Applicant.  </w:t>
      </w:r>
      <w:r w:rsidR="00734731">
        <w:t xml:space="preserve">The Company </w:t>
      </w:r>
      <w:r>
        <w:t xml:space="preserve">and the Affected Parties shall accommodate a request for a meeting at the convenience of all relevant parties. </w:t>
      </w:r>
    </w:p>
    <w:p w14:paraId="0D11FB40" w14:textId="65ED42B4" w:rsidR="00492F02" w:rsidRDefault="00EA13E5" w:rsidP="00BA26A4">
      <w:pPr>
        <w:pStyle w:val="Heading4"/>
        <w:tabs>
          <w:tab w:val="num" w:pos="900"/>
        </w:tabs>
        <w:ind w:left="900" w:hanging="900"/>
        <w:jc w:val="both"/>
      </w:pPr>
      <w:r>
        <w:t xml:space="preserve">If </w:t>
      </w:r>
      <w:r w:rsidRPr="00EA13E5">
        <w:t xml:space="preserve">the Applicant requests an extension to the 3 months offer acceptance period for additional time to consider the Offer, The Company shall reasonably consider the request. If the request for extension is considered reasonable by The Company, The Company shall ask the Affected Parties if they will extend </w:t>
      </w:r>
      <w:proofErr w:type="gramStart"/>
      <w:r w:rsidRPr="00EA13E5">
        <w:t>their</w:t>
      </w:r>
      <w:proofErr w:type="gramEnd"/>
      <w:r w:rsidRPr="00EA13E5">
        <w:t xml:space="preserve"> TO Construction Offer(s). The Company will request agreement in writing </w:t>
      </w:r>
      <w:r w:rsidR="00C42D26" w:rsidRPr="00EA13E5">
        <w:t>from the Affected Parties</w:t>
      </w:r>
      <w:r w:rsidRPr="00EA13E5">
        <w:t xml:space="preserve"> to the extension, and request confirmation that there is no change to the Affected </w:t>
      </w:r>
      <w:proofErr w:type="gramStart"/>
      <w:r w:rsidRPr="00EA13E5">
        <w:t>Parties’</w:t>
      </w:r>
      <w:proofErr w:type="gramEnd"/>
      <w:r w:rsidRPr="00EA13E5">
        <w:t xml:space="preserve"> TO Construction Offer(s) to The Company if it is to agree such matters with the Applicant.  If this agreement/confirmation has been received, The Company Lead Person shall inform the Applicant that the offer acceptance period has been </w:t>
      </w:r>
      <w:proofErr w:type="gramStart"/>
      <w:r w:rsidRPr="00EA13E5">
        <w:t>extended, and</w:t>
      </w:r>
      <w:proofErr w:type="gramEnd"/>
      <w:r w:rsidRPr="00EA13E5">
        <w:t xml:space="preserve"> notify the appropriate Affected Party </w:t>
      </w:r>
      <w:r w:rsidR="004E6CAE">
        <w:t>via a</w:t>
      </w:r>
      <w:r w:rsidRPr="00EA13E5">
        <w:t xml:space="preserve"> Designated Information Exchange System. </w:t>
      </w:r>
    </w:p>
    <w:p w14:paraId="05E06EA4" w14:textId="6EFDF3FE" w:rsidR="006532F6" w:rsidRDefault="006532F6" w:rsidP="006532F6">
      <w:pPr>
        <w:pStyle w:val="Heading4"/>
        <w:tabs>
          <w:tab w:val="num" w:pos="900"/>
        </w:tabs>
        <w:ind w:left="900" w:hanging="900"/>
        <w:jc w:val="both"/>
      </w:pPr>
      <w:r>
        <w:t xml:space="preserve">Should the Applicant require a change to the Offer or the extension of the offer acceptance period gives rise to a change in the Offer, </w:t>
      </w:r>
      <w:r w:rsidR="00201EAB">
        <w:t xml:space="preserve">The Company </w:t>
      </w:r>
      <w:r>
        <w:t xml:space="preserve">and the Affected Parties shall use reasonable endeavours to agree whether this is a material change leading to a new User Application or not. Where a new User Application is not required, </w:t>
      </w:r>
      <w:r w:rsidR="00201EAB">
        <w:t xml:space="preserve">The Company </w:t>
      </w:r>
      <w:r>
        <w:t xml:space="preserve">and the Affected Parties shall agree the process and timescales for agreeing a change to the terms of the original TO Construction Offer.  </w:t>
      </w:r>
      <w:r w:rsidR="00201EAB">
        <w:t xml:space="preserve">The Company </w:t>
      </w:r>
      <w:r>
        <w:t>shall advise the Applicant of the timescales for the revised Offer or whether a new User Application is required.</w:t>
      </w:r>
    </w:p>
    <w:p w14:paraId="0E013963" w14:textId="7E136971" w:rsidR="006532F6" w:rsidRDefault="006532F6" w:rsidP="00BA26A4">
      <w:pPr>
        <w:pStyle w:val="Heading4"/>
        <w:tabs>
          <w:tab w:val="num" w:pos="900"/>
        </w:tabs>
        <w:ind w:left="900" w:hanging="900"/>
        <w:jc w:val="both"/>
      </w:pPr>
      <w:r>
        <w:t xml:space="preserve">Where </w:t>
      </w:r>
      <w:r w:rsidR="00201EAB">
        <w:t xml:space="preserve">The Company </w:t>
      </w:r>
      <w:r>
        <w:t xml:space="preserve">receives an acceptance of an Unconditional Interactive offer(s), </w:t>
      </w:r>
      <w:r w:rsidR="00201EAB">
        <w:t xml:space="preserve">The Company </w:t>
      </w:r>
      <w:r>
        <w:t>will liaise with the Affected Parties to confirm whether the other Conditional Interactive offer(s) are either still valid, should lapse or require new clock starts.</w:t>
      </w:r>
    </w:p>
    <w:p w14:paraId="60033A18" w14:textId="77777777" w:rsidR="00492F02" w:rsidRDefault="00492F02" w:rsidP="00BA26A4">
      <w:pPr>
        <w:pStyle w:val="Heading3"/>
        <w:tabs>
          <w:tab w:val="num" w:pos="900"/>
        </w:tabs>
        <w:ind w:left="900" w:hanging="900"/>
        <w:jc w:val="both"/>
        <w:rPr>
          <w:b/>
        </w:rPr>
      </w:pPr>
      <w:r>
        <w:rPr>
          <w:b/>
        </w:rPr>
        <w:t>Applicant signs Offer</w:t>
      </w:r>
    </w:p>
    <w:p w14:paraId="76D88E38" w14:textId="1071E515" w:rsidR="00492F02" w:rsidRDefault="00492F02" w:rsidP="00BA26A4">
      <w:pPr>
        <w:pStyle w:val="Heading4"/>
        <w:tabs>
          <w:tab w:val="num" w:pos="900"/>
        </w:tabs>
        <w:ind w:left="900" w:hanging="900"/>
        <w:jc w:val="both"/>
      </w:pPr>
      <w:bookmarkStart w:id="21" w:name="_Ref85424188"/>
      <w:r>
        <w:t xml:space="preserve">When signed Agreements are returned from the Applicant, </w:t>
      </w:r>
      <w:r w:rsidR="00201EAB">
        <w:t xml:space="preserve">The Company </w:t>
      </w:r>
      <w:r>
        <w:t>shall then sign the TO Construction Offer(s) from the Affected Parties and return them to the Affected Parties.</w:t>
      </w:r>
    </w:p>
    <w:p w14:paraId="6CD502F0" w14:textId="7F431110" w:rsidR="00200364" w:rsidRDefault="00492F02" w:rsidP="00BA26A4">
      <w:pPr>
        <w:pStyle w:val="Heading4"/>
        <w:tabs>
          <w:tab w:val="num" w:pos="900"/>
        </w:tabs>
        <w:ind w:left="900" w:hanging="900"/>
        <w:jc w:val="both"/>
      </w:pPr>
      <w:r>
        <w:t xml:space="preserve">On signing the TO Construction Offer(s), </w:t>
      </w:r>
      <w:r w:rsidR="00201EAB">
        <w:t xml:space="preserve">The Company </w:t>
      </w:r>
      <w:r>
        <w:t xml:space="preserve">shall notify all Affected Parties of any resultant updates to the network model within the Affected Parties’ </w:t>
      </w:r>
      <w:r>
        <w:lastRenderedPageBreak/>
        <w:t>Boundary of Influence.</w:t>
      </w:r>
      <w:bookmarkEnd w:id="21"/>
      <w:r w:rsidR="00AD2663">
        <w:t xml:space="preserve"> </w:t>
      </w:r>
      <w:r w:rsidR="00BD39E4">
        <w:t xml:space="preserve">The Company </w:t>
      </w:r>
      <w:r w:rsidR="00AD2663">
        <w:t>shall agree Site Location Codes for use in Network Models with the TOs.</w:t>
      </w:r>
    </w:p>
    <w:p w14:paraId="42DE901F" w14:textId="77777777" w:rsidR="00492F02" w:rsidRDefault="00200364" w:rsidP="00BA26A4">
      <w:pPr>
        <w:pStyle w:val="Heading4"/>
        <w:tabs>
          <w:tab w:val="num" w:pos="900"/>
        </w:tabs>
        <w:ind w:left="900" w:hanging="900"/>
        <w:jc w:val="both"/>
      </w:pPr>
      <w:r w:rsidRPr="00600F7E">
        <w:t xml:space="preserve">The Affected Parties shall issue Project Listing Documents, in accordance with STCP16-1 Investment Planning, and revised datasets, in accordance with STCP22-1 Production of Models for </w:t>
      </w:r>
      <w:r>
        <w:t>NETS</w:t>
      </w:r>
      <w:r w:rsidRPr="00600F7E">
        <w:t xml:space="preserve"> System Planning,</w:t>
      </w:r>
      <w:r>
        <w:t xml:space="preserve"> within 3 months of acceptance of the TO Construction Offers or as agreed</w:t>
      </w:r>
      <w:r w:rsidRPr="00600F7E">
        <w:t>.</w:t>
      </w:r>
    </w:p>
    <w:p w14:paraId="6F4BD47E" w14:textId="77777777" w:rsidR="00492F02" w:rsidRDefault="00492F02" w:rsidP="00BA26A4">
      <w:pPr>
        <w:pStyle w:val="Heading3"/>
        <w:tabs>
          <w:tab w:val="num" w:pos="900"/>
        </w:tabs>
        <w:ind w:left="900" w:hanging="900"/>
        <w:jc w:val="both"/>
        <w:rPr>
          <w:b/>
        </w:rPr>
      </w:pPr>
      <w:r>
        <w:rPr>
          <w:b/>
        </w:rPr>
        <w:t>Applicant requests a modification to the signed Agreements</w:t>
      </w:r>
    </w:p>
    <w:p w14:paraId="4B23E0CE" w14:textId="3E00A1F1" w:rsidR="00492F02" w:rsidRDefault="00492F02" w:rsidP="00BA26A4">
      <w:pPr>
        <w:pStyle w:val="Heading4"/>
        <w:tabs>
          <w:tab w:val="num" w:pos="900"/>
        </w:tabs>
        <w:ind w:left="900" w:hanging="900"/>
        <w:jc w:val="both"/>
      </w:pPr>
      <w:r>
        <w:t>Where an Applicant requests a change to their signed agreement for a New Connection or for a Modification, then the process is followed from step</w:t>
      </w:r>
      <w:r w:rsidR="00733369">
        <w:t xml:space="preserve"> 3.</w:t>
      </w:r>
      <w:r w:rsidR="00D51646">
        <w:t>3</w:t>
      </w:r>
      <w:r w:rsidR="00733369">
        <w:t>.2</w:t>
      </w:r>
      <w:r w:rsidR="00D51646">
        <w:t>1</w:t>
      </w:r>
      <w:r w:rsidR="00733369">
        <w:t>.3</w:t>
      </w:r>
      <w:r>
        <w:t xml:space="preserve"> onwards where appropriate.</w:t>
      </w:r>
    </w:p>
    <w:p w14:paraId="3A742291" w14:textId="700A92AF" w:rsidR="00C61E27" w:rsidRPr="00C61E27" w:rsidRDefault="00C61E27" w:rsidP="00BA26A4">
      <w:pPr>
        <w:pStyle w:val="Heading3"/>
        <w:tabs>
          <w:tab w:val="clear" w:pos="450"/>
          <w:tab w:val="num" w:pos="900"/>
          <w:tab w:val="num" w:pos="2970"/>
        </w:tabs>
        <w:ind w:left="900" w:hanging="900"/>
        <w:jc w:val="both"/>
        <w:rPr>
          <w:b/>
        </w:rPr>
      </w:pPr>
      <w:r w:rsidRPr="00C61E27">
        <w:rPr>
          <w:b/>
        </w:rPr>
        <w:t xml:space="preserve">Post Offshore Tender </w:t>
      </w:r>
      <w:r w:rsidR="00620A2C">
        <w:rPr>
          <w:b/>
        </w:rPr>
        <w:t xml:space="preserve">Process </w:t>
      </w:r>
      <w:r w:rsidRPr="00C61E27">
        <w:rPr>
          <w:b/>
        </w:rPr>
        <w:t>variation to signed Agreements</w:t>
      </w:r>
      <w:r w:rsidR="005F36D3">
        <w:rPr>
          <w:b/>
        </w:rPr>
        <w:t xml:space="preserve"> (not applicable to Generator-Build Projects</w:t>
      </w:r>
      <w:r w:rsidR="00F73906">
        <w:rPr>
          <w:b/>
        </w:rPr>
        <w:t xml:space="preserve"> </w:t>
      </w:r>
    </w:p>
    <w:p w14:paraId="145EE574" w14:textId="395174B1" w:rsidR="00C61E27" w:rsidRDefault="00C61E27" w:rsidP="00BA26A4">
      <w:pPr>
        <w:pStyle w:val="Heading3"/>
        <w:numPr>
          <w:ilvl w:val="0"/>
          <w:numId w:val="0"/>
        </w:numPr>
        <w:tabs>
          <w:tab w:val="num" w:pos="900"/>
        </w:tabs>
        <w:ind w:left="900" w:hanging="900"/>
        <w:jc w:val="both"/>
      </w:pPr>
      <w:r>
        <w:t>3.</w:t>
      </w:r>
      <w:r w:rsidR="00F73906">
        <w:t>3</w:t>
      </w:r>
      <w:r>
        <w:t>.2</w:t>
      </w:r>
      <w:r w:rsidR="008E277A">
        <w:t>4</w:t>
      </w:r>
      <w:r>
        <w:t>.1</w:t>
      </w:r>
      <w:r w:rsidR="00BA26A4">
        <w:tab/>
      </w:r>
      <w:r>
        <w:t>Where the Tender Process operated by the Authority to appoint an Offshore TO for a project results in changes to the design, scope of works or programme for their completion such that the newly appointed Offshore TO is required to issue a TO Construction Offer to</w:t>
      </w:r>
      <w:r w:rsidR="00BD39E4" w:rsidRPr="00BD39E4">
        <w:t xml:space="preserve"> </w:t>
      </w:r>
      <w:r w:rsidR="00BD39E4">
        <w:t>The Company</w:t>
      </w:r>
      <w:r>
        <w:t xml:space="preserve">, this will trigger the </w:t>
      </w:r>
      <w:r w:rsidR="00BE2C1D">
        <w:t>modification process</w:t>
      </w:r>
      <w:r>
        <w:t>, which will be followed from step 3.2.1 above as appropriate.</w:t>
      </w:r>
    </w:p>
    <w:p w14:paraId="17953F47" w14:textId="04F6717D" w:rsidR="00C61E27" w:rsidRDefault="00C61E27" w:rsidP="00BA26A4">
      <w:pPr>
        <w:pStyle w:val="Heading3"/>
        <w:numPr>
          <w:ilvl w:val="0"/>
          <w:numId w:val="0"/>
        </w:numPr>
        <w:tabs>
          <w:tab w:val="num" w:pos="900"/>
        </w:tabs>
        <w:ind w:left="900" w:hanging="900"/>
        <w:jc w:val="both"/>
      </w:pPr>
      <w:r>
        <w:t>3.</w:t>
      </w:r>
      <w:r w:rsidR="00F73906">
        <w:t>3</w:t>
      </w:r>
      <w:r>
        <w:t>.2</w:t>
      </w:r>
      <w:r w:rsidR="00023FC5">
        <w:t>4</w:t>
      </w:r>
      <w:r>
        <w:t>.2</w:t>
      </w:r>
      <w:r w:rsidR="00BA26A4">
        <w:tab/>
      </w:r>
      <w:r>
        <w:t xml:space="preserve">Any such </w:t>
      </w:r>
      <w:r w:rsidR="00A17D7D">
        <w:t xml:space="preserve">modification process </w:t>
      </w:r>
      <w:r>
        <w:t>shall be undertaken against the Construction Planning Assumptions against which the original Stage 1 agreement was assessed, as may have been updated from time to time since that agreement in line with this process.</w:t>
      </w:r>
    </w:p>
    <w:p w14:paraId="53A939BE" w14:textId="7D6C6AF3" w:rsidR="00733369" w:rsidRDefault="00733369" w:rsidP="00733369">
      <w:pPr>
        <w:spacing w:after="139" w:line="259" w:lineRule="auto"/>
        <w:ind w:left="993" w:hanging="993"/>
      </w:pPr>
      <w:r>
        <w:t>3.</w:t>
      </w:r>
      <w:r w:rsidR="00F73906">
        <w:t>3</w:t>
      </w:r>
      <w:r>
        <w:t>.2</w:t>
      </w:r>
      <w:r w:rsidR="00023FC5">
        <w:t>4</w:t>
      </w:r>
      <w:r>
        <w:t>.3   Where an increase in TEC has been requested, the modification process will be assessed against a new set of Construction Planning Assumptions, if applicable.</w:t>
      </w:r>
    </w:p>
    <w:p w14:paraId="17BF15FD" w14:textId="77777777" w:rsidR="00B8791A" w:rsidRPr="00967898" w:rsidRDefault="00B8791A" w:rsidP="00B8791A">
      <w:pPr>
        <w:pStyle w:val="Heading2"/>
        <w:spacing w:before="120"/>
        <w:jc w:val="both"/>
      </w:pPr>
      <w:bookmarkStart w:id="22" w:name="_Ref183220865"/>
      <w:bookmarkStart w:id="23" w:name="_Ref188873332"/>
      <w:r w:rsidRPr="00967898">
        <w:t xml:space="preserve">Gated </w:t>
      </w:r>
      <w:bookmarkEnd w:id="22"/>
      <w:r w:rsidRPr="00967898">
        <w:t>Applications</w:t>
      </w:r>
      <w:bookmarkEnd w:id="23"/>
    </w:p>
    <w:p w14:paraId="18BB4E93" w14:textId="77777777" w:rsidR="00B8791A" w:rsidRPr="00495F70" w:rsidRDefault="00B8791A" w:rsidP="00B8791A">
      <w:pPr>
        <w:pStyle w:val="Heading3"/>
        <w:tabs>
          <w:tab w:val="clear" w:pos="450"/>
          <w:tab w:val="num" w:pos="900"/>
          <w:tab w:val="num" w:pos="2970"/>
        </w:tabs>
        <w:ind w:left="900" w:hanging="900"/>
        <w:jc w:val="both"/>
      </w:pPr>
      <w:bookmarkStart w:id="24" w:name="_Ref184241285"/>
      <w:r w:rsidRPr="00495F70">
        <w:t xml:space="preserve">Gated Applications shall always be </w:t>
      </w:r>
      <w:r>
        <w:t>processed in accordance with</w:t>
      </w:r>
      <w:r w:rsidRPr="00495F70">
        <w:t xml:space="preserve"> the Gated Timetable.</w:t>
      </w:r>
      <w:bookmarkEnd w:id="24"/>
      <w:r w:rsidRPr="00495F70">
        <w:t xml:space="preserve"> </w:t>
      </w:r>
    </w:p>
    <w:p w14:paraId="64C211B3" w14:textId="77777777" w:rsidR="00B8791A" w:rsidRPr="00495F70" w:rsidRDefault="00B8791A" w:rsidP="00B8791A">
      <w:pPr>
        <w:pStyle w:val="Heading3"/>
        <w:tabs>
          <w:tab w:val="clear" w:pos="450"/>
          <w:tab w:val="num" w:pos="900"/>
          <w:tab w:val="num" w:pos="2970"/>
        </w:tabs>
        <w:ind w:left="900" w:hanging="900"/>
        <w:jc w:val="both"/>
      </w:pPr>
      <w:r w:rsidRPr="00495F70">
        <w:t>For the avoidance of doubt, Interactivity does not apply to Gated Applications.</w:t>
      </w:r>
    </w:p>
    <w:p w14:paraId="042DF7FE" w14:textId="77777777" w:rsidR="00B8791A" w:rsidRPr="00491A29" w:rsidRDefault="00B8791A" w:rsidP="00B8791A">
      <w:pPr>
        <w:pStyle w:val="Heading3"/>
        <w:tabs>
          <w:tab w:val="clear" w:pos="450"/>
          <w:tab w:val="num" w:pos="900"/>
          <w:tab w:val="num" w:pos="2970"/>
        </w:tabs>
        <w:ind w:left="900" w:hanging="900"/>
        <w:jc w:val="both"/>
        <w:rPr>
          <w:b/>
        </w:rPr>
      </w:pPr>
      <w:r w:rsidRPr="00491A29">
        <w:rPr>
          <w:b/>
        </w:rPr>
        <w:t xml:space="preserve">The Company receives </w:t>
      </w:r>
      <w:r>
        <w:rPr>
          <w:b/>
        </w:rPr>
        <w:t>a Gated</w:t>
      </w:r>
      <w:r w:rsidRPr="00491A29">
        <w:rPr>
          <w:b/>
        </w:rPr>
        <w:t xml:space="preserve"> Application</w:t>
      </w:r>
      <w:r>
        <w:rPr>
          <w:b/>
        </w:rPr>
        <w:t xml:space="preserve"> from the User</w:t>
      </w:r>
    </w:p>
    <w:p w14:paraId="728F7754" w14:textId="77777777" w:rsidR="00B8791A" w:rsidRPr="00491A29" w:rsidRDefault="00B8791A" w:rsidP="00B8791A">
      <w:pPr>
        <w:pStyle w:val="Heading4"/>
        <w:tabs>
          <w:tab w:val="num" w:pos="900"/>
        </w:tabs>
        <w:ind w:left="900" w:hanging="900"/>
        <w:jc w:val="both"/>
      </w:pPr>
      <w:r w:rsidRPr="00491A29">
        <w:t>The Company will receive a completed Gate</w:t>
      </w:r>
      <w:r>
        <w:t>d</w:t>
      </w:r>
      <w:r w:rsidRPr="00491A29">
        <w:t xml:space="preserve"> Application for a new connection or Modification from an Applicant. </w:t>
      </w:r>
    </w:p>
    <w:p w14:paraId="04E1CA3B" w14:textId="77777777" w:rsidR="00B8791A" w:rsidRPr="00491A29" w:rsidRDefault="00B8791A" w:rsidP="00B8791A">
      <w:pPr>
        <w:pStyle w:val="Heading3"/>
        <w:tabs>
          <w:tab w:val="clear" w:pos="450"/>
          <w:tab w:val="num" w:pos="900"/>
          <w:tab w:val="num" w:pos="2970"/>
        </w:tabs>
        <w:ind w:left="900" w:hanging="900"/>
        <w:jc w:val="both"/>
        <w:rPr>
          <w:b/>
        </w:rPr>
      </w:pPr>
      <w:r w:rsidRPr="00491A29">
        <w:rPr>
          <w:b/>
        </w:rPr>
        <w:t>The Company checks the User Application</w:t>
      </w:r>
    </w:p>
    <w:p w14:paraId="6517DE85" w14:textId="77777777" w:rsidR="00B8791A" w:rsidRDefault="00B8791A" w:rsidP="00B8791A">
      <w:pPr>
        <w:pStyle w:val="Heading4"/>
        <w:tabs>
          <w:tab w:val="num" w:pos="900"/>
        </w:tabs>
        <w:ind w:left="900" w:hanging="900"/>
        <w:jc w:val="both"/>
      </w:pPr>
      <w:r w:rsidRPr="00221778">
        <w:t xml:space="preserve">The Company shall appoint The Company Lead Person. The Company Lead Person shall check that the User Application is completed correctly. </w:t>
      </w:r>
    </w:p>
    <w:p w14:paraId="5FC09125" w14:textId="77777777" w:rsidR="00B8791A" w:rsidRDefault="00B8791A" w:rsidP="00B8791A">
      <w:pPr>
        <w:pStyle w:val="Heading4"/>
        <w:tabs>
          <w:tab w:val="num" w:pos="900"/>
        </w:tabs>
        <w:ind w:left="900" w:hanging="900"/>
        <w:jc w:val="both"/>
      </w:pPr>
      <w:r>
        <w:t>The Company shall determine who is the Host TO, and (if any) the Affected TO(s) and Other Affected TO(s).</w:t>
      </w:r>
    </w:p>
    <w:p w14:paraId="798D29CE" w14:textId="77777777" w:rsidR="00B8791A" w:rsidRDefault="00B8791A" w:rsidP="00B8791A">
      <w:pPr>
        <w:pStyle w:val="Heading4"/>
        <w:tabs>
          <w:tab w:val="num" w:pos="900"/>
        </w:tabs>
        <w:ind w:left="900" w:hanging="900"/>
        <w:jc w:val="both"/>
      </w:pPr>
      <w:r w:rsidRPr="00491A29">
        <w:t xml:space="preserve">The Company shall utilise the information in the User Application to produce the relevant The Company Construction Application as set out in Appendix B1, in accordance with the appropriate Schedule 5 or 6 of the STC, for each of the Affected Parties. </w:t>
      </w:r>
    </w:p>
    <w:p w14:paraId="3789BD38" w14:textId="77777777" w:rsidR="00B8791A" w:rsidRDefault="00B8791A" w:rsidP="00B8791A">
      <w:pPr>
        <w:pStyle w:val="Heading4"/>
        <w:numPr>
          <w:ilvl w:val="0"/>
          <w:numId w:val="0"/>
        </w:numPr>
        <w:tabs>
          <w:tab w:val="num" w:pos="900"/>
        </w:tabs>
        <w:ind w:left="900"/>
        <w:jc w:val="both"/>
      </w:pPr>
      <w:r w:rsidRPr="00491A29">
        <w:t>Where the User Application is in the vicinity of a boundary between TOs, such that either TO might be either the Host TO or an Affected TO, The Company shall submit The Company Construction Application to each relevant TO in each capacity. For the avoidance of doubt, these mutually exclusive The Company Construction Applications shall continue to be referred to in this STCP 18-1 as The Company Construction Application.</w:t>
      </w:r>
    </w:p>
    <w:p w14:paraId="3A2CF113" w14:textId="77777777" w:rsidR="00B8791A" w:rsidRPr="008B1444" w:rsidRDefault="00B8791A" w:rsidP="00B8791A">
      <w:pPr>
        <w:pStyle w:val="Heading4"/>
        <w:tabs>
          <w:tab w:val="num" w:pos="900"/>
        </w:tabs>
        <w:ind w:left="900" w:hanging="900"/>
        <w:jc w:val="both"/>
      </w:pPr>
      <w:r>
        <w:t xml:space="preserve">Within 5 Business Days of receipt of the </w:t>
      </w:r>
      <w:r w:rsidRPr="008B1444">
        <w:t xml:space="preserve">User’s </w:t>
      </w:r>
      <w:r w:rsidRPr="00BF3D5C">
        <w:t>correctly</w:t>
      </w:r>
      <w:r w:rsidRPr="008B1444">
        <w:t xml:space="preserve"> </w:t>
      </w:r>
      <w:r w:rsidRPr="00BF3D5C">
        <w:t>completed</w:t>
      </w:r>
      <w:r w:rsidRPr="008B1444">
        <w:t xml:space="preserve"> Gate 2 Application, The Company shall send by email the relevant The Company </w:t>
      </w:r>
      <w:r w:rsidRPr="008B1444">
        <w:lastRenderedPageBreak/>
        <w:t>Construction Application(s) to the Host TO and (if any) Affected TO(s)</w:t>
      </w:r>
      <w:r>
        <w:t xml:space="preserve"> and Other Affected TO(s)</w:t>
      </w:r>
      <w:r w:rsidRPr="008B1444">
        <w:t xml:space="preserve">. </w:t>
      </w:r>
    </w:p>
    <w:p w14:paraId="692936AC" w14:textId="77777777" w:rsidR="00B8791A" w:rsidRDefault="00B8791A" w:rsidP="00B8791A">
      <w:pPr>
        <w:pStyle w:val="Heading4"/>
        <w:tabs>
          <w:tab w:val="num" w:pos="900"/>
        </w:tabs>
        <w:ind w:left="900" w:hanging="900"/>
        <w:jc w:val="both"/>
      </w:pPr>
      <w:r w:rsidRPr="008B1444">
        <w:t xml:space="preserve">Within 10 Business Days of receipt of the User’s </w:t>
      </w:r>
      <w:r w:rsidRPr="00BF3D5C">
        <w:t>correctly</w:t>
      </w:r>
      <w:r w:rsidRPr="008B1444">
        <w:t xml:space="preserve"> </w:t>
      </w:r>
      <w:r w:rsidRPr="00BF3D5C">
        <w:t>completed</w:t>
      </w:r>
      <w:r>
        <w:t xml:space="preserve"> Gate 1 Application, where Reservation is to be applied by The Company, The Company shall send by email the relevant The Company Construction Application(s) to the Host TO and (if any) Affected TOs and Other Affected TO(s).</w:t>
      </w:r>
    </w:p>
    <w:p w14:paraId="6D235D57" w14:textId="77777777" w:rsidR="00B8791A" w:rsidRPr="009F55A4" w:rsidRDefault="00B8791A" w:rsidP="00B8791A"/>
    <w:p w14:paraId="00C0D24A" w14:textId="77777777" w:rsidR="00B8791A" w:rsidRPr="00491A29" w:rsidRDefault="00B8791A" w:rsidP="00B8791A">
      <w:pPr>
        <w:pStyle w:val="Heading3"/>
        <w:tabs>
          <w:tab w:val="clear" w:pos="450"/>
          <w:tab w:val="num" w:pos="900"/>
          <w:tab w:val="num" w:pos="2970"/>
        </w:tabs>
        <w:ind w:left="900" w:hanging="900"/>
        <w:jc w:val="both"/>
        <w:rPr>
          <w:b/>
        </w:rPr>
      </w:pPr>
      <w:bookmarkStart w:id="25" w:name="_Ref183211677"/>
      <w:r w:rsidRPr="00491A29">
        <w:rPr>
          <w:b/>
        </w:rPr>
        <w:t>The Company shall be informed as to whether The Company Construction Application is technically effective or not</w:t>
      </w:r>
      <w:bookmarkEnd w:id="25"/>
    </w:p>
    <w:p w14:paraId="005001C8" w14:textId="77777777" w:rsidR="00B8791A" w:rsidRPr="00491A29" w:rsidRDefault="00B8791A" w:rsidP="00B8791A">
      <w:pPr>
        <w:pStyle w:val="Heading4"/>
        <w:tabs>
          <w:tab w:val="num" w:pos="900"/>
        </w:tabs>
        <w:ind w:left="900" w:hanging="900"/>
        <w:jc w:val="both"/>
      </w:pPr>
      <w:r w:rsidRPr="00491A29">
        <w:t xml:space="preserve">A technically non-effective User Application is one where all </w:t>
      </w:r>
      <w:r>
        <w:t xml:space="preserve">required </w:t>
      </w:r>
      <w:r w:rsidRPr="00491A29">
        <w:t>technical data has not been received.</w:t>
      </w:r>
    </w:p>
    <w:p w14:paraId="1860FF2C" w14:textId="77777777" w:rsidR="00B8791A" w:rsidRPr="00491A29" w:rsidRDefault="00B8791A" w:rsidP="00B8791A">
      <w:pPr>
        <w:pStyle w:val="Heading4"/>
        <w:tabs>
          <w:tab w:val="num" w:pos="900"/>
        </w:tabs>
        <w:ind w:left="900" w:hanging="900"/>
        <w:jc w:val="both"/>
      </w:pPr>
      <w:r w:rsidRPr="00491A29">
        <w:t xml:space="preserve">Within 5 Business Days of receipt of The Company Construction Application, the Host TO and Affected TO(s) shall notify The Company by email, as to whether The Company Construction Application is technically effective or not. Where The Company Construction Application </w:t>
      </w:r>
      <w:proofErr w:type="gramStart"/>
      <w:r w:rsidRPr="00491A29">
        <w:t>is considered to be</w:t>
      </w:r>
      <w:proofErr w:type="gramEnd"/>
      <w:r w:rsidRPr="00491A29">
        <w:t xml:space="preserve"> technically non-effective, then the Host TO and Affected TO(s) (as appropriate), shall e-mail to The Company with detailed reasons as to why it considers it incomplete or unclear in a material respect and the amendments it considers are required to make it technically effective.</w:t>
      </w:r>
    </w:p>
    <w:p w14:paraId="5C29EBB9" w14:textId="77777777" w:rsidR="00B8791A" w:rsidRPr="00491A29" w:rsidRDefault="00B8791A" w:rsidP="00B8791A">
      <w:pPr>
        <w:pStyle w:val="Heading3"/>
        <w:tabs>
          <w:tab w:val="clear" w:pos="450"/>
          <w:tab w:val="num" w:pos="900"/>
          <w:tab w:val="num" w:pos="2970"/>
        </w:tabs>
        <w:ind w:left="900" w:hanging="900"/>
        <w:jc w:val="both"/>
        <w:rPr>
          <w:b/>
        </w:rPr>
      </w:pPr>
      <w:r w:rsidRPr="00491A29">
        <w:rPr>
          <w:b/>
        </w:rPr>
        <w:t>Resolve technical non-effectiveness</w:t>
      </w:r>
    </w:p>
    <w:p w14:paraId="4F44F724" w14:textId="77777777" w:rsidR="00B8791A" w:rsidRPr="008B1444" w:rsidRDefault="00B8791A" w:rsidP="00B8791A">
      <w:pPr>
        <w:pStyle w:val="Heading4"/>
        <w:tabs>
          <w:tab w:val="num" w:pos="900"/>
        </w:tabs>
        <w:ind w:left="900" w:hanging="900"/>
        <w:jc w:val="both"/>
      </w:pPr>
      <w:r w:rsidRPr="008B1444">
        <w:t xml:space="preserve">Where The Company Construction Application is technically non-effective </w:t>
      </w:r>
      <w:proofErr w:type="gramStart"/>
      <w:r w:rsidRPr="008B1444">
        <w:t>as a consequence of</w:t>
      </w:r>
      <w:proofErr w:type="gramEnd"/>
      <w:r w:rsidRPr="008B1444">
        <w:t xml:space="preserve"> the User Application being technically non-effective, the Host TO and Affected TO(s) (as appropriate) shall use reasonable endeavours to liaise </w:t>
      </w:r>
      <w:r>
        <w:t xml:space="preserve">with </w:t>
      </w:r>
      <w:r w:rsidRPr="008B1444">
        <w:t xml:space="preserve">and assist The Company to resolve these elements of the technically non-effectiveness. </w:t>
      </w:r>
      <w:proofErr w:type="gramStart"/>
      <w:r w:rsidRPr="008B1444">
        <w:t>In order to</w:t>
      </w:r>
      <w:proofErr w:type="gramEnd"/>
      <w:r w:rsidRPr="008B1444">
        <w:t xml:space="preserve"> achieve this, The Company may request the TO </w:t>
      </w:r>
      <w:proofErr w:type="spellStart"/>
      <w:r w:rsidRPr="008B1444">
        <w:t>to</w:t>
      </w:r>
      <w:proofErr w:type="spellEnd"/>
      <w:r w:rsidRPr="008B1444">
        <w:t xml:space="preserve"> resolve the technical non-effectiveness with the Applicant directly. The Company shall provide the necessary information to facilitate direct communication between the Applicant and Host TO and Affected TO(s) (as appropriate).</w:t>
      </w:r>
    </w:p>
    <w:p w14:paraId="23C9FF3D" w14:textId="77777777" w:rsidR="00B8791A" w:rsidRPr="00491A29" w:rsidRDefault="00B8791A" w:rsidP="00B8791A">
      <w:pPr>
        <w:pStyle w:val="Heading4"/>
        <w:tabs>
          <w:tab w:val="num" w:pos="900"/>
        </w:tabs>
        <w:ind w:left="900" w:hanging="900"/>
        <w:jc w:val="both"/>
      </w:pPr>
      <w:r w:rsidRPr="00491A29">
        <w:t xml:space="preserve">If the Applicant cannot submit the data (e.g. because data is not available for new technology) then The Company </w:t>
      </w:r>
      <w:r>
        <w:t xml:space="preserve">and Affected Parties </w:t>
      </w:r>
      <w:r w:rsidRPr="00491A29">
        <w:t xml:space="preserve">shall assess and </w:t>
      </w:r>
      <w:r>
        <w:t>agree</w:t>
      </w:r>
      <w:r w:rsidRPr="00491A29">
        <w:t xml:space="preserve"> whether </w:t>
      </w:r>
      <w:r>
        <w:t>to</w:t>
      </w:r>
      <w:r w:rsidRPr="00491A29">
        <w:t xml:space="preserve"> progress the application or not and note/agree any assumptions made. If The Company Construction Application is to continue then alternative data may be requested from the Applicant.</w:t>
      </w:r>
    </w:p>
    <w:p w14:paraId="175194DD" w14:textId="144A5AE1" w:rsidR="00B8791A" w:rsidRPr="00491A29" w:rsidRDefault="00B8791A" w:rsidP="00B8791A">
      <w:pPr>
        <w:pStyle w:val="Heading4"/>
        <w:tabs>
          <w:tab w:val="num" w:pos="900"/>
        </w:tabs>
        <w:ind w:left="900" w:hanging="900"/>
        <w:jc w:val="both"/>
      </w:pPr>
      <w:r w:rsidRPr="00491A29">
        <w:t>If The Company Construction Application cannot progress without the missing</w:t>
      </w:r>
      <w:r>
        <w:t>/additional/correct</w:t>
      </w:r>
      <w:r w:rsidRPr="00491A29">
        <w:t xml:space="preserve"> technical </w:t>
      </w:r>
      <w:proofErr w:type="gramStart"/>
      <w:r w:rsidRPr="00491A29">
        <w:t>data</w:t>
      </w:r>
      <w:proofErr w:type="gramEnd"/>
      <w:r w:rsidRPr="00491A29">
        <w:t xml:space="preserve"> then The Company Construction Application will be put on hold as ineffective. If and when the missing</w:t>
      </w:r>
      <w:r>
        <w:t>/additional/correct</w:t>
      </w:r>
      <w:r w:rsidRPr="00491A29">
        <w:t xml:space="preserve"> technical data is supplied to The Company then the process will recommence from step </w:t>
      </w:r>
      <w:r w:rsidRPr="00491A29">
        <w:fldChar w:fldCharType="begin"/>
      </w:r>
      <w:r w:rsidRPr="00491A29">
        <w:instrText xml:space="preserve"> REF _Ref183211217 \r \h </w:instrText>
      </w:r>
      <w:r>
        <w:instrText xml:space="preserve"> \* MERGEFORMAT </w:instrText>
      </w:r>
      <w:r w:rsidRPr="00491A29">
        <w:fldChar w:fldCharType="separate"/>
      </w:r>
      <w:r w:rsidR="00B6161B">
        <w:t>3.4.7</w:t>
      </w:r>
      <w:r w:rsidRPr="00491A29">
        <w:fldChar w:fldCharType="end"/>
      </w:r>
      <w:r w:rsidRPr="00491A29">
        <w:t xml:space="preserve"> subject to the requirements of </w:t>
      </w:r>
      <w:r w:rsidRPr="00491A29">
        <w:fldChar w:fldCharType="begin"/>
      </w:r>
      <w:r w:rsidRPr="00491A29">
        <w:instrText xml:space="preserve"> REF _Ref184241285 \r \h </w:instrText>
      </w:r>
      <w:r>
        <w:instrText xml:space="preserve"> \* MERGEFORMAT </w:instrText>
      </w:r>
      <w:r w:rsidRPr="00491A29">
        <w:fldChar w:fldCharType="separate"/>
      </w:r>
      <w:r w:rsidR="00B6161B">
        <w:t>3.4.1</w:t>
      </w:r>
      <w:r w:rsidRPr="00491A29">
        <w:fldChar w:fldCharType="end"/>
      </w:r>
      <w:r w:rsidRPr="00491A29">
        <w:t>.</w:t>
      </w:r>
    </w:p>
    <w:p w14:paraId="2FC8A3A0" w14:textId="77777777" w:rsidR="00B8791A" w:rsidRPr="00491A29" w:rsidRDefault="00B8791A" w:rsidP="00B8791A">
      <w:pPr>
        <w:pStyle w:val="Heading3"/>
        <w:tabs>
          <w:tab w:val="clear" w:pos="450"/>
          <w:tab w:val="num" w:pos="900"/>
          <w:tab w:val="num" w:pos="2970"/>
        </w:tabs>
        <w:ind w:left="900" w:hanging="900"/>
        <w:jc w:val="both"/>
        <w:rPr>
          <w:b/>
        </w:rPr>
      </w:pPr>
      <w:bookmarkStart w:id="26" w:name="_Ref183211217"/>
      <w:r w:rsidRPr="00491A29">
        <w:rPr>
          <w:b/>
        </w:rPr>
        <w:t>The Company is informed that The Company Construction Application is now technically effective</w:t>
      </w:r>
      <w:bookmarkEnd w:id="26"/>
    </w:p>
    <w:p w14:paraId="3F39F396" w14:textId="77777777" w:rsidR="00B8791A" w:rsidRPr="00491A29" w:rsidRDefault="00B8791A" w:rsidP="00B8791A">
      <w:pPr>
        <w:pStyle w:val="Heading4"/>
        <w:tabs>
          <w:tab w:val="num" w:pos="900"/>
        </w:tabs>
        <w:ind w:left="900" w:hanging="900"/>
        <w:jc w:val="both"/>
      </w:pPr>
      <w:r w:rsidRPr="00491A29">
        <w:t>Within 5 Business Days of receipt of the missing/additional</w:t>
      </w:r>
      <w:r>
        <w:t>/correct</w:t>
      </w:r>
      <w:r w:rsidRPr="00491A29">
        <w:t xml:space="preserve"> data from the Applicant, The Company shall circulate the data to the Host TO and Affected TO(s) (as appropriate).</w:t>
      </w:r>
    </w:p>
    <w:p w14:paraId="2D429FC1" w14:textId="0FF17D3F" w:rsidR="00B8791A" w:rsidRPr="00491A29" w:rsidRDefault="00B8791A" w:rsidP="00B8791A">
      <w:pPr>
        <w:pStyle w:val="Heading4"/>
        <w:tabs>
          <w:tab w:val="num" w:pos="900"/>
        </w:tabs>
        <w:ind w:left="900" w:hanging="900"/>
        <w:jc w:val="both"/>
      </w:pPr>
      <w:r w:rsidRPr="00491A29">
        <w:t xml:space="preserve">Within 5 Business Days of receipt of the missing/additional data, the Host TO and Affected TO(s) (as appropriate) shall confirm to The Company by email whether </w:t>
      </w:r>
      <w:proofErr w:type="gramStart"/>
      <w:r w:rsidRPr="00491A29">
        <w:t>their</w:t>
      </w:r>
      <w:proofErr w:type="gramEnd"/>
      <w:r w:rsidRPr="00491A29">
        <w:t xml:space="preserve"> The Company Construction Application is now technically effective. If The Company </w:t>
      </w:r>
      <w:r w:rsidRPr="00491A29">
        <w:lastRenderedPageBreak/>
        <w:t xml:space="preserve">Construction Application is still not technically effective, then the process returns to step </w:t>
      </w:r>
      <w:r w:rsidRPr="00491A29">
        <w:fldChar w:fldCharType="begin"/>
      </w:r>
      <w:r w:rsidRPr="00491A29">
        <w:instrText xml:space="preserve"> REF _Ref183211677 \r \h </w:instrText>
      </w:r>
      <w:r>
        <w:instrText xml:space="preserve"> \* MERGEFORMAT </w:instrText>
      </w:r>
      <w:r w:rsidRPr="00491A29">
        <w:fldChar w:fldCharType="separate"/>
      </w:r>
      <w:r w:rsidR="00B6161B">
        <w:t>3.4.5</w:t>
      </w:r>
      <w:r w:rsidRPr="00491A29">
        <w:fldChar w:fldCharType="end"/>
      </w:r>
      <w:r w:rsidRPr="00491A29">
        <w:t xml:space="preserve">, otherwise it will proceed to step </w:t>
      </w:r>
      <w:r w:rsidRPr="00491A29">
        <w:fldChar w:fldCharType="begin"/>
      </w:r>
      <w:r w:rsidRPr="00491A29">
        <w:instrText xml:space="preserve"> REF _Ref184242073 \r \h </w:instrText>
      </w:r>
      <w:r>
        <w:instrText xml:space="preserve"> \* MERGEFORMAT </w:instrText>
      </w:r>
      <w:r w:rsidRPr="00491A29">
        <w:fldChar w:fldCharType="separate"/>
      </w:r>
      <w:r w:rsidR="00B6161B">
        <w:t>3.4.8</w:t>
      </w:r>
      <w:r w:rsidRPr="00491A29">
        <w:fldChar w:fldCharType="end"/>
      </w:r>
      <w:r w:rsidRPr="00491A29">
        <w:t>.</w:t>
      </w:r>
    </w:p>
    <w:p w14:paraId="6FF775EB" w14:textId="77777777" w:rsidR="00B8791A" w:rsidRPr="00491A29" w:rsidRDefault="00B8791A" w:rsidP="00B8791A">
      <w:pPr>
        <w:pStyle w:val="Heading3"/>
        <w:tabs>
          <w:tab w:val="clear" w:pos="450"/>
          <w:tab w:val="num" w:pos="900"/>
          <w:tab w:val="num" w:pos="2970"/>
        </w:tabs>
        <w:ind w:left="900" w:hanging="900"/>
        <w:jc w:val="both"/>
        <w:rPr>
          <w:b/>
        </w:rPr>
      </w:pPr>
      <w:bookmarkStart w:id="27" w:name="_Ref184242073"/>
      <w:r w:rsidRPr="00491A29">
        <w:rPr>
          <w:b/>
        </w:rPr>
        <w:t xml:space="preserve">The Company confirms </w:t>
      </w:r>
      <w:r w:rsidRPr="1655E958">
        <w:rPr>
          <w:b/>
          <w:bCs/>
        </w:rPr>
        <w:t xml:space="preserve">whether </w:t>
      </w:r>
      <w:r w:rsidRPr="00491A29">
        <w:rPr>
          <w:b/>
        </w:rPr>
        <w:t xml:space="preserve">the </w:t>
      </w:r>
      <w:r w:rsidRPr="1655E958">
        <w:rPr>
          <w:b/>
          <w:bCs/>
        </w:rPr>
        <w:t>User A</w:t>
      </w:r>
      <w:r w:rsidRPr="00491A29">
        <w:rPr>
          <w:b/>
        </w:rPr>
        <w:t xml:space="preserve">pplication is </w:t>
      </w:r>
      <w:bookmarkEnd w:id="27"/>
      <w:r w:rsidRPr="1655E958">
        <w:rPr>
          <w:b/>
          <w:bCs/>
        </w:rPr>
        <w:t>Competent</w:t>
      </w:r>
      <w:r w:rsidRPr="1655E958">
        <w:rPr>
          <w:rStyle w:val="FootnoteReference"/>
          <w:b/>
          <w:bCs/>
        </w:rPr>
        <w:footnoteReference w:id="2"/>
      </w:r>
    </w:p>
    <w:p w14:paraId="0373AB2A" w14:textId="77777777" w:rsidR="00B8791A" w:rsidRPr="00BE43C4" w:rsidRDefault="00B8791A" w:rsidP="00B8791A">
      <w:pPr>
        <w:pStyle w:val="Heading4"/>
        <w:tabs>
          <w:tab w:val="num" w:pos="900"/>
        </w:tabs>
        <w:ind w:left="900" w:hanging="900"/>
        <w:jc w:val="both"/>
      </w:pPr>
      <w:r w:rsidRPr="00491A29">
        <w:t xml:space="preserve">The Company shall notify Affected Parties </w:t>
      </w:r>
      <w:r>
        <w:t>whether</w:t>
      </w:r>
      <w:r w:rsidRPr="00491A29">
        <w:t xml:space="preserve"> the </w:t>
      </w:r>
      <w:r>
        <w:t>User A</w:t>
      </w:r>
      <w:r w:rsidRPr="00491A29">
        <w:t xml:space="preserve">pplication is </w:t>
      </w:r>
      <w:r>
        <w:t>Competent</w:t>
      </w:r>
      <w:r w:rsidRPr="00491A29">
        <w:t xml:space="preserve"> no later than 1 Business Day before the Gated Design Process commences</w:t>
      </w:r>
      <w:r>
        <w:t>.</w:t>
      </w:r>
    </w:p>
    <w:p w14:paraId="077A283A" w14:textId="77777777" w:rsidR="00B8791A" w:rsidRPr="000B61BC" w:rsidRDefault="00B8791A" w:rsidP="00B8791A">
      <w:pPr>
        <w:pStyle w:val="Heading3"/>
        <w:tabs>
          <w:tab w:val="clear" w:pos="450"/>
          <w:tab w:val="num" w:pos="900"/>
        </w:tabs>
        <w:ind w:left="900" w:hanging="900"/>
        <w:jc w:val="both"/>
        <w:rPr>
          <w:b/>
        </w:rPr>
      </w:pPr>
      <w:r w:rsidRPr="000B61BC">
        <w:rPr>
          <w:b/>
        </w:rPr>
        <w:t>Construction Planning Assumptions</w:t>
      </w:r>
    </w:p>
    <w:p w14:paraId="7465F4DC" w14:textId="77777777" w:rsidR="00B8791A" w:rsidRPr="000B61BC" w:rsidRDefault="00B8791A" w:rsidP="00B8791A">
      <w:pPr>
        <w:pStyle w:val="Heading4"/>
        <w:tabs>
          <w:tab w:val="num" w:pos="851"/>
        </w:tabs>
        <w:ind w:left="851" w:hanging="851"/>
        <w:jc w:val="both"/>
      </w:pPr>
      <w:r w:rsidRPr="000B61BC">
        <w:t xml:space="preserve">The Host TO and/or Affected TO(s) will base </w:t>
      </w:r>
      <w:proofErr w:type="gramStart"/>
      <w:r w:rsidRPr="000B61BC">
        <w:t>their</w:t>
      </w:r>
      <w:proofErr w:type="gramEnd"/>
      <w:r w:rsidRPr="000B61BC">
        <w:t xml:space="preserve"> TO Construction Offer on the Construction Planning Assumptions provided by The Company.</w:t>
      </w:r>
    </w:p>
    <w:p w14:paraId="066F9A2E" w14:textId="77777777" w:rsidR="00B8791A" w:rsidRPr="000B61BC" w:rsidRDefault="00B8791A" w:rsidP="00B8791A">
      <w:pPr>
        <w:pStyle w:val="Heading4"/>
        <w:tabs>
          <w:tab w:val="num" w:pos="851"/>
        </w:tabs>
        <w:ind w:left="851" w:hanging="851"/>
        <w:jc w:val="both"/>
      </w:pPr>
      <w:r w:rsidRPr="000B61BC">
        <w:t xml:space="preserve">The timing for the provision of Construction Planning Assumptions shall be </w:t>
      </w:r>
      <w:r>
        <w:t>confirmed no later than the publication of</w:t>
      </w:r>
      <w:r w:rsidRPr="000B61BC">
        <w:t xml:space="preserve"> the Gated Timetable. </w:t>
      </w:r>
    </w:p>
    <w:p w14:paraId="027A8CBD" w14:textId="77777777" w:rsidR="00B8791A" w:rsidRPr="000B61BC" w:rsidRDefault="00B8791A" w:rsidP="00B8791A">
      <w:pPr>
        <w:pStyle w:val="Heading4"/>
        <w:tabs>
          <w:tab w:val="num" w:pos="851"/>
        </w:tabs>
        <w:ind w:left="851" w:hanging="851"/>
        <w:jc w:val="both"/>
      </w:pPr>
      <w:r w:rsidRPr="000B61BC">
        <w:t>The TO Construction Offer provided by The Host TO and/or Affected TO(s) will reference the Construction Planning Assumption that such TO Construction Offer has been based on.</w:t>
      </w:r>
    </w:p>
    <w:p w14:paraId="3275E0B7" w14:textId="77777777" w:rsidR="00B8791A" w:rsidRPr="00EE6B99" w:rsidRDefault="00B8791A" w:rsidP="00B8791A">
      <w:pPr>
        <w:pStyle w:val="Heading3"/>
        <w:tabs>
          <w:tab w:val="clear" w:pos="450"/>
          <w:tab w:val="num" w:pos="900"/>
          <w:tab w:val="num" w:pos="2970"/>
        </w:tabs>
        <w:ind w:left="900" w:hanging="900"/>
        <w:jc w:val="both"/>
        <w:rPr>
          <w:b/>
        </w:rPr>
      </w:pPr>
      <w:r w:rsidRPr="00EE6B99">
        <w:rPr>
          <w:b/>
        </w:rPr>
        <w:t>Affected Parties confirm their intention to submit a TO Construction Offer</w:t>
      </w:r>
    </w:p>
    <w:p w14:paraId="6F3A8CD8" w14:textId="1BCD8E6A" w:rsidR="00B8791A" w:rsidRPr="00491A29" w:rsidRDefault="00B8791A" w:rsidP="00B8791A">
      <w:pPr>
        <w:pStyle w:val="Heading4"/>
        <w:tabs>
          <w:tab w:val="num" w:pos="900"/>
        </w:tabs>
        <w:ind w:left="900" w:hanging="900"/>
        <w:jc w:val="both"/>
      </w:pPr>
      <w:r w:rsidRPr="00BD4725">
        <w:t xml:space="preserve">Where an Affected Party </w:t>
      </w:r>
      <w:r w:rsidRPr="00491A29">
        <w:t>notifies The Company that it will not be submitting a TO Construction Offer</w:t>
      </w:r>
      <w:r>
        <w:t xml:space="preserve"> in relation to a Competent application</w:t>
      </w:r>
      <w:r w:rsidRPr="00491A29">
        <w:t xml:space="preserve"> it shall at the same time also notify The Company of any technical design or operational criteria which that Party intends, in planning and developing its Transmission System, to assume will apply to User Equipment at the Relevant Connection Site. That Party shall then follow this procedure from </w:t>
      </w:r>
      <w:r w:rsidRPr="00491A29">
        <w:fldChar w:fldCharType="begin"/>
      </w:r>
      <w:r w:rsidRPr="00491A29">
        <w:instrText xml:space="preserve"> REF _Ref184244342 \r \h  \* MERGEFORMAT </w:instrText>
      </w:r>
      <w:r w:rsidRPr="00491A29">
        <w:fldChar w:fldCharType="separate"/>
      </w:r>
      <w:r w:rsidR="00B6161B">
        <w:t>3.4.20</w:t>
      </w:r>
      <w:r w:rsidRPr="00491A29">
        <w:fldChar w:fldCharType="end"/>
      </w:r>
      <w:r w:rsidRPr="00491A29">
        <w:t>.</w:t>
      </w:r>
    </w:p>
    <w:p w14:paraId="343A2C70" w14:textId="77777777" w:rsidR="00B8791A" w:rsidRPr="00491A29" w:rsidRDefault="00B8791A" w:rsidP="00B8791A">
      <w:pPr>
        <w:pStyle w:val="Heading4"/>
        <w:tabs>
          <w:tab w:val="num" w:pos="900"/>
        </w:tabs>
        <w:ind w:left="900" w:hanging="900"/>
        <w:jc w:val="both"/>
      </w:pPr>
      <w:r w:rsidRPr="00491A29">
        <w:t>Where an Affected Party will be submitting a TO Construction Offer then it shall continue to follow this procedure.</w:t>
      </w:r>
    </w:p>
    <w:p w14:paraId="36C782CE" w14:textId="77777777" w:rsidR="00B8791A" w:rsidRPr="00491A29" w:rsidRDefault="00B8791A" w:rsidP="00B8791A">
      <w:pPr>
        <w:pStyle w:val="Heading4"/>
        <w:tabs>
          <w:tab w:val="num" w:pos="900"/>
        </w:tabs>
        <w:ind w:left="900" w:hanging="900"/>
        <w:jc w:val="both"/>
      </w:pPr>
      <w:r w:rsidRPr="00491A29">
        <w:t>Each TO Construction Offer shall be prepared in accordance with the Connections Network Design Methodology</w:t>
      </w:r>
      <w:r>
        <w:t xml:space="preserve"> (CNDM)</w:t>
      </w:r>
      <w:r w:rsidRPr="00491A29">
        <w:t>.</w:t>
      </w:r>
    </w:p>
    <w:p w14:paraId="1EF1E291" w14:textId="77777777" w:rsidR="00B8791A" w:rsidRPr="00491A29" w:rsidRDefault="00B8791A" w:rsidP="00B8791A">
      <w:pPr>
        <w:pStyle w:val="Heading3"/>
        <w:tabs>
          <w:tab w:val="clear" w:pos="450"/>
          <w:tab w:val="num" w:pos="900"/>
          <w:tab w:val="num" w:pos="2970"/>
        </w:tabs>
        <w:ind w:left="900" w:hanging="900"/>
        <w:jc w:val="both"/>
        <w:rPr>
          <w:b/>
        </w:rPr>
      </w:pPr>
      <w:r w:rsidRPr="00491A29">
        <w:rPr>
          <w:b/>
        </w:rPr>
        <w:t>The Company and Affected Parties create NETS models</w:t>
      </w:r>
    </w:p>
    <w:p w14:paraId="408DA453" w14:textId="77777777" w:rsidR="00B8791A" w:rsidRPr="00491A29" w:rsidRDefault="00B8791A" w:rsidP="00B8791A">
      <w:pPr>
        <w:pStyle w:val="Heading4"/>
        <w:tabs>
          <w:tab w:val="num" w:pos="900"/>
        </w:tabs>
        <w:ind w:left="900" w:hanging="900"/>
        <w:jc w:val="both"/>
      </w:pPr>
      <w:r w:rsidRPr="00491A29">
        <w:t>The Company and the Affected Parties shall, where required for an application</w:t>
      </w:r>
      <w:r>
        <w:t>,</w:t>
      </w:r>
      <w:r w:rsidRPr="00491A29">
        <w:t xml:space="preserve"> each take the Construction Planning Assumptions provided by The Company together with the relevant network models and create a series of consistent NETS models in accordance with STCP22-1 Production of Models for NETS System Planning.</w:t>
      </w:r>
    </w:p>
    <w:p w14:paraId="14E5E137" w14:textId="77777777" w:rsidR="00B8791A" w:rsidRPr="00491A29" w:rsidRDefault="00B8791A" w:rsidP="00B8791A">
      <w:pPr>
        <w:pStyle w:val="Heading3"/>
        <w:tabs>
          <w:tab w:val="clear" w:pos="450"/>
          <w:tab w:val="num" w:pos="900"/>
          <w:tab w:val="num" w:pos="2970"/>
        </w:tabs>
        <w:ind w:left="900" w:hanging="900"/>
        <w:jc w:val="both"/>
        <w:rPr>
          <w:b/>
        </w:rPr>
      </w:pPr>
      <w:r w:rsidRPr="00491A29">
        <w:rPr>
          <w:b/>
        </w:rPr>
        <w:t>Affected Parties assess the impact of The Company Construction Application</w:t>
      </w:r>
    </w:p>
    <w:p w14:paraId="51FDC562" w14:textId="77777777" w:rsidR="00B8791A" w:rsidRPr="00491A29" w:rsidRDefault="00B8791A" w:rsidP="00B8791A">
      <w:pPr>
        <w:pStyle w:val="Heading4"/>
        <w:tabs>
          <w:tab w:val="num" w:pos="900"/>
        </w:tabs>
        <w:ind w:left="900" w:hanging="900"/>
        <w:jc w:val="both"/>
      </w:pPr>
      <w:r w:rsidRPr="00491A29">
        <w:t>The Affected Parties shall assess the impact of The Company Construction Application on their respective networks.</w:t>
      </w:r>
    </w:p>
    <w:p w14:paraId="0F8A289B" w14:textId="77777777" w:rsidR="00B8791A" w:rsidRPr="00491A29" w:rsidRDefault="00B8791A" w:rsidP="00B8791A">
      <w:pPr>
        <w:pStyle w:val="Heading4"/>
        <w:tabs>
          <w:tab w:val="num" w:pos="900"/>
        </w:tabs>
        <w:ind w:left="900" w:hanging="900"/>
        <w:jc w:val="both"/>
      </w:pPr>
      <w:r w:rsidRPr="00491A29">
        <w:t>The Affected Parties shall discuss and agree Connection/infrastructure solutions as appropriate. The Company shall be included (as appropriate) in any discussions between the Affected Parties.</w:t>
      </w:r>
    </w:p>
    <w:p w14:paraId="42447A48" w14:textId="77777777" w:rsidR="00B8791A" w:rsidRPr="00491A29" w:rsidRDefault="00B8791A" w:rsidP="00B8791A">
      <w:pPr>
        <w:pStyle w:val="Heading4"/>
        <w:tabs>
          <w:tab w:val="num" w:pos="900"/>
        </w:tabs>
        <w:ind w:left="900" w:hanging="900"/>
        <w:jc w:val="both"/>
      </w:pPr>
      <w:r w:rsidRPr="00491A29">
        <w:t>The Affected Parties shall liaise with The Company to co-ordinate indicative Outages, in accordance with STCP 11-1 Outage Planning.</w:t>
      </w:r>
    </w:p>
    <w:p w14:paraId="5813E9EE" w14:textId="77777777" w:rsidR="00B8791A" w:rsidRPr="00491A29" w:rsidRDefault="00B8791A" w:rsidP="00B8791A">
      <w:pPr>
        <w:pStyle w:val="Heading3"/>
        <w:tabs>
          <w:tab w:val="clear" w:pos="450"/>
          <w:tab w:val="num" w:pos="900"/>
          <w:tab w:val="num" w:pos="2970"/>
        </w:tabs>
        <w:ind w:left="900" w:hanging="900"/>
        <w:jc w:val="both"/>
        <w:rPr>
          <w:b/>
        </w:rPr>
      </w:pPr>
      <w:bookmarkStart w:id="29" w:name="_Ref183217297"/>
      <w:r w:rsidRPr="00491A29">
        <w:rPr>
          <w:b/>
        </w:rPr>
        <w:t xml:space="preserve">Preferred Connection option (and any alternatives) and infrastructure </w:t>
      </w:r>
      <w:proofErr w:type="gramStart"/>
      <w:r w:rsidRPr="00491A29">
        <w:rPr>
          <w:b/>
        </w:rPr>
        <w:t>works</w:t>
      </w:r>
      <w:proofErr w:type="gramEnd"/>
      <w:r w:rsidRPr="00491A29">
        <w:rPr>
          <w:b/>
        </w:rPr>
        <w:t xml:space="preserve"> submitted by the TO(s)</w:t>
      </w:r>
      <w:bookmarkEnd w:id="29"/>
    </w:p>
    <w:p w14:paraId="0F023E22" w14:textId="77777777" w:rsidR="00B8791A" w:rsidRPr="00491A29" w:rsidRDefault="00B8791A" w:rsidP="00B8791A">
      <w:pPr>
        <w:pStyle w:val="Heading4"/>
        <w:tabs>
          <w:tab w:val="num" w:pos="900"/>
        </w:tabs>
        <w:ind w:left="900" w:hanging="900"/>
        <w:jc w:val="both"/>
      </w:pPr>
      <w:r w:rsidRPr="00491A29">
        <w:t xml:space="preserve">Each Affected Party shall submit by email to The </w:t>
      </w:r>
      <w:proofErr w:type="gramStart"/>
      <w:r w:rsidRPr="00491A29">
        <w:t>Company,</w:t>
      </w:r>
      <w:proofErr w:type="gramEnd"/>
      <w:r w:rsidRPr="00491A29">
        <w:t xml:space="preserve"> their view of the best Connection option(s) and infrastructure works</w:t>
      </w:r>
      <w:r>
        <w:t xml:space="preserve">. For offshore projects this shall only be where and to the extent required </w:t>
      </w:r>
      <w:r w:rsidRPr="00491A29">
        <w:t xml:space="preserve"> </w:t>
      </w:r>
      <w:r>
        <w:t>(in the CION pro forma</w:t>
      </w:r>
      <w:r w:rsidRPr="00491A29">
        <w:t xml:space="preserve"> </w:t>
      </w:r>
      <w:r>
        <w:t xml:space="preserve">or such other form as agreed as references to CION proforma shall be construed accordingly)   with the approach agreed on a case-by-case between the parties for a ‘Regional Offshore </w:t>
      </w:r>
      <w:r>
        <w:lastRenderedPageBreak/>
        <w:t>Design’ and as and where required under the CNDM (and references to CION in the context of this Gated Application Process shall be read as references to the to ‘Regional Offshore Design’ as per the CNDM</w:t>
      </w:r>
      <w:r w:rsidRPr="00491A29">
        <w:t>). As outlined in Grid Code PC.A.7 The Company may request additional information that is reasonably required to represent the performance of the User’s plant and apparatus.</w:t>
      </w:r>
    </w:p>
    <w:p w14:paraId="64165CB1" w14:textId="77777777" w:rsidR="00B8791A" w:rsidRPr="00491A29" w:rsidRDefault="00B8791A" w:rsidP="00B8791A">
      <w:pPr>
        <w:pStyle w:val="Heading4"/>
        <w:tabs>
          <w:tab w:val="num" w:pos="900"/>
        </w:tabs>
        <w:ind w:left="900" w:hanging="900"/>
        <w:jc w:val="both"/>
      </w:pPr>
      <w:r w:rsidRPr="00491A29">
        <w:t xml:space="preserve">The preferred options and any alternative options are compiled </w:t>
      </w:r>
      <w:r>
        <w:t xml:space="preserve">by the Lead Person(s) </w:t>
      </w:r>
      <w:r w:rsidRPr="00491A29">
        <w:t>- this may be at a meeting to discuss the User Application and options.</w:t>
      </w:r>
    </w:p>
    <w:p w14:paraId="48EED0EF" w14:textId="77777777" w:rsidR="00B8791A" w:rsidRPr="00491A29" w:rsidRDefault="00B8791A" w:rsidP="00B8791A">
      <w:pPr>
        <w:pStyle w:val="Heading4"/>
        <w:tabs>
          <w:tab w:val="num" w:pos="900"/>
        </w:tabs>
        <w:ind w:left="900" w:hanging="900"/>
        <w:jc w:val="both"/>
      </w:pPr>
      <w:r w:rsidRPr="00491A29">
        <w:t>For offshore projects, following compilation of the preferred options and any alternative options, each Affected Party shall update the CION pro-forma where necessary and email The Company for offshore projects.</w:t>
      </w:r>
    </w:p>
    <w:p w14:paraId="0CD24A7A" w14:textId="77777777" w:rsidR="00B8791A" w:rsidRPr="00491A29" w:rsidRDefault="00B8791A" w:rsidP="00B8791A">
      <w:pPr>
        <w:pStyle w:val="Heading3"/>
        <w:tabs>
          <w:tab w:val="clear" w:pos="450"/>
          <w:tab w:val="num" w:pos="900"/>
          <w:tab w:val="num" w:pos="2970"/>
        </w:tabs>
        <w:ind w:left="900" w:hanging="900"/>
        <w:jc w:val="both"/>
        <w:rPr>
          <w:b/>
        </w:rPr>
      </w:pPr>
      <w:bookmarkStart w:id="30" w:name="_Ref183217313"/>
      <w:r w:rsidRPr="00491A29">
        <w:rPr>
          <w:b/>
        </w:rPr>
        <w:t>The Company carries out economic impact assessment (for connections offshore)</w:t>
      </w:r>
      <w:bookmarkEnd w:id="30"/>
    </w:p>
    <w:p w14:paraId="7A7FE223" w14:textId="77777777" w:rsidR="00B8791A" w:rsidRPr="00491A29" w:rsidRDefault="00B8791A" w:rsidP="00B8791A">
      <w:pPr>
        <w:pStyle w:val="Heading4"/>
        <w:tabs>
          <w:tab w:val="num" w:pos="900"/>
        </w:tabs>
        <w:ind w:left="900" w:hanging="900"/>
        <w:jc w:val="both"/>
      </w:pPr>
      <w:r w:rsidRPr="00491A29">
        <w:t>The Company shall carry out an economic impact assessment of the Connection, associated infrastructure (as provided by the Affected Parties), the construction Outage programme and ongoing operation of the National Electricity Transmission System. The output of the economic impact assessment carried out by The Company shall include:</w:t>
      </w:r>
    </w:p>
    <w:p w14:paraId="17136548" w14:textId="77777777" w:rsidR="00B8791A" w:rsidRPr="00491A29" w:rsidRDefault="00B8791A" w:rsidP="00B8791A">
      <w:pPr>
        <w:pStyle w:val="Heading4"/>
        <w:numPr>
          <w:ilvl w:val="0"/>
          <w:numId w:val="29"/>
        </w:numPr>
        <w:tabs>
          <w:tab w:val="clear" w:pos="1353"/>
          <w:tab w:val="num" w:pos="1400"/>
        </w:tabs>
        <w:ind w:left="1400" w:hanging="500"/>
        <w:jc w:val="both"/>
      </w:pPr>
      <w:r w:rsidRPr="00491A29">
        <w:t xml:space="preserve">the calculation of constraint costs during the construction phase, based on the Outage information provided in the Affected Parties initial investment </w:t>
      </w:r>
      <w:proofErr w:type="gramStart"/>
      <w:r w:rsidRPr="00491A29">
        <w:t>plans;</w:t>
      </w:r>
      <w:proofErr w:type="gramEnd"/>
    </w:p>
    <w:p w14:paraId="5E214BB4" w14:textId="77777777" w:rsidR="00B8791A" w:rsidRPr="00491A29" w:rsidRDefault="00B8791A" w:rsidP="00B8791A">
      <w:pPr>
        <w:pStyle w:val="Heading4"/>
        <w:numPr>
          <w:ilvl w:val="0"/>
          <w:numId w:val="29"/>
        </w:numPr>
        <w:tabs>
          <w:tab w:val="clear" w:pos="1353"/>
          <w:tab w:val="num" w:pos="1400"/>
        </w:tabs>
        <w:ind w:left="1400" w:hanging="500"/>
        <w:jc w:val="both"/>
      </w:pPr>
      <w:r w:rsidRPr="00491A29">
        <w:t>an estimate of enduring constraint costs, based on average circuit unavailability</w:t>
      </w:r>
      <w:r>
        <w:t>; and</w:t>
      </w:r>
    </w:p>
    <w:p w14:paraId="3E621C58" w14:textId="77777777" w:rsidR="00B8791A" w:rsidRPr="00491A29" w:rsidRDefault="00B8791A" w:rsidP="00B8791A">
      <w:pPr>
        <w:pStyle w:val="Heading4"/>
        <w:numPr>
          <w:ilvl w:val="0"/>
          <w:numId w:val="29"/>
        </w:numPr>
        <w:tabs>
          <w:tab w:val="clear" w:pos="1353"/>
          <w:tab w:val="num" w:pos="1400"/>
        </w:tabs>
        <w:ind w:left="1400" w:hanging="500"/>
        <w:jc w:val="both"/>
      </w:pPr>
      <w:r w:rsidRPr="00491A29">
        <w:t xml:space="preserve">a lifetime cost benefit analysis which </w:t>
      </w:r>
      <w:proofErr w:type="gramStart"/>
      <w:r w:rsidRPr="00491A29">
        <w:t>takes into account</w:t>
      </w:r>
      <w:proofErr w:type="gramEnd"/>
      <w:r w:rsidRPr="00491A29">
        <w:t xml:space="preserve"> both the capital cost of TO connection options as well as their associated operational costs</w:t>
      </w:r>
      <w:r>
        <w:t>.</w:t>
      </w:r>
    </w:p>
    <w:p w14:paraId="54E641A5" w14:textId="77777777" w:rsidR="00B8791A" w:rsidRPr="00DF2991" w:rsidRDefault="00B8791A" w:rsidP="00B8791A">
      <w:pPr>
        <w:spacing w:before="121" w:after="0" w:line="230" w:lineRule="exact"/>
        <w:ind w:right="144"/>
        <w:jc w:val="both"/>
        <w:textAlignment w:val="baseline"/>
        <w:rPr>
          <w:rFonts w:eastAsia="Arial"/>
          <w:color w:val="000000"/>
          <w:szCs w:val="22"/>
          <w:lang w:val="en-US"/>
        </w:rPr>
      </w:pPr>
    </w:p>
    <w:p w14:paraId="20714371" w14:textId="77777777" w:rsidR="00B8791A" w:rsidRPr="00491A29" w:rsidRDefault="00B8791A" w:rsidP="00B8791A">
      <w:pPr>
        <w:pStyle w:val="Heading4"/>
        <w:tabs>
          <w:tab w:val="num" w:pos="900"/>
        </w:tabs>
        <w:ind w:left="900" w:hanging="900"/>
        <w:jc w:val="both"/>
      </w:pPr>
      <w:r w:rsidRPr="00491A29">
        <w:t xml:space="preserve">The result of the economic impact assessment shall be recorded by The Company in the </w:t>
      </w:r>
      <w:r>
        <w:t>CION</w:t>
      </w:r>
      <w:r w:rsidRPr="00491A29">
        <w:t xml:space="preserve"> and will identify:</w:t>
      </w:r>
    </w:p>
    <w:p w14:paraId="3434FA21" w14:textId="77777777" w:rsidR="00B8791A" w:rsidRPr="00491A29" w:rsidRDefault="00B8791A" w:rsidP="00B8791A">
      <w:pPr>
        <w:pStyle w:val="Heading4"/>
        <w:numPr>
          <w:ilvl w:val="0"/>
          <w:numId w:val="29"/>
        </w:numPr>
        <w:tabs>
          <w:tab w:val="clear" w:pos="1353"/>
          <w:tab w:val="num" w:pos="1400"/>
        </w:tabs>
        <w:ind w:left="1400" w:hanging="500"/>
        <w:jc w:val="both"/>
      </w:pPr>
      <w:r w:rsidRPr="00491A29">
        <w:t>the most economic and efficient connection option and implicit connection works</w:t>
      </w:r>
      <w:r>
        <w:t>; and</w:t>
      </w:r>
    </w:p>
    <w:p w14:paraId="6F6C80AD" w14:textId="77777777" w:rsidR="00B8791A" w:rsidRPr="00491A29" w:rsidRDefault="00B8791A" w:rsidP="00B8791A">
      <w:pPr>
        <w:pStyle w:val="Heading4"/>
        <w:numPr>
          <w:ilvl w:val="0"/>
          <w:numId w:val="29"/>
        </w:numPr>
        <w:tabs>
          <w:tab w:val="clear" w:pos="1353"/>
          <w:tab w:val="num" w:pos="1400"/>
        </w:tabs>
        <w:ind w:left="1400" w:hanging="500"/>
        <w:jc w:val="both"/>
      </w:pPr>
      <w:r w:rsidRPr="00491A29">
        <w:t>associated risks and issues</w:t>
      </w:r>
      <w:r>
        <w:t>.</w:t>
      </w:r>
    </w:p>
    <w:p w14:paraId="309171FF" w14:textId="77777777" w:rsidR="00B8791A" w:rsidRPr="00DF2991" w:rsidRDefault="00B8791A" w:rsidP="00B8791A">
      <w:pPr>
        <w:spacing w:before="121" w:after="0" w:line="230" w:lineRule="exact"/>
        <w:ind w:right="144"/>
        <w:jc w:val="both"/>
        <w:textAlignment w:val="baseline"/>
        <w:rPr>
          <w:rFonts w:eastAsia="Arial"/>
          <w:color w:val="000000"/>
          <w:szCs w:val="22"/>
          <w:lang w:val="en-US"/>
        </w:rPr>
      </w:pPr>
    </w:p>
    <w:p w14:paraId="56CF14EF" w14:textId="77777777" w:rsidR="00B8791A" w:rsidRPr="00FC763B" w:rsidRDefault="00B8791A" w:rsidP="00B8791A">
      <w:pPr>
        <w:pStyle w:val="Heading4"/>
        <w:tabs>
          <w:tab w:val="num" w:pos="900"/>
        </w:tabs>
        <w:ind w:left="900" w:hanging="900"/>
        <w:jc w:val="both"/>
      </w:pPr>
      <w:r w:rsidRPr="00FC763B">
        <w:t>Where appropriate, the narrative on the results may suggest changes to Outage timing to minimise constraint costs whilst still achieving completion dates.</w:t>
      </w:r>
    </w:p>
    <w:p w14:paraId="6162F1BC" w14:textId="77777777" w:rsidR="00B8791A" w:rsidRPr="00FC763B" w:rsidRDefault="00B8791A" w:rsidP="00B8791A">
      <w:pPr>
        <w:pStyle w:val="Heading4"/>
        <w:tabs>
          <w:tab w:val="num" w:pos="900"/>
        </w:tabs>
        <w:ind w:left="900" w:hanging="900"/>
        <w:jc w:val="both"/>
      </w:pPr>
      <w:r w:rsidRPr="00FC763B">
        <w:t xml:space="preserve">The Company shall notify the Affected Parties by email, that the results of the economic impact assessment have been recorded in the </w:t>
      </w:r>
      <w:r>
        <w:t>CION</w:t>
      </w:r>
      <w:r w:rsidRPr="00FC763B">
        <w:t>.</w:t>
      </w:r>
    </w:p>
    <w:p w14:paraId="2BE09C21" w14:textId="77777777" w:rsidR="00B8791A" w:rsidRPr="00FC763B" w:rsidRDefault="00B8791A" w:rsidP="00B8791A">
      <w:pPr>
        <w:pStyle w:val="Heading3"/>
        <w:tabs>
          <w:tab w:val="clear" w:pos="450"/>
          <w:tab w:val="num" w:pos="900"/>
          <w:tab w:val="num" w:pos="2970"/>
        </w:tabs>
        <w:ind w:left="900" w:hanging="900"/>
        <w:jc w:val="both"/>
        <w:rPr>
          <w:b/>
        </w:rPr>
      </w:pPr>
      <w:r w:rsidRPr="00FC763B">
        <w:rPr>
          <w:b/>
        </w:rPr>
        <w:t>Re-evaluation of connection and infrastructure design proposals (for connections offshore)</w:t>
      </w:r>
    </w:p>
    <w:p w14:paraId="62D267DE" w14:textId="54CA8F19" w:rsidR="00B8791A" w:rsidRPr="00FC763B" w:rsidRDefault="00B8791A" w:rsidP="00B8791A">
      <w:pPr>
        <w:pStyle w:val="Heading4"/>
        <w:tabs>
          <w:tab w:val="num" w:pos="900"/>
        </w:tabs>
        <w:ind w:left="900" w:hanging="900"/>
        <w:jc w:val="both"/>
      </w:pPr>
      <w:r w:rsidRPr="00FC763B">
        <w:t xml:space="preserve">As a result of The Company’s economic impact assessment, an Affected Party may choose to re-evaluate its connection and infrastructure design proposals. In such a case the steps detailed in steps </w:t>
      </w:r>
      <w:r w:rsidRPr="00FC763B">
        <w:fldChar w:fldCharType="begin"/>
      </w:r>
      <w:r w:rsidRPr="00FC763B">
        <w:instrText xml:space="preserve"> REF _Ref183217297 \r \h  \* MERGEFORMAT </w:instrText>
      </w:r>
      <w:r w:rsidRPr="00FC763B">
        <w:fldChar w:fldCharType="separate"/>
      </w:r>
      <w:r w:rsidR="00B6161B">
        <w:t>3.4.13</w:t>
      </w:r>
      <w:r w:rsidRPr="00FC763B">
        <w:fldChar w:fldCharType="end"/>
      </w:r>
      <w:r w:rsidRPr="00FC763B">
        <w:t xml:space="preserve"> to </w:t>
      </w:r>
      <w:r w:rsidRPr="00FC763B">
        <w:fldChar w:fldCharType="begin"/>
      </w:r>
      <w:r w:rsidRPr="00FC763B">
        <w:instrText xml:space="preserve"> REF _Ref183217313 \r \h  \* MERGEFORMAT </w:instrText>
      </w:r>
      <w:r w:rsidRPr="00FC763B">
        <w:fldChar w:fldCharType="separate"/>
      </w:r>
      <w:r w:rsidR="00B6161B">
        <w:t>3.4.14</w:t>
      </w:r>
      <w:r w:rsidRPr="00FC763B">
        <w:fldChar w:fldCharType="end"/>
      </w:r>
      <w:r w:rsidRPr="00FC763B">
        <w:t xml:space="preserve"> inclusive will be repeated. This will involve the Affected Parties resubmitting their </w:t>
      </w:r>
      <w:r>
        <w:t>CION</w:t>
      </w:r>
      <w:r w:rsidRPr="00FC763B">
        <w:t>, for The Company to carry out an economic impact assessment.</w:t>
      </w:r>
    </w:p>
    <w:p w14:paraId="3CE78D3C" w14:textId="77777777" w:rsidR="00B8791A" w:rsidRPr="00FC763B" w:rsidRDefault="00B8791A" w:rsidP="00B8791A">
      <w:pPr>
        <w:pStyle w:val="Heading4"/>
        <w:tabs>
          <w:tab w:val="num" w:pos="900"/>
        </w:tabs>
        <w:ind w:left="900" w:hanging="900"/>
        <w:jc w:val="both"/>
      </w:pPr>
      <w:r w:rsidRPr="00FC763B">
        <w:t xml:space="preserve">The selected option shall be confirmed, and each Affected Party shall update its </w:t>
      </w:r>
      <w:r>
        <w:t>CION</w:t>
      </w:r>
      <w:r w:rsidRPr="00FC763B">
        <w:t xml:space="preserve"> Section.</w:t>
      </w:r>
    </w:p>
    <w:p w14:paraId="1A220B9E" w14:textId="77777777" w:rsidR="00B8791A" w:rsidRPr="00FC763B" w:rsidRDefault="00B8791A" w:rsidP="00B8791A">
      <w:pPr>
        <w:pStyle w:val="Heading4"/>
        <w:tabs>
          <w:tab w:val="num" w:pos="900"/>
        </w:tabs>
        <w:ind w:left="900" w:hanging="900"/>
        <w:jc w:val="both"/>
      </w:pPr>
      <w:r w:rsidRPr="00FC763B">
        <w:t>The non-preferred options for offshore projects shall be summarised within the CION pro forma with the reasons for their non-selection explained for audit and reference in the event of subsequent challenge.</w:t>
      </w:r>
    </w:p>
    <w:p w14:paraId="2724778E" w14:textId="77777777" w:rsidR="00B8791A" w:rsidRPr="00DA005E" w:rsidRDefault="00B8791A" w:rsidP="00B8791A">
      <w:pPr>
        <w:pStyle w:val="Heading3"/>
        <w:tabs>
          <w:tab w:val="clear" w:pos="450"/>
          <w:tab w:val="num" w:pos="900"/>
          <w:tab w:val="num" w:pos="2970"/>
        </w:tabs>
        <w:ind w:left="900" w:hanging="900"/>
        <w:jc w:val="both"/>
        <w:rPr>
          <w:b/>
        </w:rPr>
      </w:pPr>
      <w:r w:rsidRPr="00DA005E">
        <w:rPr>
          <w:b/>
        </w:rPr>
        <w:t>Affected Parties develop detailed Connection and infrastructure proposals</w:t>
      </w:r>
    </w:p>
    <w:p w14:paraId="3D0B3D2E" w14:textId="77777777" w:rsidR="00B8791A" w:rsidRPr="00DA005E" w:rsidRDefault="00B8791A" w:rsidP="00B8791A">
      <w:pPr>
        <w:pStyle w:val="Heading4"/>
        <w:tabs>
          <w:tab w:val="num" w:pos="900"/>
        </w:tabs>
        <w:ind w:left="900" w:hanging="900"/>
        <w:jc w:val="both"/>
      </w:pPr>
      <w:r w:rsidRPr="00DA005E">
        <w:t xml:space="preserve">The Affected Parties for offshore projects shall work up the connection and infrastructure design proposals in further detail for the preferred option. </w:t>
      </w:r>
      <w:r>
        <w:t xml:space="preserve">For offshore </w:t>
      </w:r>
      <w:r>
        <w:lastRenderedPageBreak/>
        <w:t>projects, each</w:t>
      </w:r>
      <w:r w:rsidRPr="00DA005E">
        <w:t xml:space="preserve"> Affected Party shall update its </w:t>
      </w:r>
      <w:r>
        <w:t>CION</w:t>
      </w:r>
      <w:r w:rsidRPr="00DA005E">
        <w:t xml:space="preserve"> with the detailed connection and infrastructure design and email its CION to The Company.</w:t>
      </w:r>
    </w:p>
    <w:p w14:paraId="7336E932" w14:textId="77777777" w:rsidR="00B8791A" w:rsidRPr="00DA005E" w:rsidRDefault="00B8791A" w:rsidP="00B8791A">
      <w:pPr>
        <w:pStyle w:val="Heading4"/>
        <w:tabs>
          <w:tab w:val="num" w:pos="900"/>
        </w:tabs>
        <w:ind w:left="900" w:hanging="900"/>
        <w:jc w:val="both"/>
      </w:pPr>
      <w:r w:rsidRPr="00DA005E">
        <w:t>As part of the detailed connection and infrastructure design, the Affected Parties shall develop their designs in accordance with relevant standards and the interface equipment specification in Appendix C. The interface equipment specification covers the requirements for the provision of interface equipment at Connection Sites. It provides minimum agreed specifications for new plant and apparatus at Connection Sites or new embedded generation to be included in the TO Construction Offer.</w:t>
      </w:r>
    </w:p>
    <w:p w14:paraId="1C9D1B0D" w14:textId="77777777" w:rsidR="00B8791A" w:rsidRPr="00DA005E" w:rsidRDefault="00B8791A" w:rsidP="00B8791A">
      <w:pPr>
        <w:pStyle w:val="Heading4"/>
        <w:tabs>
          <w:tab w:val="num" w:pos="900"/>
        </w:tabs>
        <w:ind w:left="900" w:hanging="900"/>
        <w:jc w:val="both"/>
      </w:pPr>
      <w:r w:rsidRPr="00DA005E">
        <w:t>The TO may include, but shall not be limited in including, in a TO Construction Offer, provision as appropriate for the following schedules within the interface equipment specification:</w:t>
      </w:r>
    </w:p>
    <w:p w14:paraId="52238D2D" w14:textId="77777777" w:rsidR="00B8791A" w:rsidRPr="00DA005E" w:rsidRDefault="00B8791A" w:rsidP="00B8791A">
      <w:pPr>
        <w:pStyle w:val="Heading4"/>
        <w:numPr>
          <w:ilvl w:val="0"/>
          <w:numId w:val="29"/>
        </w:numPr>
        <w:tabs>
          <w:tab w:val="clear" w:pos="1353"/>
          <w:tab w:val="num" w:pos="1400"/>
        </w:tabs>
        <w:ind w:left="1400" w:hanging="500"/>
        <w:jc w:val="both"/>
      </w:pPr>
      <w:r w:rsidRPr="00DA005E">
        <w:t>Schedule A Telecommunication Equipment; and</w:t>
      </w:r>
    </w:p>
    <w:p w14:paraId="38EBCDD1" w14:textId="77777777" w:rsidR="00B8791A" w:rsidRPr="00DA005E" w:rsidRDefault="00B8791A" w:rsidP="00B8791A">
      <w:pPr>
        <w:pStyle w:val="Heading4"/>
        <w:numPr>
          <w:ilvl w:val="0"/>
          <w:numId w:val="29"/>
        </w:numPr>
        <w:tabs>
          <w:tab w:val="clear" w:pos="1353"/>
          <w:tab w:val="num" w:pos="1400"/>
        </w:tabs>
        <w:ind w:left="1400" w:hanging="500"/>
        <w:jc w:val="both"/>
      </w:pPr>
      <w:r w:rsidRPr="00DA005E">
        <w:t>Schedule B SCADA Data.</w:t>
      </w:r>
    </w:p>
    <w:p w14:paraId="494395EE" w14:textId="77777777" w:rsidR="00B8791A" w:rsidRPr="00DF2991" w:rsidRDefault="00B8791A" w:rsidP="00B8791A">
      <w:pPr>
        <w:spacing w:before="121" w:after="0" w:line="230" w:lineRule="exact"/>
        <w:ind w:right="144"/>
        <w:jc w:val="both"/>
        <w:textAlignment w:val="baseline"/>
        <w:rPr>
          <w:rFonts w:eastAsia="Arial"/>
          <w:color w:val="000000"/>
          <w:szCs w:val="22"/>
          <w:lang w:val="en-US"/>
        </w:rPr>
      </w:pPr>
    </w:p>
    <w:p w14:paraId="40DB9E7B" w14:textId="77777777" w:rsidR="00B8791A" w:rsidRPr="00DA005E" w:rsidRDefault="00B8791A" w:rsidP="00B8791A">
      <w:pPr>
        <w:pStyle w:val="Heading4"/>
        <w:tabs>
          <w:tab w:val="num" w:pos="900"/>
        </w:tabs>
        <w:ind w:left="900" w:hanging="900"/>
        <w:jc w:val="both"/>
      </w:pPr>
      <w:r w:rsidRPr="00DA005E">
        <w:t>The Company shall discuss with the TO any requirements The Company may have for additional communications infrastructure so that delivery by the TO can be optimised.</w:t>
      </w:r>
    </w:p>
    <w:p w14:paraId="445BB86A" w14:textId="77777777" w:rsidR="00B8791A" w:rsidRPr="00DA005E" w:rsidRDefault="00B8791A" w:rsidP="00B8791A">
      <w:pPr>
        <w:pStyle w:val="Heading4"/>
        <w:tabs>
          <w:tab w:val="num" w:pos="900"/>
        </w:tabs>
        <w:ind w:left="900" w:hanging="900"/>
        <w:jc w:val="both"/>
      </w:pPr>
      <w:r w:rsidRPr="00DA005E">
        <w:t>When changes are made to the relevant standards and interface equipment specification schedules, they shall not normally be retrospectively applicable unless otherwise agreed between the Parties.</w:t>
      </w:r>
    </w:p>
    <w:p w14:paraId="0DBE8B49" w14:textId="77777777" w:rsidR="00B8791A" w:rsidRPr="00DA005E" w:rsidRDefault="00B8791A" w:rsidP="00B8791A">
      <w:pPr>
        <w:pStyle w:val="Heading3"/>
        <w:tabs>
          <w:tab w:val="clear" w:pos="450"/>
          <w:tab w:val="num" w:pos="900"/>
          <w:tab w:val="num" w:pos="2970"/>
        </w:tabs>
        <w:ind w:left="900" w:hanging="900"/>
        <w:jc w:val="both"/>
        <w:rPr>
          <w:b/>
        </w:rPr>
      </w:pPr>
      <w:r w:rsidRPr="00DA005E">
        <w:rPr>
          <w:b/>
        </w:rPr>
        <w:t>Charging information required from Host TO</w:t>
      </w:r>
    </w:p>
    <w:p w14:paraId="61F21BA7" w14:textId="77777777" w:rsidR="00B8791A" w:rsidRPr="00DA005E" w:rsidRDefault="00B8791A" w:rsidP="00B8791A">
      <w:pPr>
        <w:pStyle w:val="Heading4"/>
        <w:tabs>
          <w:tab w:val="num" w:pos="900"/>
        </w:tabs>
        <w:ind w:left="900" w:hanging="900"/>
        <w:jc w:val="both"/>
      </w:pPr>
      <w:r w:rsidRPr="00DA005E">
        <w:t>The Affected Parties shall be required to include in the TO Construction Offer to The Company, the following information:</w:t>
      </w:r>
    </w:p>
    <w:p w14:paraId="201BAEFC" w14:textId="77777777" w:rsidR="00B8791A" w:rsidRPr="00DA005E" w:rsidRDefault="00B8791A" w:rsidP="00B8791A">
      <w:pPr>
        <w:pStyle w:val="Heading4"/>
        <w:numPr>
          <w:ilvl w:val="0"/>
          <w:numId w:val="29"/>
        </w:numPr>
        <w:tabs>
          <w:tab w:val="clear" w:pos="1353"/>
          <w:tab w:val="num" w:pos="1400"/>
        </w:tabs>
        <w:ind w:left="1400" w:hanging="500"/>
        <w:jc w:val="both"/>
      </w:pPr>
      <w:r w:rsidRPr="00DA005E">
        <w:t xml:space="preserve">The Host TO shall provide a </w:t>
      </w:r>
      <w:proofErr w:type="gramStart"/>
      <w:r w:rsidRPr="00DA005E">
        <w:t>one off</w:t>
      </w:r>
      <w:proofErr w:type="gramEnd"/>
      <w:r w:rsidRPr="00DA005E">
        <w:t xml:space="preserve"> charge associated with the </w:t>
      </w:r>
      <w:proofErr w:type="gramStart"/>
      <w:r w:rsidRPr="00DA005E">
        <w:t>One Off</w:t>
      </w:r>
      <w:proofErr w:type="gramEnd"/>
      <w:r w:rsidRPr="00DA005E">
        <w:t xml:space="preserve"> Works, calculated in accordance with the TO Charging </w:t>
      </w:r>
      <w:proofErr w:type="gramStart"/>
      <w:r w:rsidRPr="00DA005E">
        <w:t>Statement</w:t>
      </w:r>
      <w:r>
        <w:t>;</w:t>
      </w:r>
      <w:proofErr w:type="gramEnd"/>
    </w:p>
    <w:p w14:paraId="6114C0CD" w14:textId="77777777" w:rsidR="00B8791A" w:rsidRPr="00DA005E" w:rsidRDefault="00B8791A" w:rsidP="00B8791A">
      <w:pPr>
        <w:pStyle w:val="Heading4"/>
        <w:numPr>
          <w:ilvl w:val="0"/>
          <w:numId w:val="29"/>
        </w:numPr>
        <w:tabs>
          <w:tab w:val="clear" w:pos="1353"/>
          <w:tab w:val="num" w:pos="1400"/>
        </w:tabs>
        <w:ind w:left="1400" w:hanging="500"/>
        <w:jc w:val="both"/>
      </w:pPr>
      <w:r w:rsidRPr="00DA005E">
        <w:t xml:space="preserve">If the Applicant has requested to make a capital contribution for the Transmission Connection Assets, then the Host TO shall calculate a capital contribution, in accordance with the TO Charging </w:t>
      </w:r>
      <w:proofErr w:type="gramStart"/>
      <w:r w:rsidRPr="00DA005E">
        <w:t>Statement</w:t>
      </w:r>
      <w:r>
        <w:t>;</w:t>
      </w:r>
      <w:proofErr w:type="gramEnd"/>
    </w:p>
    <w:p w14:paraId="74356EB5" w14:textId="77777777" w:rsidR="00B8791A" w:rsidRPr="00DA005E" w:rsidRDefault="00B8791A" w:rsidP="00B8791A">
      <w:pPr>
        <w:pStyle w:val="Heading4"/>
        <w:numPr>
          <w:ilvl w:val="0"/>
          <w:numId w:val="29"/>
        </w:numPr>
        <w:tabs>
          <w:tab w:val="clear" w:pos="1353"/>
          <w:tab w:val="num" w:pos="1400"/>
        </w:tabs>
        <w:ind w:left="1400" w:hanging="500"/>
        <w:jc w:val="both"/>
      </w:pPr>
      <w:r w:rsidRPr="00DA005E">
        <w:t xml:space="preserve">If an Applicant has specified a fixed price Connection Charge, then the GAV for the Transmission Connection Assets above shall be based on the estimated cost plus a risk </w:t>
      </w:r>
      <w:proofErr w:type="gramStart"/>
      <w:r w:rsidRPr="00DA005E">
        <w:t>margin</w:t>
      </w:r>
      <w:r>
        <w:t>;</w:t>
      </w:r>
      <w:proofErr w:type="gramEnd"/>
    </w:p>
    <w:p w14:paraId="40E507B8" w14:textId="77777777" w:rsidR="00B8791A" w:rsidRPr="00DA005E" w:rsidRDefault="00B8791A" w:rsidP="00B8791A">
      <w:pPr>
        <w:pStyle w:val="Heading4"/>
        <w:numPr>
          <w:ilvl w:val="0"/>
          <w:numId w:val="29"/>
        </w:numPr>
        <w:tabs>
          <w:tab w:val="clear" w:pos="1353"/>
          <w:tab w:val="num" w:pos="1400"/>
        </w:tabs>
        <w:ind w:left="1400" w:hanging="500"/>
        <w:jc w:val="both"/>
      </w:pPr>
      <w:r w:rsidRPr="00DA005E">
        <w:t>For each Transmission Connection Asset, the Host TO shall provide the information set out in Appendix B5</w:t>
      </w:r>
      <w:r>
        <w:t>; and</w:t>
      </w:r>
    </w:p>
    <w:p w14:paraId="2D660253" w14:textId="77777777" w:rsidR="00B8791A" w:rsidRPr="00DA005E" w:rsidRDefault="00B8791A" w:rsidP="00B8791A">
      <w:pPr>
        <w:pStyle w:val="Heading4"/>
        <w:numPr>
          <w:ilvl w:val="0"/>
          <w:numId w:val="29"/>
        </w:numPr>
        <w:tabs>
          <w:tab w:val="clear" w:pos="1353"/>
          <w:tab w:val="num" w:pos="1400"/>
        </w:tabs>
        <w:ind w:left="1400" w:hanging="500"/>
        <w:jc w:val="both"/>
      </w:pPr>
      <w:r w:rsidRPr="00DA005E">
        <w:t>Where requested by The Company, The Host TO shall provide a cost breakdown of the Transmission Connection Assets.</w:t>
      </w:r>
    </w:p>
    <w:p w14:paraId="3D73F3E2" w14:textId="77777777" w:rsidR="00B8791A" w:rsidRPr="00DA005E" w:rsidRDefault="00B8791A" w:rsidP="00B8791A">
      <w:pPr>
        <w:pStyle w:val="Heading3"/>
        <w:tabs>
          <w:tab w:val="clear" w:pos="450"/>
          <w:tab w:val="num" w:pos="900"/>
          <w:tab w:val="num" w:pos="2970"/>
        </w:tabs>
        <w:ind w:left="900" w:hanging="900"/>
        <w:jc w:val="both"/>
        <w:rPr>
          <w:b/>
        </w:rPr>
      </w:pPr>
      <w:r w:rsidRPr="00DA005E">
        <w:rPr>
          <w:b/>
        </w:rPr>
        <w:t>The Company and Affected Parties liaise to agree indicative Outages for construction</w:t>
      </w:r>
    </w:p>
    <w:p w14:paraId="245FF4C1" w14:textId="77777777" w:rsidR="00B8791A" w:rsidRPr="00DA005E" w:rsidRDefault="00B8791A" w:rsidP="00B8791A">
      <w:pPr>
        <w:pStyle w:val="Heading4"/>
        <w:tabs>
          <w:tab w:val="num" w:pos="900"/>
        </w:tabs>
        <w:ind w:left="900" w:hanging="900"/>
        <w:jc w:val="both"/>
      </w:pPr>
      <w:r w:rsidRPr="00DA005E">
        <w:t>The Company and Affected Parties shall liaise to agree the feasibility of the indicative Outages to facilitate the completion of the TO Construction Offer. The Company confirms the Outages to the Affected Parties.</w:t>
      </w:r>
    </w:p>
    <w:p w14:paraId="103D46D0" w14:textId="77777777" w:rsidR="00B8791A" w:rsidRPr="00DA005E" w:rsidRDefault="00B8791A" w:rsidP="00B8791A">
      <w:pPr>
        <w:pStyle w:val="Heading3"/>
        <w:tabs>
          <w:tab w:val="clear" w:pos="450"/>
          <w:tab w:val="num" w:pos="900"/>
          <w:tab w:val="num" w:pos="2970"/>
        </w:tabs>
        <w:ind w:left="900" w:hanging="900"/>
        <w:jc w:val="both"/>
        <w:rPr>
          <w:b/>
        </w:rPr>
      </w:pPr>
      <w:r w:rsidRPr="00DA005E">
        <w:rPr>
          <w:b/>
        </w:rPr>
        <w:t>The Company Receives TO Construction Offer</w:t>
      </w:r>
    </w:p>
    <w:p w14:paraId="19D263F8" w14:textId="77777777" w:rsidR="00B8791A" w:rsidRPr="00DA005E" w:rsidRDefault="00B8791A" w:rsidP="00B8791A">
      <w:pPr>
        <w:pStyle w:val="Heading4"/>
        <w:tabs>
          <w:tab w:val="num" w:pos="900"/>
        </w:tabs>
        <w:ind w:left="900" w:hanging="900"/>
        <w:jc w:val="both"/>
      </w:pPr>
      <w:r w:rsidRPr="00DA005E">
        <w:t xml:space="preserve">The Affected Parties shall submit their respective draft TO Construction Offers to The Company as soon as reasonably practicable and no later than 11 Business Days </w:t>
      </w:r>
      <w:r w:rsidRPr="00DA005E">
        <w:lastRenderedPageBreak/>
        <w:t>prior to The Company Offers Out Date. The draft TO Construction Offers may exclude the Charging information.</w:t>
      </w:r>
    </w:p>
    <w:p w14:paraId="3751E2BB" w14:textId="77777777" w:rsidR="00B8791A" w:rsidRPr="00DA005E" w:rsidRDefault="00B8791A" w:rsidP="00B8791A">
      <w:pPr>
        <w:pStyle w:val="Heading4"/>
        <w:tabs>
          <w:tab w:val="num" w:pos="900"/>
        </w:tabs>
        <w:ind w:left="900" w:hanging="900"/>
        <w:jc w:val="both"/>
      </w:pPr>
      <w:r w:rsidRPr="00DA005E">
        <w:t>The Affected Parties shall submit their respective final TO Construction Offers to The Company as soon as reasonably practicable and no later than:</w:t>
      </w:r>
    </w:p>
    <w:p w14:paraId="5B73FE44" w14:textId="77777777" w:rsidR="00B8791A" w:rsidRPr="000B61BC" w:rsidRDefault="00B8791A" w:rsidP="00B8791A">
      <w:pPr>
        <w:pStyle w:val="Heading4"/>
        <w:numPr>
          <w:ilvl w:val="0"/>
          <w:numId w:val="29"/>
        </w:numPr>
        <w:tabs>
          <w:tab w:val="clear" w:pos="1353"/>
          <w:tab w:val="num" w:pos="1400"/>
        </w:tabs>
        <w:ind w:left="1400" w:hanging="500"/>
        <w:jc w:val="both"/>
      </w:pPr>
      <w:r w:rsidRPr="000B61BC">
        <w:t>10 Business Days after submitting their respective draft TO Construction Offers</w:t>
      </w:r>
      <w:r>
        <w:t>;</w:t>
      </w:r>
      <w:r w:rsidRPr="006B53AF">
        <w:t xml:space="preserve"> and</w:t>
      </w:r>
    </w:p>
    <w:p w14:paraId="0BEE6AD8" w14:textId="77777777" w:rsidR="00B8791A" w:rsidRPr="00DA005E" w:rsidRDefault="00B8791A" w:rsidP="00B8791A">
      <w:pPr>
        <w:pStyle w:val="Heading4"/>
        <w:numPr>
          <w:ilvl w:val="0"/>
          <w:numId w:val="29"/>
        </w:numPr>
        <w:tabs>
          <w:tab w:val="clear" w:pos="1353"/>
          <w:tab w:val="num" w:pos="1400"/>
        </w:tabs>
        <w:ind w:left="1400" w:hanging="500"/>
        <w:jc w:val="both"/>
      </w:pPr>
      <w:r w:rsidRPr="00DA005E">
        <w:t xml:space="preserve">1 Business Day prior to The Company Offers Out Date. </w:t>
      </w:r>
    </w:p>
    <w:p w14:paraId="5485A8C6" w14:textId="77777777" w:rsidR="00B8791A" w:rsidRPr="00DF2991" w:rsidRDefault="00B8791A" w:rsidP="00B8791A">
      <w:pPr>
        <w:spacing w:before="121" w:after="0" w:line="230" w:lineRule="exact"/>
        <w:ind w:left="1211" w:right="144"/>
        <w:contextualSpacing/>
        <w:jc w:val="both"/>
        <w:textAlignment w:val="baseline"/>
        <w:rPr>
          <w:rFonts w:ascii="Times New Roman" w:eastAsia="Arial" w:hAnsi="Times New Roman"/>
          <w:color w:val="000000"/>
          <w:sz w:val="22"/>
          <w:szCs w:val="22"/>
          <w:lang w:val="en-US"/>
        </w:rPr>
      </w:pPr>
    </w:p>
    <w:p w14:paraId="26A898A3" w14:textId="77777777" w:rsidR="00B8791A" w:rsidRPr="00DA005E" w:rsidRDefault="00B8791A" w:rsidP="00B8791A">
      <w:pPr>
        <w:pStyle w:val="Heading4"/>
        <w:tabs>
          <w:tab w:val="num" w:pos="900"/>
        </w:tabs>
        <w:ind w:left="900" w:hanging="900"/>
        <w:jc w:val="both"/>
      </w:pPr>
      <w:r w:rsidRPr="00DA005E">
        <w:t xml:space="preserve">The TO Construction Offer </w:t>
      </w:r>
      <w:r>
        <w:t>shall remain</w:t>
      </w:r>
      <w:r w:rsidRPr="00DA005E">
        <w:t xml:space="preserve"> open for acceptance </w:t>
      </w:r>
      <w:r w:rsidRPr="008B71DF">
        <w:t xml:space="preserve">to a date which is five months from the date of the final TO Construction Offer being submitted to </w:t>
      </w:r>
      <w:r>
        <w:t>T</w:t>
      </w:r>
      <w:r w:rsidRPr="008B71DF">
        <w:t xml:space="preserve">he Company (unless otherwise agreed) </w:t>
      </w:r>
      <w:r>
        <w:t>and unless</w:t>
      </w:r>
      <w:r w:rsidRPr="008B71DF">
        <w:t xml:space="preserve"> an application is made to the Authority under condition E13 of the ESO Licence. In which event, such </w:t>
      </w:r>
      <w:r>
        <w:t>TO Construction Offer</w:t>
      </w:r>
      <w:r w:rsidRPr="008B71DF">
        <w:t xml:space="preserve"> shall remain open for acceptance until the date 17 days after any determination by</w:t>
      </w:r>
      <w:r>
        <w:t>,</w:t>
      </w:r>
      <w:r w:rsidRPr="008B71DF">
        <w:t xml:space="preserve"> or other direction from</w:t>
      </w:r>
      <w:r>
        <w:t>,</w:t>
      </w:r>
      <w:r w:rsidRPr="008B71DF">
        <w:t xml:space="preserve"> the Authority pursuant to such </w:t>
      </w:r>
      <w:r>
        <w:t xml:space="preserve">an </w:t>
      </w:r>
      <w:r w:rsidRPr="008B71DF">
        <w:t>application.</w:t>
      </w:r>
    </w:p>
    <w:p w14:paraId="2CF45D7D" w14:textId="77777777" w:rsidR="00B8791A" w:rsidRPr="00DA005E" w:rsidRDefault="00B8791A" w:rsidP="00B8791A">
      <w:pPr>
        <w:pStyle w:val="Heading4"/>
        <w:tabs>
          <w:tab w:val="num" w:pos="900"/>
        </w:tabs>
        <w:ind w:left="900" w:hanging="900"/>
        <w:jc w:val="both"/>
      </w:pPr>
      <w:r w:rsidRPr="00DA005E">
        <w:t xml:space="preserve">The TO Construction Offer(s) may, where it is necessary to carry out additional extensive system studies to evaluate more fully the impact of The Company Construction Application, indicate the areas that require more detailed analysis. The Company shall advise by email whether it wishes the Affected Parties to make a revised TO Construction Offer within the STC timescales, or such other timescales agreed by the Authority. Where The Company does wish the Affected Parties to vary </w:t>
      </w:r>
      <w:proofErr w:type="gramStart"/>
      <w:r w:rsidRPr="00DA005E">
        <w:t>their</w:t>
      </w:r>
      <w:proofErr w:type="gramEnd"/>
      <w:r w:rsidRPr="00DA005E">
        <w:t xml:space="preserve"> TO Construction Offer(s), The Company shall provide necessary detailed planning data requested by the Affected Parties, to enable the Affected Parties to carry out the detailed system studies.</w:t>
      </w:r>
    </w:p>
    <w:p w14:paraId="35B347B2" w14:textId="77777777" w:rsidR="00B8791A" w:rsidRPr="00DA005E" w:rsidRDefault="00B8791A" w:rsidP="00B8791A">
      <w:pPr>
        <w:pStyle w:val="Heading3"/>
        <w:tabs>
          <w:tab w:val="clear" w:pos="450"/>
          <w:tab w:val="num" w:pos="900"/>
          <w:tab w:val="num" w:pos="2970"/>
        </w:tabs>
        <w:ind w:left="900" w:hanging="900"/>
        <w:jc w:val="both"/>
        <w:rPr>
          <w:b/>
        </w:rPr>
      </w:pPr>
      <w:bookmarkStart w:id="31" w:name="_Ref184244342"/>
      <w:r w:rsidRPr="00DA005E">
        <w:rPr>
          <w:b/>
        </w:rPr>
        <w:t>Post Offer negotiation</w:t>
      </w:r>
      <w:bookmarkEnd w:id="31"/>
    </w:p>
    <w:p w14:paraId="39D255DA" w14:textId="77777777" w:rsidR="00B8791A" w:rsidRPr="00DA005E" w:rsidRDefault="00B8791A" w:rsidP="00B8791A">
      <w:pPr>
        <w:pStyle w:val="Heading4"/>
        <w:tabs>
          <w:tab w:val="num" w:pos="900"/>
        </w:tabs>
        <w:ind w:left="900" w:hanging="900"/>
        <w:jc w:val="both"/>
      </w:pPr>
      <w:r w:rsidRPr="00DA005E">
        <w:t>If the Applicant requests clarification on certain aspects of the Offer or requests a meeting to clarify certain aspects of the Offer, The Company and the Affected Parties shall provide all reasonable assistance to answer any queries raised by the Applicant. The Company and the Affected Parties shall accommodate a request for a meeting at the convenience of all relevant parties.</w:t>
      </w:r>
    </w:p>
    <w:p w14:paraId="55344C09" w14:textId="77777777" w:rsidR="00B8791A" w:rsidRPr="00DA005E" w:rsidRDefault="00B8791A" w:rsidP="00B8791A">
      <w:pPr>
        <w:pStyle w:val="Heading4"/>
        <w:tabs>
          <w:tab w:val="num" w:pos="900"/>
        </w:tabs>
        <w:ind w:left="900" w:hanging="900"/>
        <w:jc w:val="both"/>
      </w:pPr>
      <w:r w:rsidRPr="00DA005E">
        <w:t xml:space="preserve">If the Applicant requests an extension to the 3 months offer acceptance period for additional time to consider the Offer, The Company shall reasonably consider the request. If the request for extension is considered reasonable by The Company, The Company shall ask the Affected Parties if they will extend </w:t>
      </w:r>
      <w:proofErr w:type="gramStart"/>
      <w:r w:rsidRPr="00DA005E">
        <w:t>their</w:t>
      </w:r>
      <w:proofErr w:type="gramEnd"/>
      <w:r w:rsidRPr="00DA005E">
        <w:t xml:space="preserve"> TO Construction Offer(s). The Company will request agreement in writing from the Affected Parties to the extension, and request confirmation that there is no change to the Affected </w:t>
      </w:r>
      <w:proofErr w:type="gramStart"/>
      <w:r w:rsidRPr="00DA005E">
        <w:t>Parties’</w:t>
      </w:r>
      <w:proofErr w:type="gramEnd"/>
      <w:r w:rsidRPr="00DA005E">
        <w:t xml:space="preserve"> TO Construction Offer(s) to The Company if it is to agree such matters with the Applicant. If this agreement/confirmation has been received</w:t>
      </w:r>
      <w:r>
        <w:t xml:space="preserve"> </w:t>
      </w:r>
      <w:r w:rsidRPr="00A555A6">
        <w:t>from the Affected Parties</w:t>
      </w:r>
      <w:r w:rsidRPr="00DA005E">
        <w:t xml:space="preserve">, The Company shall inform the Applicant that the offer acceptance period has been extended and email the appropriate Affected Party. If the extension has the potential to impact the timings of the </w:t>
      </w:r>
      <w:r w:rsidRPr="00967898">
        <w:t xml:space="preserve">next Gated Application and Offer </w:t>
      </w:r>
      <w:r>
        <w:t>Process</w:t>
      </w:r>
      <w:r w:rsidRPr="00DA005E">
        <w:t>, this may constitute The Company deeming the extension request not reasonable and rejecting the request.</w:t>
      </w:r>
    </w:p>
    <w:p w14:paraId="5255C5D1" w14:textId="77777777" w:rsidR="00B8791A" w:rsidRPr="00967898" w:rsidRDefault="00B8791A" w:rsidP="00B8791A">
      <w:pPr>
        <w:pStyle w:val="Heading4"/>
        <w:tabs>
          <w:tab w:val="num" w:pos="900"/>
        </w:tabs>
        <w:ind w:left="900" w:hanging="900"/>
        <w:jc w:val="both"/>
      </w:pPr>
      <w:bookmarkStart w:id="32" w:name="_Ref183220334"/>
      <w:r w:rsidRPr="00DA005E">
        <w:t>Should the Applicant require a change to the Offer or the extension of the offer acceptance period gives rise to a change in the Offer, The Company and the Affected Parties shall use reasonable endeavours to agree whether this is a material change leading to a new User Application or not. Where a new User Application is not required, The Company and the Affected Parties shall agree the process and timescales for agreeing a change to the terms of the original TO Construction Offer. The Company shall advise the Applicant of the timescales for the revised Offer or whether a new User Application is required.</w:t>
      </w:r>
      <w:bookmarkEnd w:id="32"/>
      <w:r w:rsidRPr="00DA005E">
        <w:t xml:space="preserve"> If a new User Application is required and if it is a Gated Application </w:t>
      </w:r>
      <w:r>
        <w:t xml:space="preserve">and the Offer is not accepted a new application will be </w:t>
      </w:r>
      <w:r>
        <w:lastRenderedPageBreak/>
        <w:t xml:space="preserve">required and that application </w:t>
      </w:r>
      <w:r w:rsidRPr="00DA005E">
        <w:t xml:space="preserve">will need to </w:t>
      </w:r>
      <w:r w:rsidRPr="00967898">
        <w:t>follow the Gated</w:t>
      </w:r>
      <w:r w:rsidRPr="009B6ACE">
        <w:t xml:space="preserve"> Application and Offer</w:t>
      </w:r>
      <w:r w:rsidRPr="00967898">
        <w:t xml:space="preserve"> Process. </w:t>
      </w:r>
    </w:p>
    <w:p w14:paraId="3F92C6E1" w14:textId="77777777" w:rsidR="00B8791A" w:rsidRPr="00DA005E" w:rsidRDefault="00B8791A" w:rsidP="00B8791A">
      <w:pPr>
        <w:pStyle w:val="Heading3"/>
        <w:tabs>
          <w:tab w:val="clear" w:pos="450"/>
          <w:tab w:val="num" w:pos="900"/>
          <w:tab w:val="num" w:pos="2970"/>
        </w:tabs>
        <w:ind w:left="900" w:hanging="900"/>
        <w:jc w:val="both"/>
        <w:rPr>
          <w:b/>
        </w:rPr>
      </w:pPr>
      <w:r w:rsidRPr="00DA005E">
        <w:rPr>
          <w:b/>
        </w:rPr>
        <w:t>Applicant signs Offer</w:t>
      </w:r>
    </w:p>
    <w:p w14:paraId="7CE48B6A" w14:textId="77777777" w:rsidR="00B8791A" w:rsidRPr="00DA005E" w:rsidRDefault="00B8791A" w:rsidP="00B8791A">
      <w:pPr>
        <w:pStyle w:val="Heading4"/>
        <w:tabs>
          <w:tab w:val="num" w:pos="900"/>
        </w:tabs>
        <w:ind w:left="900" w:hanging="900"/>
        <w:jc w:val="both"/>
      </w:pPr>
      <w:r w:rsidRPr="00DA005E">
        <w:t>When signed Agreements are returned from the Applicant, The Company shall then sign the TO Construction Offer(s) from the Affected Parties and return them to the Affected Parties</w:t>
      </w:r>
      <w:r>
        <w:t xml:space="preserve"> </w:t>
      </w:r>
      <w:r w:rsidRPr="000B61BC">
        <w:t>within 10 Business Days.</w:t>
      </w:r>
    </w:p>
    <w:p w14:paraId="66C54E00" w14:textId="77777777" w:rsidR="00B8791A" w:rsidRPr="00DA005E" w:rsidRDefault="00B8791A" w:rsidP="00B8791A">
      <w:pPr>
        <w:pStyle w:val="Heading4"/>
        <w:tabs>
          <w:tab w:val="num" w:pos="900"/>
        </w:tabs>
        <w:ind w:left="900" w:hanging="900"/>
        <w:jc w:val="both"/>
      </w:pPr>
      <w:r w:rsidRPr="00DA005E">
        <w:t>On signing the TO Construction Offer(s), The Company shall notify all Affected Parties of any resultant updates to the network model within the Affected Parties’ Boundary of Influence. The Company shall agree Site Location Codes for use in Network Models with the TOs.</w:t>
      </w:r>
    </w:p>
    <w:p w14:paraId="3A4E56CD" w14:textId="77777777" w:rsidR="00B8791A" w:rsidRPr="00DA005E" w:rsidRDefault="00B8791A" w:rsidP="00B8791A">
      <w:pPr>
        <w:pStyle w:val="Heading4"/>
        <w:tabs>
          <w:tab w:val="num" w:pos="900"/>
        </w:tabs>
        <w:ind w:left="900" w:hanging="900"/>
        <w:jc w:val="both"/>
      </w:pPr>
      <w:r w:rsidRPr="00DA005E">
        <w:t>The Affected Parties shall issue Project Listing Documents, in accordance with STCP16-1 Investment Planning, and revised datasets, in accordance with STCP22-1 Production of Models for NETS System Planning, within 3 months of acceptance of the TO Construction Offers or as agreed.</w:t>
      </w:r>
    </w:p>
    <w:p w14:paraId="6A64D987" w14:textId="77777777" w:rsidR="00B8791A" w:rsidRPr="00DA005E" w:rsidRDefault="00B8791A" w:rsidP="00B8791A">
      <w:pPr>
        <w:pStyle w:val="Heading3"/>
        <w:tabs>
          <w:tab w:val="clear" w:pos="450"/>
          <w:tab w:val="num" w:pos="900"/>
          <w:tab w:val="num" w:pos="2970"/>
        </w:tabs>
        <w:ind w:left="900" w:hanging="900"/>
        <w:jc w:val="both"/>
        <w:rPr>
          <w:b/>
        </w:rPr>
      </w:pPr>
      <w:r w:rsidRPr="00DA005E">
        <w:rPr>
          <w:b/>
        </w:rPr>
        <w:t>Applicant requests a modification to the signed Agreements</w:t>
      </w:r>
    </w:p>
    <w:p w14:paraId="39F9EED4" w14:textId="37B4FF47" w:rsidR="00B8791A" w:rsidRPr="00DA005E" w:rsidRDefault="00B8791A" w:rsidP="00B8791A">
      <w:pPr>
        <w:pStyle w:val="Heading4"/>
        <w:tabs>
          <w:tab w:val="num" w:pos="900"/>
        </w:tabs>
        <w:ind w:left="900" w:hanging="900"/>
        <w:jc w:val="both"/>
      </w:pPr>
      <w:r w:rsidRPr="00DA005E">
        <w:t>Where an Applicant requests a change to their signed agreement for a New Connection or for a Modification</w:t>
      </w:r>
      <w:r>
        <w:t xml:space="preserve"> and this is a Gated Application</w:t>
      </w:r>
      <w:r w:rsidRPr="00DA005E">
        <w:t xml:space="preserve">, then the process is followed from step </w:t>
      </w:r>
      <w:r w:rsidRPr="00DA005E">
        <w:fldChar w:fldCharType="begin"/>
      </w:r>
      <w:r w:rsidRPr="00DA005E">
        <w:instrText xml:space="preserve"> REF _Ref183220334 \r \h  \* MERGEFORMAT </w:instrText>
      </w:r>
      <w:r w:rsidRPr="00DA005E">
        <w:fldChar w:fldCharType="separate"/>
      </w:r>
      <w:r w:rsidR="00B6161B">
        <w:t>3.4.20.3</w:t>
      </w:r>
      <w:r w:rsidRPr="00DA005E">
        <w:fldChar w:fldCharType="end"/>
      </w:r>
      <w:r w:rsidRPr="00DA005E">
        <w:t xml:space="preserve"> onwards (where appropriate). </w:t>
      </w:r>
    </w:p>
    <w:p w14:paraId="444C0C3D" w14:textId="77777777" w:rsidR="00B8791A" w:rsidRPr="00DA005E" w:rsidRDefault="00B8791A" w:rsidP="00B8791A">
      <w:pPr>
        <w:pStyle w:val="Heading3"/>
        <w:tabs>
          <w:tab w:val="clear" w:pos="450"/>
          <w:tab w:val="num" w:pos="900"/>
          <w:tab w:val="num" w:pos="2970"/>
        </w:tabs>
        <w:ind w:left="900" w:hanging="900"/>
        <w:jc w:val="both"/>
        <w:rPr>
          <w:b/>
        </w:rPr>
      </w:pPr>
      <w:r w:rsidRPr="00DA005E">
        <w:rPr>
          <w:b/>
        </w:rPr>
        <w:t xml:space="preserve">Post Offshore Tender Process variation to </w:t>
      </w:r>
      <w:r w:rsidRPr="21E35F04">
        <w:rPr>
          <w:b/>
          <w:bCs/>
        </w:rPr>
        <w:t>signed</w:t>
      </w:r>
      <w:r w:rsidRPr="00DA005E">
        <w:rPr>
          <w:b/>
        </w:rPr>
        <w:t xml:space="preserve"> Agreements (not applicable to Generator-Build Projects</w:t>
      </w:r>
      <w:r w:rsidRPr="76F6C6DD">
        <w:rPr>
          <w:b/>
          <w:bCs/>
        </w:rPr>
        <w:t>)</w:t>
      </w:r>
    </w:p>
    <w:p w14:paraId="347E561B" w14:textId="0A47DECF" w:rsidR="00B8791A" w:rsidRPr="00DA005E" w:rsidRDefault="00B8791A" w:rsidP="00B8791A">
      <w:pPr>
        <w:pStyle w:val="Heading4"/>
        <w:tabs>
          <w:tab w:val="num" w:pos="900"/>
        </w:tabs>
        <w:ind w:left="900" w:hanging="900"/>
        <w:jc w:val="both"/>
      </w:pPr>
      <w:r w:rsidRPr="00DA005E">
        <w:t xml:space="preserve">Where the Tender Process operated by the Authority to appoint an Offshore TO for a project results in changes to the design, scope of works or programme for their completion such that the newly appointed Offshore TO is required to issue a TO Construction Offer to The Company, this will trigger the </w:t>
      </w:r>
      <w:r>
        <w:t>m</w:t>
      </w:r>
      <w:r w:rsidRPr="00DA005E">
        <w:t xml:space="preserve">odification </w:t>
      </w:r>
      <w:r>
        <w:t>p</w:t>
      </w:r>
      <w:r w:rsidRPr="00DA005E">
        <w:t xml:space="preserve">rocess, which will be followed from step </w:t>
      </w:r>
      <w:r w:rsidRPr="00DA005E">
        <w:fldChar w:fldCharType="begin"/>
      </w:r>
      <w:r w:rsidRPr="00DA005E">
        <w:instrText xml:space="preserve"> REF _Ref183220865 \r \h </w:instrText>
      </w:r>
      <w:r>
        <w:instrText xml:space="preserve"> \* MERGEFORMAT </w:instrText>
      </w:r>
      <w:r w:rsidRPr="00DA005E">
        <w:fldChar w:fldCharType="separate"/>
      </w:r>
      <w:r w:rsidR="00B6161B">
        <w:t>3.4</w:t>
      </w:r>
      <w:r w:rsidRPr="00DA005E">
        <w:fldChar w:fldCharType="end"/>
      </w:r>
      <w:r w:rsidRPr="00DA005E">
        <w:t xml:space="preserve"> above (as appropriate).</w:t>
      </w:r>
    </w:p>
    <w:p w14:paraId="6DBA0A65" w14:textId="77777777" w:rsidR="00B8791A" w:rsidRPr="00DA005E" w:rsidRDefault="00B8791A" w:rsidP="00B8791A">
      <w:pPr>
        <w:pStyle w:val="Heading4"/>
        <w:tabs>
          <w:tab w:val="num" w:pos="900"/>
        </w:tabs>
        <w:ind w:left="900" w:hanging="900"/>
        <w:jc w:val="both"/>
      </w:pPr>
      <w:r w:rsidRPr="00DA005E">
        <w:t xml:space="preserve">Any such </w:t>
      </w:r>
      <w:r>
        <w:t>m</w:t>
      </w:r>
      <w:r w:rsidRPr="00DA005E">
        <w:t xml:space="preserve">odification </w:t>
      </w:r>
      <w:r>
        <w:t>p</w:t>
      </w:r>
      <w:r w:rsidRPr="00DA005E">
        <w:t>rocess shall be undertaken against the Construction Planning Assumptions against which the original Stage 1 agreement was assessed, as may have been updated from time to time since that agreement in line with this process.</w:t>
      </w:r>
    </w:p>
    <w:p w14:paraId="3331B651" w14:textId="2C93E6D6" w:rsidR="00B8791A" w:rsidRDefault="00B8791A" w:rsidP="006358B3">
      <w:pPr>
        <w:pStyle w:val="Heading4"/>
        <w:tabs>
          <w:tab w:val="num" w:pos="900"/>
        </w:tabs>
        <w:ind w:left="900" w:hanging="900"/>
        <w:jc w:val="both"/>
      </w:pPr>
      <w:r w:rsidRPr="00DA005E">
        <w:t>Where an increase in TEC has been requested, the modification process will be assessed against a new set of Construction Planning Assumptions, if applicable</w:t>
      </w:r>
      <w:r>
        <w:t xml:space="preserve">. </w:t>
      </w:r>
    </w:p>
    <w:p w14:paraId="59CA1587" w14:textId="472D62BD" w:rsidR="00492F02" w:rsidRDefault="00492F02" w:rsidP="0013037E">
      <w:pPr>
        <w:pStyle w:val="Heading2"/>
        <w:jc w:val="both"/>
      </w:pPr>
      <w:r>
        <w:t>Subsidiary Processes</w:t>
      </w:r>
    </w:p>
    <w:p w14:paraId="38A8C073" w14:textId="77777777" w:rsidR="00492F02" w:rsidRDefault="00492F02" w:rsidP="00BA26A4">
      <w:pPr>
        <w:pStyle w:val="Heading3"/>
        <w:tabs>
          <w:tab w:val="clear" w:pos="450"/>
          <w:tab w:val="num" w:pos="900"/>
        </w:tabs>
        <w:ind w:left="900" w:hanging="900"/>
        <w:jc w:val="both"/>
        <w:rPr>
          <w:b/>
        </w:rPr>
      </w:pPr>
      <w:bookmarkStart w:id="33" w:name="_Ref87947705"/>
      <w:r>
        <w:rPr>
          <w:b/>
        </w:rPr>
        <w:t>Working Under Indemnities</w:t>
      </w:r>
      <w:bookmarkEnd w:id="33"/>
      <w:r w:rsidR="00C61E27">
        <w:rPr>
          <w:b/>
        </w:rPr>
        <w:t xml:space="preserve"> – TO Initiated</w:t>
      </w:r>
    </w:p>
    <w:p w14:paraId="3CEBBE8A" w14:textId="396FB2BF" w:rsidR="00492F02" w:rsidRDefault="00492F02" w:rsidP="00BA26A4">
      <w:pPr>
        <w:pStyle w:val="Heading4"/>
        <w:tabs>
          <w:tab w:val="num" w:pos="900"/>
        </w:tabs>
        <w:ind w:left="900" w:hanging="900"/>
        <w:jc w:val="both"/>
        <w:rPr>
          <w:b/>
        </w:rPr>
      </w:pPr>
      <w:r>
        <w:t>If the TO(s) identify a requirement for working under an indemnity, the TO shall submit a proposal to</w:t>
      </w:r>
      <w:r w:rsidR="00BD39E4" w:rsidRPr="00BD39E4">
        <w:t xml:space="preserve"> </w:t>
      </w:r>
      <w:r w:rsidR="00BD39E4">
        <w:t>The Company</w:t>
      </w:r>
      <w:r>
        <w:t>.  The proposal shall be in the form of a template (see Appendix B3)</w:t>
      </w:r>
      <w:r w:rsidR="00733369">
        <w:t xml:space="preserve">, or in a form agreed between the TO and </w:t>
      </w:r>
      <w:r w:rsidR="00BD39E4">
        <w:t xml:space="preserve">The Company </w:t>
      </w:r>
      <w:r>
        <w:t xml:space="preserve">and include the detail of work to be undertaken, objectives, alternative dates for completion, estimated value and duration of indemnity, and the latest date by which the indemnity needs to be signed to meet the proposal terms.  A request for an indemnity may also be identified by </w:t>
      </w:r>
      <w:r w:rsidR="00BD39E4">
        <w:t xml:space="preserve">The Company </w:t>
      </w:r>
      <w:r>
        <w:t xml:space="preserve">or the Applicant.  In these </w:t>
      </w:r>
      <w:proofErr w:type="gramStart"/>
      <w:r>
        <w:t>cases</w:t>
      </w:r>
      <w:proofErr w:type="gramEnd"/>
      <w:r>
        <w:t xml:space="preserve"> the process will continue from step </w:t>
      </w:r>
      <w:r>
        <w:fldChar w:fldCharType="begin"/>
      </w:r>
      <w:r>
        <w:instrText xml:space="preserve"> REF _Ref87946292 \r \h </w:instrText>
      </w:r>
      <w:r w:rsidR="0013037E">
        <w:instrText xml:space="preserve"> \* MERGEFORMAT </w:instrText>
      </w:r>
      <w:r>
        <w:fldChar w:fldCharType="separate"/>
      </w:r>
      <w:r w:rsidR="00B6161B">
        <w:t>3.5.2.1</w:t>
      </w:r>
      <w:r>
        <w:fldChar w:fldCharType="end"/>
      </w:r>
      <w:r w:rsidR="003C33A3">
        <w:t xml:space="preserve"> or 3.</w:t>
      </w:r>
      <w:r w:rsidR="00624E25">
        <w:t>5</w:t>
      </w:r>
      <w:r w:rsidR="003C33A3">
        <w:t>.</w:t>
      </w:r>
      <w:r w:rsidR="009D3096">
        <w:t>3</w:t>
      </w:r>
      <w:r w:rsidR="003C33A3">
        <w:t>.1</w:t>
      </w:r>
      <w:r>
        <w:t>.</w:t>
      </w:r>
    </w:p>
    <w:p w14:paraId="3AF987E7" w14:textId="630E80C6" w:rsidR="00492F02" w:rsidRDefault="00BD39E4" w:rsidP="00BA26A4">
      <w:pPr>
        <w:pStyle w:val="Heading4"/>
        <w:tabs>
          <w:tab w:val="num" w:pos="900"/>
        </w:tabs>
        <w:ind w:left="900" w:hanging="900"/>
        <w:jc w:val="both"/>
      </w:pPr>
      <w:r>
        <w:t xml:space="preserve">The Company </w:t>
      </w:r>
      <w:r w:rsidR="00492F02">
        <w:t xml:space="preserve">shall reasonably consider the TO(s) proposal, liaising with the </w:t>
      </w:r>
      <w:r w:rsidR="00DC1E88">
        <w:t>Lead Person</w:t>
      </w:r>
      <w:r w:rsidR="00492F02">
        <w:t xml:space="preserve"> if appropriate, and decide if it wishes to pursue working under an indemnity. If </w:t>
      </w:r>
      <w:r>
        <w:t xml:space="preserve">The Company </w:t>
      </w:r>
      <w:r w:rsidR="00492F02">
        <w:t xml:space="preserve">decides not to pursue working under </w:t>
      </w:r>
      <w:proofErr w:type="gramStart"/>
      <w:r w:rsidR="00492F02">
        <w:t>indemnity</w:t>
      </w:r>
      <w:proofErr w:type="gramEnd"/>
      <w:r w:rsidR="00492F02">
        <w:t xml:space="preserve"> then no working under indemnity process shall take place.</w:t>
      </w:r>
    </w:p>
    <w:p w14:paraId="11DF859B" w14:textId="1DBFD194" w:rsidR="00492F02" w:rsidRDefault="00BD39E4" w:rsidP="00BA26A4">
      <w:pPr>
        <w:pStyle w:val="Heading4"/>
        <w:ind w:left="900" w:hanging="900"/>
        <w:jc w:val="both"/>
      </w:pPr>
      <w:r>
        <w:t xml:space="preserve">The Company </w:t>
      </w:r>
      <w:r w:rsidR="00492F02">
        <w:t xml:space="preserve">shall discuss the options with the Applicant and continue the process if they wish to pursue the possibility of working under indemnity. </w:t>
      </w:r>
      <w:proofErr w:type="gramStart"/>
      <w:r w:rsidR="00492F02">
        <w:t>Otherwise</w:t>
      </w:r>
      <w:proofErr w:type="gramEnd"/>
      <w:r w:rsidR="00492F02">
        <w:t xml:space="preserve"> no working under indemnity process shall take place.</w:t>
      </w:r>
    </w:p>
    <w:p w14:paraId="4715593C" w14:textId="0A410283" w:rsidR="00C61E27" w:rsidRDefault="00C61E27" w:rsidP="00BA26A4">
      <w:pPr>
        <w:pStyle w:val="Heading3"/>
        <w:tabs>
          <w:tab w:val="clear" w:pos="450"/>
          <w:tab w:val="num" w:pos="900"/>
        </w:tabs>
        <w:ind w:left="900" w:hanging="900"/>
        <w:jc w:val="both"/>
        <w:rPr>
          <w:b/>
        </w:rPr>
      </w:pPr>
      <w:r>
        <w:rPr>
          <w:b/>
        </w:rPr>
        <w:t>Working Under Indemnities –</w:t>
      </w:r>
      <w:r w:rsidR="00CF35CB">
        <w:rPr>
          <w:b/>
        </w:rPr>
        <w:t xml:space="preserve">The Company </w:t>
      </w:r>
      <w:r>
        <w:rPr>
          <w:b/>
        </w:rPr>
        <w:t>Initiated</w:t>
      </w:r>
    </w:p>
    <w:p w14:paraId="190D290B" w14:textId="2BF142C8" w:rsidR="00492F02" w:rsidRDefault="00492F02" w:rsidP="00BA26A4">
      <w:pPr>
        <w:pStyle w:val="Heading4"/>
        <w:tabs>
          <w:tab w:val="num" w:pos="900"/>
        </w:tabs>
        <w:ind w:left="900" w:hanging="900"/>
        <w:jc w:val="both"/>
      </w:pPr>
      <w:bookmarkStart w:id="34" w:name="_Ref87946292"/>
      <w:r>
        <w:t xml:space="preserve">Where </w:t>
      </w:r>
      <w:r w:rsidR="00CF35CB">
        <w:t xml:space="preserve">The Company </w:t>
      </w:r>
      <w:r>
        <w:t xml:space="preserve">considers that working under an indemnity is required, </w:t>
      </w:r>
      <w:r w:rsidR="00CF35CB">
        <w:t xml:space="preserve">The Company </w:t>
      </w:r>
      <w:r>
        <w:t>shall request a TO/</w:t>
      </w:r>
      <w:r w:rsidR="003A39A5">
        <w:t xml:space="preserve">The </w:t>
      </w:r>
      <w:proofErr w:type="gramStart"/>
      <w:r w:rsidR="00CF35CB">
        <w:t xml:space="preserve">Company </w:t>
      </w:r>
      <w:r>
        <w:t xml:space="preserve"> Indemnity</w:t>
      </w:r>
      <w:proofErr w:type="gramEnd"/>
      <w:r>
        <w:t xml:space="preserve"> Offer from the TO for work to </w:t>
      </w:r>
      <w:r>
        <w:lastRenderedPageBreak/>
        <w:t>be carried out under an indemnity. The request will include the TO/</w:t>
      </w:r>
      <w:r w:rsidR="006468A9" w:rsidRPr="006468A9">
        <w:t xml:space="preserve"> </w:t>
      </w:r>
      <w:r w:rsidR="006468A9">
        <w:t>The Company</w:t>
      </w:r>
      <w:r>
        <w:t xml:space="preserve"> Indemnity Proposal together with, where appropriate, details of the works to be carried out, period of indemnity cover and any special terms applicable.</w:t>
      </w:r>
      <w:bookmarkEnd w:id="34"/>
    </w:p>
    <w:p w14:paraId="28EC4119" w14:textId="27B68A14" w:rsidR="00492F02" w:rsidRDefault="00443918" w:rsidP="00BA26A4">
      <w:pPr>
        <w:pStyle w:val="Heading4"/>
        <w:tabs>
          <w:tab w:val="num" w:pos="900"/>
        </w:tabs>
        <w:ind w:left="900" w:hanging="900"/>
        <w:jc w:val="both"/>
      </w:pPr>
      <w:bookmarkStart w:id="35" w:name="_Ref87946364"/>
      <w:r>
        <w:t>The</w:t>
      </w:r>
      <w:r>
        <w:rPr>
          <w:b/>
        </w:rPr>
        <w:t xml:space="preserve"> </w:t>
      </w:r>
      <w:r>
        <w:t>TO(s) shall</w:t>
      </w:r>
      <w:r>
        <w:rPr>
          <w:b/>
        </w:rPr>
        <w:t xml:space="preserve"> </w:t>
      </w:r>
      <w:r>
        <w:t>submit its TO/</w:t>
      </w:r>
      <w:r w:rsidR="003A39A5">
        <w:t>The</w:t>
      </w:r>
      <w:r w:rsidR="006468A9">
        <w:t xml:space="preserve"> Company</w:t>
      </w:r>
      <w:r>
        <w:t xml:space="preserve"> Indemnity Offer to</w:t>
      </w:r>
      <w:r>
        <w:rPr>
          <w:b/>
        </w:rPr>
        <w:t xml:space="preserve"> </w:t>
      </w:r>
      <w:r w:rsidR="006468A9">
        <w:t xml:space="preserve">The Company </w:t>
      </w:r>
      <w:r>
        <w:t xml:space="preserve">within 10 Business Days unless </w:t>
      </w:r>
      <w:proofErr w:type="gramStart"/>
      <w:r>
        <w:t>otherwise agreed,</w:t>
      </w:r>
      <w:proofErr w:type="gramEnd"/>
      <w:r>
        <w:t xml:space="preserve"> </w:t>
      </w:r>
      <w:r w:rsidR="00733369">
        <w:t xml:space="preserve">on </w:t>
      </w:r>
      <w:r>
        <w:t>receipt of the request for a TO/</w:t>
      </w:r>
      <w:r w:rsidR="006468A9" w:rsidRPr="006468A9">
        <w:t xml:space="preserve"> </w:t>
      </w:r>
      <w:r w:rsidR="006468A9">
        <w:t>The Company</w:t>
      </w:r>
      <w:r>
        <w:t xml:space="preserve"> Indemnity Offer. </w:t>
      </w:r>
      <w:r>
        <w:rPr>
          <w:b/>
        </w:rPr>
        <w:t xml:space="preserve"> </w:t>
      </w:r>
      <w:r>
        <w:t>The TO/</w:t>
      </w:r>
      <w:r w:rsidR="003A39A5">
        <w:t xml:space="preserve">The </w:t>
      </w:r>
      <w:r w:rsidR="006468A9">
        <w:t>Company</w:t>
      </w:r>
      <w:r>
        <w:t xml:space="preserve"> Indemnity Offer should cover the period, value and nature of works to be undertaken, and the date by which the TO/</w:t>
      </w:r>
      <w:r w:rsidR="003A39A5">
        <w:t xml:space="preserve">The </w:t>
      </w:r>
      <w:r w:rsidR="006468A9">
        <w:t>Company</w:t>
      </w:r>
      <w:r>
        <w:t xml:space="preserve"> Indemnity Agreement shall be signed </w:t>
      </w:r>
      <w:proofErr w:type="gramStart"/>
      <w:r>
        <w:t>in order to</w:t>
      </w:r>
      <w:proofErr w:type="gramEnd"/>
      <w:r>
        <w:t xml:space="preserve"> achieve its objectives.</w:t>
      </w:r>
      <w:bookmarkEnd w:id="35"/>
    </w:p>
    <w:p w14:paraId="0A8A151B" w14:textId="1077FE04" w:rsidR="00492F02" w:rsidRDefault="00394810" w:rsidP="00BA26A4">
      <w:pPr>
        <w:pStyle w:val="Heading4"/>
        <w:tabs>
          <w:tab w:val="num" w:pos="900"/>
        </w:tabs>
        <w:ind w:left="900" w:hanging="900"/>
        <w:jc w:val="both"/>
      </w:pPr>
      <w:r>
        <w:t xml:space="preserve">The Company </w:t>
      </w:r>
      <w:r w:rsidR="00492F02">
        <w:t>shall send the Indemnity Agreement to the Applicant.</w:t>
      </w:r>
    </w:p>
    <w:p w14:paraId="6E58690C" w14:textId="20DBF0EB" w:rsidR="00492F02" w:rsidRDefault="00492F02" w:rsidP="00BA26A4">
      <w:pPr>
        <w:pStyle w:val="Heading4"/>
        <w:tabs>
          <w:tab w:val="num" w:pos="900"/>
        </w:tabs>
        <w:ind w:left="900" w:hanging="900"/>
        <w:jc w:val="both"/>
      </w:pPr>
      <w:r>
        <w:t xml:space="preserve">Upon the Applicant signing their Indemnity Agreement, </w:t>
      </w:r>
      <w:r w:rsidR="00394810">
        <w:t xml:space="preserve">The Company </w:t>
      </w:r>
      <w:r>
        <w:t>shall accept and send the TO/</w:t>
      </w:r>
      <w:r w:rsidR="003A39A5">
        <w:t xml:space="preserve">The </w:t>
      </w:r>
      <w:r w:rsidR="00394810">
        <w:t>Company</w:t>
      </w:r>
      <w:r>
        <w:t xml:space="preserve"> Indemnity Agreement to the TO(s).</w:t>
      </w:r>
    </w:p>
    <w:p w14:paraId="50C2F30F" w14:textId="30B61E12" w:rsidR="00492F02" w:rsidRDefault="00492F02" w:rsidP="00BA26A4">
      <w:pPr>
        <w:pStyle w:val="Heading4"/>
        <w:tabs>
          <w:tab w:val="num" w:pos="900"/>
        </w:tabs>
        <w:ind w:left="900" w:hanging="900"/>
        <w:jc w:val="both"/>
      </w:pPr>
      <w:r>
        <w:t>If specified in the TO/</w:t>
      </w:r>
      <w:r w:rsidR="003A39A5">
        <w:t xml:space="preserve">The </w:t>
      </w:r>
      <w:r w:rsidR="00575A26">
        <w:t>Company</w:t>
      </w:r>
      <w:r>
        <w:t xml:space="preserve"> Indemnity Agreement, by the 10th of each month, the TO(s) shall submit a status report to </w:t>
      </w:r>
      <w:r w:rsidR="00575A26">
        <w:t xml:space="preserve">The Company </w:t>
      </w:r>
      <w:r>
        <w:t>in respect of any works being carried out under indemnity (see Appendix B4).  This report should contain:</w:t>
      </w:r>
    </w:p>
    <w:p w14:paraId="61F37079" w14:textId="55AC62F1" w:rsidR="00492F02" w:rsidRDefault="003A39A5" w:rsidP="00BA26A4">
      <w:pPr>
        <w:pStyle w:val="Heading4"/>
        <w:numPr>
          <w:ilvl w:val="3"/>
          <w:numId w:val="32"/>
        </w:numPr>
        <w:tabs>
          <w:tab w:val="clear" w:pos="502"/>
        </w:tabs>
        <w:ind w:left="1500" w:hanging="600"/>
        <w:jc w:val="both"/>
      </w:pPr>
      <w:r>
        <w:t xml:space="preserve">The </w:t>
      </w:r>
      <w:r w:rsidR="00575A26">
        <w:t xml:space="preserve">Company </w:t>
      </w:r>
      <w:r w:rsidR="00492F02">
        <w:t xml:space="preserve">scheme </w:t>
      </w:r>
      <w:proofErr w:type="gramStart"/>
      <w:r w:rsidR="00492F02">
        <w:t>number;</w:t>
      </w:r>
      <w:proofErr w:type="gramEnd"/>
    </w:p>
    <w:p w14:paraId="532EAC9F" w14:textId="77777777" w:rsidR="00492F02" w:rsidRDefault="00492F02" w:rsidP="00BA26A4">
      <w:pPr>
        <w:pStyle w:val="Heading4"/>
        <w:numPr>
          <w:ilvl w:val="3"/>
          <w:numId w:val="32"/>
        </w:numPr>
        <w:tabs>
          <w:tab w:val="clear" w:pos="502"/>
        </w:tabs>
        <w:ind w:left="1500" w:hanging="600"/>
        <w:jc w:val="both"/>
      </w:pPr>
      <w:proofErr w:type="gramStart"/>
      <w:r>
        <w:t>Site;</w:t>
      </w:r>
      <w:proofErr w:type="gramEnd"/>
    </w:p>
    <w:p w14:paraId="40A1215C" w14:textId="77777777" w:rsidR="00492F02" w:rsidRDefault="00492F02" w:rsidP="00BA26A4">
      <w:pPr>
        <w:pStyle w:val="Heading4"/>
        <w:numPr>
          <w:ilvl w:val="3"/>
          <w:numId w:val="32"/>
        </w:numPr>
        <w:tabs>
          <w:tab w:val="clear" w:pos="502"/>
        </w:tabs>
        <w:ind w:left="1500" w:hanging="600"/>
        <w:jc w:val="both"/>
      </w:pPr>
      <w:r>
        <w:t xml:space="preserve">brief </w:t>
      </w:r>
      <w:proofErr w:type="gramStart"/>
      <w:r>
        <w:t>description;</w:t>
      </w:r>
      <w:proofErr w:type="gramEnd"/>
    </w:p>
    <w:p w14:paraId="008998D9" w14:textId="77777777" w:rsidR="00492F02" w:rsidRDefault="00492F02" w:rsidP="00BA26A4">
      <w:pPr>
        <w:pStyle w:val="Heading4"/>
        <w:numPr>
          <w:ilvl w:val="3"/>
          <w:numId w:val="32"/>
        </w:numPr>
        <w:tabs>
          <w:tab w:val="clear" w:pos="502"/>
        </w:tabs>
        <w:ind w:left="1500" w:hanging="600"/>
        <w:jc w:val="both"/>
      </w:pPr>
      <w:r>
        <w:t xml:space="preserve">indemnity value and validity </w:t>
      </w:r>
      <w:proofErr w:type="gramStart"/>
      <w:r>
        <w:t>period;</w:t>
      </w:r>
      <w:proofErr w:type="gramEnd"/>
    </w:p>
    <w:p w14:paraId="39B968D1" w14:textId="77777777" w:rsidR="00492F02" w:rsidRDefault="00492F02" w:rsidP="00BA26A4">
      <w:pPr>
        <w:pStyle w:val="Heading4"/>
        <w:numPr>
          <w:ilvl w:val="3"/>
          <w:numId w:val="32"/>
        </w:numPr>
        <w:tabs>
          <w:tab w:val="clear" w:pos="502"/>
        </w:tabs>
        <w:ind w:left="1500" w:hanging="600"/>
        <w:jc w:val="both"/>
      </w:pPr>
      <w:r>
        <w:t>liability to the end of the previous month; and</w:t>
      </w:r>
    </w:p>
    <w:p w14:paraId="18F6E54F" w14:textId="77777777" w:rsidR="00492F02" w:rsidRDefault="00492F02" w:rsidP="00BA26A4">
      <w:pPr>
        <w:pStyle w:val="Heading4"/>
        <w:numPr>
          <w:ilvl w:val="3"/>
          <w:numId w:val="32"/>
        </w:numPr>
        <w:tabs>
          <w:tab w:val="clear" w:pos="502"/>
        </w:tabs>
        <w:ind w:left="1500" w:hanging="600"/>
        <w:jc w:val="both"/>
      </w:pPr>
      <w:r>
        <w:t>forecast liability to the end of the indemnity period.</w:t>
      </w:r>
    </w:p>
    <w:p w14:paraId="52C7BC4C" w14:textId="753B622F" w:rsidR="00492F02" w:rsidRDefault="00575A26" w:rsidP="00BA26A4">
      <w:pPr>
        <w:pStyle w:val="Heading4"/>
        <w:tabs>
          <w:tab w:val="num" w:pos="900"/>
        </w:tabs>
        <w:ind w:left="900" w:hanging="900"/>
        <w:jc w:val="both"/>
      </w:pPr>
      <w:r>
        <w:t>The Company</w:t>
      </w:r>
      <w:r w:rsidR="00492F02">
        <w:t xml:space="preserve"> shall assess the report and contact the TO(s) with any queries if necessary.</w:t>
      </w:r>
    </w:p>
    <w:p w14:paraId="538F9D14" w14:textId="6B93EB31" w:rsidR="00492F02" w:rsidRDefault="00492F02" w:rsidP="00BA26A4">
      <w:pPr>
        <w:pStyle w:val="Heading4"/>
        <w:tabs>
          <w:tab w:val="num" w:pos="900"/>
        </w:tabs>
        <w:ind w:left="900" w:hanging="900"/>
        <w:jc w:val="both"/>
      </w:pPr>
      <w:r>
        <w:t>The</w:t>
      </w:r>
      <w:r>
        <w:rPr>
          <w:b/>
        </w:rPr>
        <w:t xml:space="preserve"> </w:t>
      </w:r>
      <w:r>
        <w:t>TO(s)</w:t>
      </w:r>
      <w:r>
        <w:rPr>
          <w:b/>
        </w:rPr>
        <w:t xml:space="preserve"> </w:t>
      </w:r>
      <w:r>
        <w:t>shall respond to</w:t>
      </w:r>
      <w:r w:rsidR="00023706">
        <w:t xml:space="preserve"> The Company</w:t>
      </w:r>
      <w:r>
        <w:t>’s queries within 5 Business Days, unless otherwise agreed.</w:t>
      </w:r>
    </w:p>
    <w:p w14:paraId="4789F091" w14:textId="7D19DDAD" w:rsidR="00492F02" w:rsidRDefault="00023706" w:rsidP="00BA26A4">
      <w:pPr>
        <w:pStyle w:val="Heading4"/>
        <w:tabs>
          <w:tab w:val="num" w:pos="900"/>
        </w:tabs>
        <w:ind w:left="900" w:hanging="900"/>
        <w:jc w:val="both"/>
      </w:pPr>
      <w:r>
        <w:t xml:space="preserve">The Company </w:t>
      </w:r>
      <w:r w:rsidR="00492F02">
        <w:t>may request that the TO(s) extend the term and value of the TO/</w:t>
      </w:r>
      <w:r>
        <w:t>Company</w:t>
      </w:r>
      <w:r w:rsidR="00492F02">
        <w:t xml:space="preserve"> Indemnity Agreement.  Proceed to section </w:t>
      </w:r>
      <w:r w:rsidR="00492F02">
        <w:fldChar w:fldCharType="begin"/>
      </w:r>
      <w:r w:rsidR="00492F02">
        <w:instrText xml:space="preserve"> REF _Ref87946364 \r \h </w:instrText>
      </w:r>
      <w:r w:rsidR="0013037E">
        <w:instrText xml:space="preserve"> \* MERGEFORMAT </w:instrText>
      </w:r>
      <w:r w:rsidR="00492F02">
        <w:fldChar w:fldCharType="separate"/>
      </w:r>
      <w:r w:rsidR="00B6161B">
        <w:t>3.5.2.2</w:t>
      </w:r>
      <w:r w:rsidR="00492F02">
        <w:fldChar w:fldCharType="end"/>
      </w:r>
      <w:r w:rsidR="00492F02">
        <w:t xml:space="preserve"> above.</w:t>
      </w:r>
    </w:p>
    <w:p w14:paraId="11DEBE86" w14:textId="6671B5B9" w:rsidR="00492F02" w:rsidRDefault="00492F02" w:rsidP="00BA26A4">
      <w:pPr>
        <w:pStyle w:val="Heading4"/>
        <w:tabs>
          <w:tab w:val="num" w:pos="900"/>
        </w:tabs>
        <w:ind w:left="900" w:hanging="900"/>
        <w:jc w:val="both"/>
      </w:pPr>
      <w:r>
        <w:t>If specified in the TO/</w:t>
      </w:r>
      <w:r w:rsidR="003A39A5">
        <w:t xml:space="preserve">The </w:t>
      </w:r>
      <w:r w:rsidR="00023706">
        <w:t>Company</w:t>
      </w:r>
      <w:r>
        <w:t xml:space="preserve"> Indemnity Agreement, at any time prior to the signing of the TO Construction Offer, </w:t>
      </w:r>
      <w:r w:rsidR="00DC174F">
        <w:t xml:space="preserve">The Company </w:t>
      </w:r>
      <w:r>
        <w:t>may instruct in writing the TO(s)</w:t>
      </w:r>
      <w:r>
        <w:rPr>
          <w:b/>
        </w:rPr>
        <w:t xml:space="preserve"> </w:t>
      </w:r>
      <w:r>
        <w:t>to cease working under the TO/</w:t>
      </w:r>
      <w:r w:rsidR="003A39A5">
        <w:t xml:space="preserve">The </w:t>
      </w:r>
      <w:r w:rsidR="00DC174F">
        <w:t>Company</w:t>
      </w:r>
      <w:r>
        <w:t xml:space="preserve"> Indemnity Agreement. The TO will then cease to work as soon as it is reasonably practicable and safe to do so and shall not incur any further costs.</w:t>
      </w:r>
    </w:p>
    <w:p w14:paraId="293FD7F9" w14:textId="31123509" w:rsidR="00492F02" w:rsidRDefault="00492F02" w:rsidP="00BA26A4">
      <w:pPr>
        <w:pStyle w:val="Heading4"/>
        <w:tabs>
          <w:tab w:val="num" w:pos="900"/>
        </w:tabs>
        <w:ind w:left="900" w:hanging="900"/>
        <w:jc w:val="both"/>
      </w:pPr>
      <w:r>
        <w:t>Where the TO Construction Offer has not been accepted by the</w:t>
      </w:r>
      <w:r>
        <w:rPr>
          <w:b/>
        </w:rPr>
        <w:t xml:space="preserve"> </w:t>
      </w:r>
      <w:r>
        <w:t>expiry of the TO Construction Offer</w:t>
      </w:r>
      <w:r>
        <w:rPr>
          <w:b/>
        </w:rPr>
        <w:t xml:space="preserve"> </w:t>
      </w:r>
      <w:r>
        <w:t>validity period</w:t>
      </w:r>
      <w:r>
        <w:rPr>
          <w:b/>
        </w:rPr>
        <w:t xml:space="preserve">, </w:t>
      </w:r>
      <w:r>
        <w:t xml:space="preserve">or upon instruction from </w:t>
      </w:r>
      <w:r w:rsidR="00DC174F">
        <w:t xml:space="preserve">The Company </w:t>
      </w:r>
      <w:r>
        <w:t>to cease work under the TO/</w:t>
      </w:r>
      <w:r w:rsidR="003A39A5">
        <w:t xml:space="preserve">The </w:t>
      </w:r>
      <w:r w:rsidR="00DC174F">
        <w:t>Company</w:t>
      </w:r>
      <w:r>
        <w:t xml:space="preserve"> Indemnity Agreement, the TO(s) shall invoice </w:t>
      </w:r>
      <w:r w:rsidR="00FB0C76">
        <w:t xml:space="preserve">The Company </w:t>
      </w:r>
      <w:r>
        <w:t>in accordance with the terms of the TO/</w:t>
      </w:r>
      <w:r w:rsidR="003A39A5">
        <w:t>The</w:t>
      </w:r>
      <w:r w:rsidR="00AA4D9A">
        <w:t xml:space="preserve"> </w:t>
      </w:r>
      <w:r w:rsidR="00FB0C76">
        <w:t>Company</w:t>
      </w:r>
      <w:r>
        <w:t xml:space="preserve"> Indemnity Agreement</w:t>
      </w:r>
      <w:r>
        <w:rPr>
          <w:b/>
        </w:rPr>
        <w:t xml:space="preserve"> </w:t>
      </w:r>
      <w:r>
        <w:t>for all work up to the indemnity validity period or until the TO(s) stopped work following an instruction from</w:t>
      </w:r>
      <w:r w:rsidR="00FB0C76" w:rsidRPr="00FB0C76">
        <w:t xml:space="preserve"> </w:t>
      </w:r>
      <w:r w:rsidR="00FB0C76">
        <w:t>The Company</w:t>
      </w:r>
      <w:r>
        <w:t>.</w:t>
      </w:r>
    </w:p>
    <w:p w14:paraId="114D3544" w14:textId="5EDC054D" w:rsidR="00C61E27" w:rsidRDefault="00FB0C76" w:rsidP="00F742AD">
      <w:pPr>
        <w:pStyle w:val="Heading4"/>
        <w:tabs>
          <w:tab w:val="num" w:pos="900"/>
        </w:tabs>
        <w:ind w:left="900" w:hanging="900"/>
        <w:jc w:val="both"/>
      </w:pPr>
      <w:r>
        <w:t xml:space="preserve">The Company </w:t>
      </w:r>
      <w:r w:rsidR="00492F02">
        <w:t>shall pay the invoice in accordance with STCP13-1 Invoice and Payments ad hoc payments.</w:t>
      </w:r>
    </w:p>
    <w:p w14:paraId="5A0121F5" w14:textId="77777777" w:rsidR="00C61E27" w:rsidRDefault="00C61E27" w:rsidP="00BA26A4">
      <w:pPr>
        <w:pStyle w:val="Heading3"/>
        <w:tabs>
          <w:tab w:val="clear" w:pos="450"/>
          <w:tab w:val="num" w:pos="900"/>
        </w:tabs>
        <w:ind w:left="900" w:hanging="900"/>
        <w:jc w:val="both"/>
        <w:rPr>
          <w:b/>
        </w:rPr>
      </w:pPr>
      <w:r>
        <w:rPr>
          <w:b/>
        </w:rPr>
        <w:t xml:space="preserve">Working Under Indemnities – </w:t>
      </w:r>
      <w:r w:rsidR="00820C2F">
        <w:rPr>
          <w:b/>
        </w:rPr>
        <w:t>Offshore Generators</w:t>
      </w:r>
    </w:p>
    <w:p w14:paraId="78808CF1" w14:textId="77777777" w:rsidR="00C61E27" w:rsidRDefault="00C61E27" w:rsidP="00BA26A4">
      <w:pPr>
        <w:pStyle w:val="Heading4"/>
        <w:tabs>
          <w:tab w:val="num" w:pos="900"/>
        </w:tabs>
        <w:ind w:left="900" w:hanging="900"/>
        <w:jc w:val="both"/>
      </w:pPr>
      <w:r>
        <w:t>Where an Applicant is an Offshore generator who falls within the requirements of the Offshore Transmission regime, works triggered by the project will not normally be progressed until such time as the project has been through the Tender Process, an O</w:t>
      </w:r>
      <w:r w:rsidR="00784D20">
        <w:t xml:space="preserve">ffshore Transmission Owner </w:t>
      </w:r>
      <w:r>
        <w:t>has been appointed, and the Agreement</w:t>
      </w:r>
      <w:r w:rsidR="00784D20">
        <w:t xml:space="preserve">s </w:t>
      </w:r>
      <w:r>
        <w:t xml:space="preserve">with the User varied as necessary to reflect the results of the Tender Process. However, it is </w:t>
      </w:r>
      <w:r>
        <w:lastRenderedPageBreak/>
        <w:t>open to the Applicant to request progression of the works identified in its Stage 1 Agreement</w:t>
      </w:r>
      <w:r w:rsidR="00784D20">
        <w:t>s</w:t>
      </w:r>
      <w:r>
        <w:t xml:space="preserve"> under indemnity.</w:t>
      </w:r>
    </w:p>
    <w:p w14:paraId="76ABEAB1" w14:textId="3B38242E" w:rsidR="00C61E27" w:rsidRDefault="00C61E27" w:rsidP="00BA26A4">
      <w:pPr>
        <w:pStyle w:val="Heading4"/>
        <w:tabs>
          <w:tab w:val="num" w:pos="900"/>
        </w:tabs>
        <w:ind w:left="900" w:hanging="900"/>
        <w:jc w:val="both"/>
      </w:pPr>
      <w:proofErr w:type="gramStart"/>
      <w:r>
        <w:t>In the event that</w:t>
      </w:r>
      <w:proofErr w:type="gramEnd"/>
      <w:r>
        <w:t xml:space="preserve"> the Applicant wishes to progress its works in this way, then </w:t>
      </w:r>
      <w:r w:rsidR="00FB0C76">
        <w:t>The Company</w:t>
      </w:r>
      <w:r>
        <w:t xml:space="preserve"> shall submit a </w:t>
      </w:r>
      <w:r w:rsidR="00F11D76">
        <w:t xml:space="preserve">Company </w:t>
      </w:r>
      <w:r>
        <w:t>Indemnity Request as detailed in 3.</w:t>
      </w:r>
      <w:r w:rsidR="006B6461">
        <w:t xml:space="preserve">5.2.1 </w:t>
      </w:r>
      <w:r>
        <w:t xml:space="preserve">above, and the process shall be followed from there. </w:t>
      </w:r>
    </w:p>
    <w:p w14:paraId="3C576CEE" w14:textId="48FE6D83" w:rsidR="00C61E27" w:rsidRPr="00C61E27" w:rsidRDefault="00F11D76" w:rsidP="00F742AD">
      <w:pPr>
        <w:pStyle w:val="Heading4"/>
        <w:tabs>
          <w:tab w:val="num" w:pos="900"/>
        </w:tabs>
        <w:ind w:left="900" w:hanging="900"/>
        <w:jc w:val="both"/>
      </w:pPr>
      <w:r>
        <w:t xml:space="preserve">The Company </w:t>
      </w:r>
      <w:r w:rsidR="00C61E27">
        <w:t xml:space="preserve">shall ensure that the costs identified by the TOs in response to </w:t>
      </w:r>
      <w:r>
        <w:t xml:space="preserve">The Company </w:t>
      </w:r>
      <w:r w:rsidR="00C61E27">
        <w:t>Indemnity Request are appropriately secured by the Applicant throughout the validity of the Indemnity.</w:t>
      </w:r>
    </w:p>
    <w:p w14:paraId="00FABE35" w14:textId="77777777" w:rsidR="00492F02" w:rsidRDefault="00492F02" w:rsidP="00BA26A4">
      <w:pPr>
        <w:pStyle w:val="Heading3"/>
        <w:tabs>
          <w:tab w:val="clear" w:pos="450"/>
          <w:tab w:val="num" w:pos="900"/>
        </w:tabs>
        <w:ind w:left="900" w:hanging="900"/>
        <w:jc w:val="both"/>
        <w:rPr>
          <w:b/>
        </w:rPr>
      </w:pPr>
      <w:bookmarkStart w:id="36" w:name="_Ref87946629"/>
      <w:r>
        <w:rPr>
          <w:b/>
        </w:rPr>
        <w:t>Requests for extension to application process timescale</w:t>
      </w:r>
      <w:bookmarkEnd w:id="36"/>
    </w:p>
    <w:p w14:paraId="2E5F9F44" w14:textId="73D0CA15" w:rsidR="00492F02" w:rsidRDefault="00F11D76" w:rsidP="00BA26A4">
      <w:pPr>
        <w:pStyle w:val="Heading4"/>
        <w:tabs>
          <w:tab w:val="num" w:pos="900"/>
        </w:tabs>
        <w:ind w:left="900" w:hanging="900"/>
        <w:jc w:val="both"/>
      </w:pPr>
      <w:r>
        <w:t xml:space="preserve">The Company </w:t>
      </w:r>
      <w:r w:rsidR="00492F02">
        <w:t xml:space="preserve">may request from the Authority an extension in timescales for providing an Offer to an Applicant under its </w:t>
      </w:r>
      <w:r w:rsidR="00670A0C">
        <w:t xml:space="preserve">ESO </w:t>
      </w:r>
      <w:r w:rsidR="00492F02">
        <w:t xml:space="preserve">Licence. The STC allows </w:t>
      </w:r>
      <w:r>
        <w:t xml:space="preserve">The Company </w:t>
      </w:r>
      <w:r w:rsidR="00492F02">
        <w:t>to agree alternative timescales for the provision of a TO Construction Offer from a TO.</w:t>
      </w:r>
    </w:p>
    <w:p w14:paraId="256DCD65" w14:textId="2BE56B83" w:rsidR="00492F02" w:rsidRDefault="00492F02" w:rsidP="00BA26A4">
      <w:pPr>
        <w:pStyle w:val="Heading4"/>
        <w:tabs>
          <w:tab w:val="num" w:pos="900"/>
        </w:tabs>
        <w:ind w:left="900" w:hanging="900"/>
        <w:jc w:val="both"/>
      </w:pPr>
      <w:r>
        <w:t xml:space="preserve"> A TO may request from the Authority an extension in timescales for providing a TO Construction Offer under its Transmission Licence. Where a TO has been granted an extension by the Authority, </w:t>
      </w:r>
      <w:r w:rsidR="00030A96">
        <w:t xml:space="preserve">The Company </w:t>
      </w:r>
      <w:r>
        <w:t xml:space="preserve">may need to separately request an extension in timescales for providing an Offer to an Applicant under its </w:t>
      </w:r>
      <w:r w:rsidR="006F5B28">
        <w:t xml:space="preserve">ESO </w:t>
      </w:r>
      <w:r>
        <w:t xml:space="preserve">Licence. </w:t>
      </w:r>
    </w:p>
    <w:p w14:paraId="006D6AEF" w14:textId="0EA7C210" w:rsidR="00492F02" w:rsidRDefault="00492F02" w:rsidP="00BA26A4">
      <w:pPr>
        <w:pStyle w:val="Heading4"/>
        <w:tabs>
          <w:tab w:val="num" w:pos="900"/>
        </w:tabs>
        <w:ind w:left="900" w:hanging="900"/>
        <w:jc w:val="both"/>
      </w:pPr>
      <w:r>
        <w:t xml:space="preserve">It may be necessary at any stage of the application process for an extension to the application timescales to be considered. Where a Party identifies the need for an extension in timescales then this shall initially be discussed by the </w:t>
      </w:r>
      <w:r w:rsidR="00DC1E88">
        <w:t>Lead Person(s</w:t>
      </w:r>
      <w:proofErr w:type="gramStart"/>
      <w:r w:rsidR="00DC1E88">
        <w:t xml:space="preserve">) </w:t>
      </w:r>
      <w:r>
        <w:t>.</w:t>
      </w:r>
      <w:proofErr w:type="gramEnd"/>
      <w:r>
        <w:t xml:space="preserve"> If the </w:t>
      </w:r>
      <w:r w:rsidR="00DC1E88">
        <w:t>Lead Person(s)</w:t>
      </w:r>
      <w:r>
        <w:t xml:space="preserve"> agrees that there is a need for an extension, </w:t>
      </w:r>
      <w:r w:rsidR="00030A96">
        <w:t xml:space="preserve">The Company </w:t>
      </w:r>
      <w:r>
        <w:t xml:space="preserve">shall </w:t>
      </w:r>
      <w:proofErr w:type="gramStart"/>
      <w:r>
        <w:t>submit an application</w:t>
      </w:r>
      <w:proofErr w:type="gramEnd"/>
      <w:r>
        <w:t xml:space="preserve"> to the Authority for an extension in timescales. The Affected Parties shall provide any relevant information reasonably requested by </w:t>
      </w:r>
      <w:r w:rsidR="00030A96">
        <w:t xml:space="preserve">The Company </w:t>
      </w:r>
      <w:r>
        <w:t xml:space="preserve">to enable </w:t>
      </w:r>
      <w:r w:rsidR="0083736E">
        <w:t xml:space="preserve">The Company </w:t>
      </w:r>
      <w:r>
        <w:t>to make a timely submission for such an extension to the application timescales.</w:t>
      </w:r>
    </w:p>
    <w:p w14:paraId="00ABF662" w14:textId="1B5A3903" w:rsidR="00492F02" w:rsidRDefault="00492F02" w:rsidP="00BA26A4">
      <w:pPr>
        <w:pStyle w:val="Heading4"/>
        <w:tabs>
          <w:tab w:val="num" w:pos="900"/>
        </w:tabs>
        <w:ind w:left="900" w:hanging="900"/>
        <w:jc w:val="both"/>
      </w:pPr>
      <w:r>
        <w:t xml:space="preserve">Where a Party requires an extension to its timescales and the </w:t>
      </w:r>
      <w:r w:rsidR="00DC1E88">
        <w:t>Lead Person(s)</w:t>
      </w:r>
      <w:r>
        <w:t xml:space="preserve"> does not agree then that Party may submit such a request to the Authority.  Any Party submitting such a request to the Authority shall inform (as appropriate) </w:t>
      </w:r>
      <w:r w:rsidR="0083736E">
        <w:t xml:space="preserve">The Company </w:t>
      </w:r>
      <w:r>
        <w:t xml:space="preserve">and the other Affected Parties of the request. </w:t>
      </w:r>
      <w:r w:rsidR="0083736E">
        <w:t xml:space="preserve">The Company </w:t>
      </w:r>
      <w:r>
        <w:t xml:space="preserve">may need to separately submit a request to the Authority for an extension to its application timescales. The Affected Party shall provide any relevant information requested by </w:t>
      </w:r>
      <w:r w:rsidR="0083736E">
        <w:t xml:space="preserve">The Company </w:t>
      </w:r>
      <w:r>
        <w:t xml:space="preserve">to enable </w:t>
      </w:r>
      <w:r w:rsidR="0083736E">
        <w:t xml:space="preserve">The Company </w:t>
      </w:r>
      <w:r>
        <w:t>to make a timely submission for such an extension to its application timescales.</w:t>
      </w:r>
    </w:p>
    <w:p w14:paraId="6017B520" w14:textId="6F49F94F" w:rsidR="00492F02" w:rsidRDefault="0083736E" w:rsidP="00BA26A4">
      <w:pPr>
        <w:pStyle w:val="Heading4"/>
        <w:tabs>
          <w:tab w:val="num" w:pos="900"/>
        </w:tabs>
        <w:ind w:left="900" w:hanging="900"/>
        <w:jc w:val="both"/>
      </w:pPr>
      <w:r>
        <w:t>Th</w:t>
      </w:r>
      <w:r w:rsidR="00EA5623">
        <w:t xml:space="preserve">e </w:t>
      </w:r>
      <w:r w:rsidR="00EA5623" w:rsidRPr="00EA5623">
        <w:t xml:space="preserve">Company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The Company Lead Person shall update the Scheme Briefing Notes as necessary and share </w:t>
      </w:r>
      <w:r w:rsidR="004E6CAE">
        <w:t>via a</w:t>
      </w:r>
      <w:r w:rsidR="00EA5623" w:rsidRPr="00EA5623">
        <w:t xml:space="preserve"> Designated Information Exchange System the appropriate updated Scheme Briefing Note to each Affected Party.</w:t>
      </w:r>
    </w:p>
    <w:p w14:paraId="088C7E11" w14:textId="77777777" w:rsidR="00492F02" w:rsidRPr="00F742AD" w:rsidRDefault="00A63C2A" w:rsidP="00EB7F75">
      <w:pPr>
        <w:pStyle w:val="Heading3"/>
        <w:ind w:hanging="450"/>
        <w:rPr>
          <w:b/>
        </w:rPr>
      </w:pPr>
      <w:r>
        <w:t xml:space="preserve">   </w:t>
      </w:r>
      <w:r w:rsidR="00AC3D61">
        <w:t xml:space="preserve">     </w:t>
      </w:r>
      <w:r w:rsidR="00492F02" w:rsidRPr="00F742AD">
        <w:rPr>
          <w:b/>
        </w:rPr>
        <w:t xml:space="preserve">Amendments to the User Application by Applicant </w:t>
      </w:r>
    </w:p>
    <w:p w14:paraId="10CD152A" w14:textId="37E86423" w:rsidR="00492F02" w:rsidRDefault="00492F02" w:rsidP="00BA26A4">
      <w:pPr>
        <w:pStyle w:val="Heading4"/>
        <w:tabs>
          <w:tab w:val="num" w:pos="900"/>
        </w:tabs>
        <w:ind w:left="900" w:hanging="900"/>
        <w:jc w:val="both"/>
      </w:pPr>
      <w:r>
        <w:t xml:space="preserve">If details of the User Application change after the User Application has been submitted, then </w:t>
      </w:r>
      <w:r w:rsidR="000B2506">
        <w:t xml:space="preserve">The Company </w:t>
      </w:r>
      <w:r>
        <w:t xml:space="preserve">and the Affected Parties shall assess what impact this will have on the ability of Affected Parties to make the TO Construction Offer to </w:t>
      </w:r>
      <w:r w:rsidR="000B2506">
        <w:t xml:space="preserve">The Company </w:t>
      </w:r>
      <w:r>
        <w:t xml:space="preserve">in the required timescales. </w:t>
      </w:r>
      <w:r w:rsidR="000B2506">
        <w:t xml:space="preserve">The Company </w:t>
      </w:r>
      <w:r>
        <w:t>shall then advise the Applicant whether the changes are likely to have a Material Impact on</w:t>
      </w:r>
      <w:r w:rsidR="00F2411B" w:rsidRPr="00F2411B">
        <w:t xml:space="preserve"> </w:t>
      </w:r>
      <w:r w:rsidR="00F2411B">
        <w:t>The Company</w:t>
      </w:r>
      <w:r>
        <w:t xml:space="preserve">’s planned Offer in terms of Connection/Modification to the </w:t>
      </w:r>
      <w:r w:rsidR="00302E3D">
        <w:t>N</w:t>
      </w:r>
      <w:r w:rsidR="00024A90">
        <w:t xml:space="preserve">ational Electricity </w:t>
      </w:r>
      <w:r>
        <w:t xml:space="preserve">Transmission System, and whether the timescales need to be revised </w:t>
      </w:r>
      <w:proofErr w:type="gramStart"/>
      <w:r>
        <w:t>as a result of</w:t>
      </w:r>
      <w:proofErr w:type="gramEnd"/>
      <w:r>
        <w:t xml:space="preserve"> the amendment.</w:t>
      </w:r>
    </w:p>
    <w:p w14:paraId="26B1AE92" w14:textId="666F1890" w:rsidR="00492F02" w:rsidRDefault="00492F02" w:rsidP="00BA26A4">
      <w:pPr>
        <w:pStyle w:val="Heading4"/>
        <w:tabs>
          <w:tab w:val="num" w:pos="900"/>
        </w:tabs>
        <w:ind w:left="900" w:hanging="900"/>
        <w:jc w:val="both"/>
      </w:pPr>
      <w:r>
        <w:t xml:space="preserve">If the change will not have a Material Impact on the Affected Parties’ ability to make </w:t>
      </w:r>
      <w:proofErr w:type="gramStart"/>
      <w:r>
        <w:t>their</w:t>
      </w:r>
      <w:proofErr w:type="gramEnd"/>
      <w:r>
        <w:t xml:space="preserve"> TO Construction Offer to</w:t>
      </w:r>
      <w:r w:rsidR="00F2411B" w:rsidRPr="00F2411B">
        <w:t xml:space="preserve"> </w:t>
      </w:r>
      <w:r w:rsidR="00F2411B">
        <w:t>The Company</w:t>
      </w:r>
      <w:r>
        <w:t>, and subsequently</w:t>
      </w:r>
      <w:r w:rsidR="00F2411B" w:rsidRPr="00F2411B">
        <w:t xml:space="preserve"> </w:t>
      </w:r>
      <w:r w:rsidR="00F2411B">
        <w:t>The Company</w:t>
      </w:r>
      <w:r>
        <w:t xml:space="preserve">’s ability to make the Offer to the Applicant in the required timescales, then </w:t>
      </w:r>
      <w:r w:rsidR="00F2411B">
        <w:t xml:space="preserve">The </w:t>
      </w:r>
      <w:r w:rsidR="00F2411B">
        <w:lastRenderedPageBreak/>
        <w:t xml:space="preserve">Company </w:t>
      </w:r>
      <w:r>
        <w:t>and Affected Parties shall proceed to make their respective Offer and TO Construction Offer of terms as planned.</w:t>
      </w:r>
    </w:p>
    <w:p w14:paraId="0982E75E" w14:textId="5F7C1480" w:rsidR="00492F02" w:rsidRDefault="00492F02" w:rsidP="00BA26A4">
      <w:pPr>
        <w:pStyle w:val="Heading4"/>
        <w:tabs>
          <w:tab w:val="num" w:pos="900"/>
        </w:tabs>
        <w:ind w:left="900" w:hanging="900"/>
        <w:jc w:val="both"/>
      </w:pPr>
      <w:r>
        <w:t xml:space="preserve">If the change is to have a Material Impact on the TO’s ability to make its TO Construction Offer to </w:t>
      </w:r>
      <w:r w:rsidR="00DB7979">
        <w:t xml:space="preserve">The Company </w:t>
      </w:r>
      <w:r>
        <w:t>and/or</w:t>
      </w:r>
      <w:r w:rsidR="00DB7979" w:rsidRPr="00DB7979">
        <w:t xml:space="preserve"> </w:t>
      </w:r>
      <w:r w:rsidR="00DB7979">
        <w:t>The Company</w:t>
      </w:r>
      <w:r>
        <w:t xml:space="preserve">’s subsequent ability to make the Offer to the Applicant in the required timescales, then the relevant Parties have the choice of: </w:t>
      </w:r>
    </w:p>
    <w:p w14:paraId="7DF2A9D5" w14:textId="70EFE3E3" w:rsidR="00492F02" w:rsidRDefault="00492F02" w:rsidP="00BA26A4">
      <w:pPr>
        <w:keepNext/>
        <w:numPr>
          <w:ilvl w:val="0"/>
          <w:numId w:val="28"/>
        </w:numPr>
        <w:tabs>
          <w:tab w:val="clear" w:pos="1980"/>
          <w:tab w:val="num" w:pos="1500"/>
        </w:tabs>
        <w:spacing w:after="0"/>
        <w:ind w:left="1500" w:hanging="600"/>
        <w:jc w:val="both"/>
      </w:pPr>
      <w:r>
        <w:t xml:space="preserve">requesting an extension of time from the Authority (using the process set out in </w:t>
      </w:r>
      <w:r>
        <w:fldChar w:fldCharType="begin"/>
      </w:r>
      <w:r>
        <w:instrText xml:space="preserve"> REF _Ref87946629 \r \h </w:instrText>
      </w:r>
      <w:r w:rsidR="0013037E">
        <w:instrText xml:space="preserve"> \* MERGEFORMAT </w:instrText>
      </w:r>
      <w:r>
        <w:fldChar w:fldCharType="separate"/>
      </w:r>
      <w:r w:rsidR="00B6161B">
        <w:t>3.5.4</w:t>
      </w:r>
      <w:r>
        <w:fldChar w:fldCharType="end"/>
      </w:r>
      <w:r>
        <w:t>); or</w:t>
      </w:r>
    </w:p>
    <w:p w14:paraId="616A426B" w14:textId="3B4C4E76" w:rsidR="00492F02" w:rsidRDefault="00492F02" w:rsidP="00BA26A4">
      <w:pPr>
        <w:keepNext/>
        <w:numPr>
          <w:ilvl w:val="0"/>
          <w:numId w:val="28"/>
        </w:numPr>
        <w:tabs>
          <w:tab w:val="clear" w:pos="1980"/>
          <w:tab w:val="num" w:pos="1500"/>
        </w:tabs>
        <w:ind w:left="1500" w:hanging="600"/>
        <w:jc w:val="both"/>
      </w:pPr>
      <w:r>
        <w:t>requesting the Applicant to withdraw the original User Application and submit a new User Application with the new details</w:t>
      </w:r>
      <w:r w:rsidR="00324BAD">
        <w:t>,</w:t>
      </w:r>
      <w:r w:rsidR="00135E05">
        <w:t xml:space="preserve"> </w:t>
      </w:r>
      <w:r w:rsidR="00324BAD">
        <w:t xml:space="preserve">which, for a Gated Application, will have to follow the Gated Application and Offer </w:t>
      </w:r>
      <w:r w:rsidR="00624F9C">
        <w:t>Process.</w:t>
      </w:r>
    </w:p>
    <w:p w14:paraId="4482EE65" w14:textId="77777777" w:rsidR="00492F02" w:rsidRDefault="00492F02" w:rsidP="00BA26A4">
      <w:pPr>
        <w:pStyle w:val="Heading3"/>
        <w:tabs>
          <w:tab w:val="clear" w:pos="450"/>
          <w:tab w:val="num" w:pos="900"/>
        </w:tabs>
        <w:ind w:left="900" w:hanging="900"/>
        <w:jc w:val="both"/>
        <w:rPr>
          <w:b/>
        </w:rPr>
      </w:pPr>
      <w:r>
        <w:rPr>
          <w:b/>
        </w:rPr>
        <w:t xml:space="preserve">User Applications following a Modification </w:t>
      </w:r>
      <w:r w:rsidR="00784D20">
        <w:rPr>
          <w:b/>
        </w:rPr>
        <w:t>Notification</w:t>
      </w:r>
    </w:p>
    <w:p w14:paraId="6E006544" w14:textId="5295FA42" w:rsidR="00492F02" w:rsidRDefault="00492F02" w:rsidP="00BA26A4">
      <w:pPr>
        <w:pStyle w:val="Heading4"/>
        <w:tabs>
          <w:tab w:val="num" w:pos="900"/>
        </w:tabs>
        <w:ind w:left="900" w:hanging="900"/>
        <w:jc w:val="both"/>
      </w:pPr>
      <w:r>
        <w:t>User Applications may also be received following a Modification Notification to the Applicant by</w:t>
      </w:r>
      <w:r w:rsidR="00DB7979" w:rsidRPr="00DB7979">
        <w:t xml:space="preserve"> </w:t>
      </w:r>
      <w:r w:rsidR="00DB7979">
        <w:t>The Company</w:t>
      </w:r>
      <w:r>
        <w:t>, which may in turn have been prompted by a TO’s transmission investment plan (SCTP 16-1 Investment Planning refers). In such cases, no Application Fee applies (Appendix D3 refers to Modifications Proposed by</w:t>
      </w:r>
      <w:r w:rsidR="00DB7979" w:rsidRPr="00DB7979">
        <w:t xml:space="preserve"> </w:t>
      </w:r>
      <w:r w:rsidR="00DB7979">
        <w:t>The Company</w:t>
      </w:r>
      <w:r>
        <w:t>).</w:t>
      </w:r>
    </w:p>
    <w:p w14:paraId="2039D3F9" w14:textId="77777777" w:rsidR="00492F02" w:rsidRDefault="00492F02" w:rsidP="00BA26A4">
      <w:pPr>
        <w:pStyle w:val="Heading3"/>
        <w:tabs>
          <w:tab w:val="clear" w:pos="450"/>
          <w:tab w:val="num" w:pos="900"/>
        </w:tabs>
        <w:ind w:left="900" w:hanging="900"/>
        <w:jc w:val="both"/>
        <w:rPr>
          <w:b/>
          <w:color w:val="000000"/>
        </w:rPr>
      </w:pPr>
      <w:bookmarkStart w:id="37" w:name="_Ref89593427"/>
      <w:r>
        <w:rPr>
          <w:b/>
        </w:rPr>
        <w:t>Modifications to Construction Planning Assumptions</w:t>
      </w:r>
      <w:bookmarkEnd w:id="37"/>
    </w:p>
    <w:p w14:paraId="1C77655F" w14:textId="18AC4D7D" w:rsidR="000F76E9" w:rsidRDefault="000F76E9" w:rsidP="000F76E9">
      <w:pPr>
        <w:pStyle w:val="Heading4"/>
        <w:tabs>
          <w:tab w:val="num" w:pos="900"/>
        </w:tabs>
        <w:ind w:left="900" w:hanging="900"/>
        <w:jc w:val="both"/>
      </w:pPr>
      <w:r>
        <w:t xml:space="preserve">For modifications to Construction Planning Assumptions associated with Gated Applications only </w:t>
      </w:r>
      <w:r>
        <w:fldChar w:fldCharType="begin"/>
      </w:r>
      <w:r>
        <w:instrText xml:space="preserve"> REF _Ref188569981 \r \h  \* MERGEFORMAT </w:instrText>
      </w:r>
      <w:r>
        <w:fldChar w:fldCharType="separate"/>
      </w:r>
      <w:r w:rsidR="00B6161B">
        <w:t>3.5.7.7</w:t>
      </w:r>
      <w:r>
        <w:fldChar w:fldCharType="end"/>
      </w:r>
      <w:r>
        <w:t xml:space="preserve"> applies.</w:t>
      </w:r>
    </w:p>
    <w:p w14:paraId="6585AB15" w14:textId="28E3EAF6" w:rsidR="00492F02" w:rsidRDefault="008E46A6" w:rsidP="00BA26A4">
      <w:pPr>
        <w:pStyle w:val="Heading4"/>
        <w:tabs>
          <w:tab w:val="num" w:pos="900"/>
        </w:tabs>
        <w:ind w:left="900" w:hanging="900"/>
        <w:jc w:val="both"/>
        <w:rPr>
          <w:b/>
        </w:rPr>
      </w:pPr>
      <w:r>
        <w:rPr>
          <w:b/>
        </w:rPr>
        <w:t xml:space="preserve">The Company </w:t>
      </w:r>
      <w:r w:rsidR="00492F02">
        <w:rPr>
          <w:b/>
        </w:rPr>
        <w:t>initiated modifications to Construction Planning Assumptions prior to issue of the Offer to the Applicant</w:t>
      </w:r>
    </w:p>
    <w:p w14:paraId="5401243D" w14:textId="65000547" w:rsidR="00492F02" w:rsidRDefault="00492F02" w:rsidP="001D3AEB">
      <w:pPr>
        <w:pStyle w:val="Heading4"/>
        <w:numPr>
          <w:ilvl w:val="4"/>
          <w:numId w:val="4"/>
        </w:numPr>
        <w:ind w:left="900" w:hanging="900"/>
        <w:jc w:val="both"/>
      </w:pPr>
      <w:r>
        <w:t xml:space="preserve">At any time after providing the TO(s) with the Construction Planning Assumptions and prior to receipt of the TO Construction Offer, </w:t>
      </w:r>
      <w:r w:rsidR="008E46A6">
        <w:t xml:space="preserve">The Company </w:t>
      </w:r>
      <w:r>
        <w:t>may decide to change the Construction Planning Assumptions.</w:t>
      </w:r>
    </w:p>
    <w:p w14:paraId="4AD8094F" w14:textId="796AC84D" w:rsidR="00492F02" w:rsidRDefault="008E46A6" w:rsidP="006358B3">
      <w:pPr>
        <w:pStyle w:val="Heading4"/>
        <w:tabs>
          <w:tab w:val="num" w:pos="0"/>
        </w:tabs>
        <w:ind w:left="900" w:hanging="900"/>
        <w:jc w:val="both"/>
      </w:pPr>
      <w:bookmarkStart w:id="38" w:name="_Ref87946493"/>
      <w:r>
        <w:t xml:space="preserve">The Company </w:t>
      </w:r>
      <w:r w:rsidR="00492F02">
        <w:t xml:space="preserve">may decide to convene a meeting of the </w:t>
      </w:r>
      <w:r w:rsidR="00FE6AB6">
        <w:t xml:space="preserve">Lead Person(s) </w:t>
      </w:r>
      <w:r w:rsidR="00492F02">
        <w:t>to discuss the revision of the Construction Planning Assumptions giving Affected Parties reasonable notice in writing.</w:t>
      </w:r>
      <w:bookmarkEnd w:id="38"/>
    </w:p>
    <w:p w14:paraId="5CE9EAAC" w14:textId="2B7EAE0E" w:rsidR="00492F02" w:rsidRDefault="008E46A6" w:rsidP="00BA26A4">
      <w:pPr>
        <w:pStyle w:val="Heading4"/>
        <w:numPr>
          <w:ilvl w:val="4"/>
          <w:numId w:val="4"/>
        </w:numPr>
        <w:tabs>
          <w:tab w:val="clear" w:pos="0"/>
          <w:tab w:val="num" w:pos="900"/>
        </w:tabs>
        <w:ind w:left="900" w:hanging="900"/>
        <w:jc w:val="both"/>
      </w:pPr>
      <w:r>
        <w:t xml:space="preserve">The Company </w:t>
      </w:r>
      <w:r w:rsidR="00492F02">
        <w:t xml:space="preserve">shall provide the revised Construction Planning Assumptions and request confirmation from the TO that the TO will meet the Application Programme. This may be at the meeting of the </w:t>
      </w:r>
      <w:r w:rsidR="00FE6AB6">
        <w:t>Lead Person(s)</w:t>
      </w:r>
      <w:r w:rsidR="00492F02">
        <w:t xml:space="preserve"> convened in </w:t>
      </w:r>
      <w:r w:rsidR="00492F02">
        <w:fldChar w:fldCharType="begin"/>
      </w:r>
      <w:r w:rsidR="00492F02">
        <w:instrText xml:space="preserve"> REF _Ref87946493 \r \h </w:instrText>
      </w:r>
      <w:r w:rsidR="0013037E">
        <w:instrText xml:space="preserve"> \* MERGEFORMAT </w:instrText>
      </w:r>
      <w:r w:rsidR="00492F02">
        <w:fldChar w:fldCharType="separate"/>
      </w:r>
      <w:r w:rsidR="00B6161B">
        <w:t>3.5.7.3</w:t>
      </w:r>
      <w:r w:rsidR="00492F02">
        <w:fldChar w:fldCharType="end"/>
      </w:r>
      <w:r w:rsidR="00642BD9">
        <w:t>3</w:t>
      </w:r>
      <w:r w:rsidR="00492F02">
        <w:t>.</w:t>
      </w:r>
    </w:p>
    <w:p w14:paraId="14DCB38F" w14:textId="23EA5B21" w:rsidR="00492F02" w:rsidRDefault="00492F02" w:rsidP="00BA26A4">
      <w:pPr>
        <w:pStyle w:val="Heading4"/>
        <w:numPr>
          <w:ilvl w:val="4"/>
          <w:numId w:val="4"/>
        </w:numPr>
        <w:tabs>
          <w:tab w:val="clear" w:pos="0"/>
          <w:tab w:val="num" w:pos="900"/>
        </w:tabs>
        <w:ind w:left="900" w:hanging="900"/>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_Ref87946629 \r \h </w:instrText>
      </w:r>
      <w:r w:rsidR="0013037E">
        <w:instrText xml:space="preserve"> \* MERGEFORMAT </w:instrText>
      </w:r>
      <w:r>
        <w:fldChar w:fldCharType="separate"/>
      </w:r>
      <w:r w:rsidR="00B6161B">
        <w:t>3.5.4</w:t>
      </w:r>
      <w:r>
        <w:fldChar w:fldCharType="end"/>
      </w:r>
      <w:r>
        <w:t xml:space="preserve"> will be followed.</w:t>
      </w:r>
    </w:p>
    <w:p w14:paraId="71E13E14" w14:textId="1D9EE7EE" w:rsidR="00492F02" w:rsidRDefault="00492F02" w:rsidP="00BA26A4">
      <w:pPr>
        <w:pStyle w:val="Heading4"/>
        <w:ind w:left="900" w:hanging="900"/>
        <w:jc w:val="both"/>
        <w:rPr>
          <w:b/>
        </w:rPr>
      </w:pPr>
      <w:r>
        <w:rPr>
          <w:b/>
        </w:rPr>
        <w:t>TO initiated modifications to Construction Planning Assumptions prior to issue of the Offer to the Applicant</w:t>
      </w:r>
    </w:p>
    <w:p w14:paraId="691769E4" w14:textId="19A499E6" w:rsidR="00492F02" w:rsidRDefault="00492F02" w:rsidP="00BA26A4">
      <w:pPr>
        <w:pStyle w:val="Heading4"/>
        <w:numPr>
          <w:ilvl w:val="4"/>
          <w:numId w:val="4"/>
        </w:numPr>
        <w:tabs>
          <w:tab w:val="clear" w:pos="0"/>
          <w:tab w:val="num" w:pos="900"/>
        </w:tabs>
        <w:ind w:left="900" w:hanging="900"/>
        <w:jc w:val="both"/>
      </w:pPr>
      <w:r>
        <w:t xml:space="preserve">At any time prior to issuing its TO Construction Offer, the TO may make a request to </w:t>
      </w:r>
      <w:r w:rsidR="008E46A6">
        <w:t xml:space="preserve">The Company </w:t>
      </w:r>
      <w:r>
        <w:t>to change the Construction Planning Assumptions such request shall include reasons for the request.</w:t>
      </w:r>
    </w:p>
    <w:p w14:paraId="42464DEF" w14:textId="4BB22E55" w:rsidR="00492F02" w:rsidRDefault="008E46A6" w:rsidP="00BA26A4">
      <w:pPr>
        <w:pStyle w:val="Heading4"/>
        <w:numPr>
          <w:ilvl w:val="4"/>
          <w:numId w:val="4"/>
        </w:numPr>
        <w:tabs>
          <w:tab w:val="clear" w:pos="0"/>
          <w:tab w:val="num" w:pos="900"/>
        </w:tabs>
        <w:ind w:left="900" w:hanging="900"/>
        <w:jc w:val="both"/>
      </w:pPr>
      <w:bookmarkStart w:id="39" w:name="_Ref87946755"/>
      <w:r>
        <w:t xml:space="preserve">The Company </w:t>
      </w:r>
      <w:r w:rsidR="00492F02">
        <w:t xml:space="preserve">may decide to convene a meeting of the </w:t>
      </w:r>
      <w:r w:rsidR="00FE6AB6">
        <w:t>Lead Person(s)</w:t>
      </w:r>
      <w:r w:rsidR="00492F02">
        <w:t xml:space="preserve"> to discuss the request for revision of the Construction Planning Assumptions giving Affected Parties reasonable notice in writing.</w:t>
      </w:r>
      <w:bookmarkEnd w:id="39"/>
    </w:p>
    <w:p w14:paraId="1E289834" w14:textId="2E5B1234" w:rsidR="00492F02" w:rsidRDefault="008E46A6" w:rsidP="00BA26A4">
      <w:pPr>
        <w:pStyle w:val="Heading4"/>
        <w:numPr>
          <w:ilvl w:val="4"/>
          <w:numId w:val="4"/>
        </w:numPr>
        <w:tabs>
          <w:tab w:val="clear" w:pos="0"/>
          <w:tab w:val="num" w:pos="900"/>
        </w:tabs>
        <w:ind w:left="900" w:hanging="900"/>
        <w:jc w:val="both"/>
      </w:pPr>
      <w:r>
        <w:t xml:space="preserve">The Company </w:t>
      </w:r>
      <w:r w:rsidR="00492F02">
        <w:t xml:space="preserve">shall consider </w:t>
      </w:r>
      <w:proofErr w:type="gramStart"/>
      <w:r w:rsidR="00492F02">
        <w:t>whether or not</w:t>
      </w:r>
      <w:proofErr w:type="gramEnd"/>
      <w:r w:rsidR="00492F02">
        <w:t xml:space="preserve"> and, where relevant, how it intends to address the request and notify the TO and any other TO materially affected by the requested change. Where relevant </w:t>
      </w:r>
      <w:r w:rsidR="00C618AF">
        <w:t xml:space="preserve">The Company </w:t>
      </w:r>
      <w:r w:rsidR="00492F02">
        <w:t xml:space="preserve">shall issue revised Construction Planning Assumptions and request confirmation from the TO that the TO will meet the Application Programme. This may be at the meeting of the </w:t>
      </w:r>
      <w:r w:rsidR="00FE6AB6">
        <w:t>Lead Person(s)</w:t>
      </w:r>
      <w:r w:rsidR="00492F02">
        <w:t xml:space="preserve"> convened in </w:t>
      </w:r>
      <w:r w:rsidR="00492F02">
        <w:fldChar w:fldCharType="begin"/>
      </w:r>
      <w:r w:rsidR="00492F02">
        <w:instrText xml:space="preserve"> REF _Ref87946755 \r \h </w:instrText>
      </w:r>
      <w:r w:rsidR="0013037E">
        <w:instrText xml:space="preserve"> \* MERGEFORMAT </w:instrText>
      </w:r>
      <w:r w:rsidR="00492F02">
        <w:fldChar w:fldCharType="separate"/>
      </w:r>
      <w:r w:rsidR="00B6161B">
        <w:t>3.5.7.4.2</w:t>
      </w:r>
      <w:r w:rsidR="00492F02">
        <w:fldChar w:fldCharType="end"/>
      </w:r>
      <w:r w:rsidR="00492F02">
        <w:t>.</w:t>
      </w:r>
    </w:p>
    <w:p w14:paraId="1663B638" w14:textId="0EC37087" w:rsidR="00492F02" w:rsidRDefault="00492F02" w:rsidP="00BA26A4">
      <w:pPr>
        <w:pStyle w:val="Heading4"/>
        <w:numPr>
          <w:ilvl w:val="4"/>
          <w:numId w:val="4"/>
        </w:numPr>
        <w:tabs>
          <w:tab w:val="clear" w:pos="0"/>
          <w:tab w:val="num" w:pos="900"/>
        </w:tabs>
        <w:ind w:left="900" w:hanging="900"/>
        <w:jc w:val="both"/>
      </w:pPr>
      <w:r>
        <w:t xml:space="preserve">The Affected Parties shall either confirm the Application Programme timescales or request a revision to the Application Programme. Where a requested revision to the </w:t>
      </w:r>
      <w:r>
        <w:lastRenderedPageBreak/>
        <w:t xml:space="preserve">Application Programme requires an extension to the application timescales then the process under </w:t>
      </w:r>
      <w:r>
        <w:fldChar w:fldCharType="begin"/>
      </w:r>
      <w:r>
        <w:instrText xml:space="preserve"> REF _Ref87946629 \r \h </w:instrText>
      </w:r>
      <w:r w:rsidR="0013037E">
        <w:instrText xml:space="preserve"> \* MERGEFORMAT </w:instrText>
      </w:r>
      <w:r>
        <w:fldChar w:fldCharType="separate"/>
      </w:r>
      <w:r w:rsidR="00B6161B">
        <w:t>3.5.4</w:t>
      </w:r>
      <w:r>
        <w:fldChar w:fldCharType="end"/>
      </w:r>
      <w:r>
        <w:t xml:space="preserve"> will be followed.</w:t>
      </w:r>
    </w:p>
    <w:p w14:paraId="0A524615" w14:textId="370C35D7" w:rsidR="00492F02" w:rsidRDefault="00492F02" w:rsidP="00BA26A4">
      <w:pPr>
        <w:pStyle w:val="Heading4"/>
        <w:numPr>
          <w:ilvl w:val="4"/>
          <w:numId w:val="4"/>
        </w:numPr>
        <w:tabs>
          <w:tab w:val="clear" w:pos="0"/>
          <w:tab w:val="num" w:pos="900"/>
        </w:tabs>
        <w:ind w:left="900" w:hanging="900"/>
        <w:jc w:val="both"/>
      </w:pPr>
      <w:r>
        <w:t xml:space="preserve">Notwithstanding any request submitted by the TO each Affected Party shall continue to </w:t>
      </w:r>
      <w:proofErr w:type="gramStart"/>
      <w:r>
        <w:t>take into account</w:t>
      </w:r>
      <w:proofErr w:type="gramEnd"/>
      <w:r>
        <w:t xml:space="preserve"> the Construction Planning Assumptions provided by</w:t>
      </w:r>
      <w:r w:rsidR="00C618AF" w:rsidRPr="00C618AF">
        <w:t xml:space="preserve"> </w:t>
      </w:r>
      <w:r w:rsidR="00C618AF">
        <w:t>The Company</w:t>
      </w:r>
      <w:r>
        <w:t>.</w:t>
      </w:r>
    </w:p>
    <w:p w14:paraId="11574EE6" w14:textId="7148A588" w:rsidR="00492F02" w:rsidRDefault="00C618AF" w:rsidP="00083780">
      <w:pPr>
        <w:pStyle w:val="Heading4"/>
        <w:tabs>
          <w:tab w:val="num" w:pos="900"/>
        </w:tabs>
        <w:ind w:left="900" w:hanging="900"/>
        <w:jc w:val="both"/>
        <w:rPr>
          <w:b/>
        </w:rPr>
      </w:pPr>
      <w:r>
        <w:rPr>
          <w:b/>
        </w:rPr>
        <w:t xml:space="preserve">The Company </w:t>
      </w:r>
      <w:r w:rsidR="00492F02">
        <w:rPr>
          <w:b/>
        </w:rPr>
        <w:t>initiated modifications to Construction Planning Assumptions after issue of the Offer</w:t>
      </w:r>
    </w:p>
    <w:p w14:paraId="5D7A9B07" w14:textId="191D8114" w:rsidR="00492F02" w:rsidRDefault="00492F02" w:rsidP="00083780">
      <w:pPr>
        <w:pStyle w:val="Heading4"/>
        <w:numPr>
          <w:ilvl w:val="4"/>
          <w:numId w:val="4"/>
        </w:numPr>
        <w:tabs>
          <w:tab w:val="clear" w:pos="0"/>
        </w:tabs>
        <w:ind w:left="900" w:hanging="900"/>
        <w:jc w:val="both"/>
      </w:pPr>
      <w:r>
        <w:t xml:space="preserve">At any time after issuing of the Offer to the Applicant and prior to acceptance of the TO Construction Offer or the lapsing of the TO Construction Offer, </w:t>
      </w:r>
      <w:r w:rsidR="00C618AF">
        <w:t xml:space="preserve">The Company </w:t>
      </w:r>
      <w:r>
        <w:t>may decide to change the Construction Planning Assumptions e.g. due to an interactive offer being accepted, a disconnection, a TEC increase etc.</w:t>
      </w:r>
    </w:p>
    <w:p w14:paraId="439A54B4" w14:textId="03E6DB3E" w:rsidR="00492F02" w:rsidRDefault="00492F02" w:rsidP="00083780">
      <w:pPr>
        <w:pStyle w:val="Heading4"/>
        <w:numPr>
          <w:ilvl w:val="4"/>
          <w:numId w:val="4"/>
        </w:numPr>
        <w:tabs>
          <w:tab w:val="clear" w:pos="0"/>
        </w:tabs>
        <w:ind w:left="900" w:hanging="900"/>
        <w:jc w:val="both"/>
      </w:pPr>
      <w:r>
        <w:t xml:space="preserve">In such circumstances, </w:t>
      </w:r>
      <w:r w:rsidR="00C618AF">
        <w:t xml:space="preserve">The Company </w:t>
      </w:r>
      <w:r>
        <w:t xml:space="preserve">shall convene a meeting of the </w:t>
      </w:r>
      <w:r w:rsidR="00FE6AB6">
        <w:t>Lead Person(s)</w:t>
      </w:r>
      <w:r>
        <w:t xml:space="preserve"> to discuss the revision of the Construction Planning Assumptions and a programme for a revised TO Construction Offer. </w:t>
      </w:r>
    </w:p>
    <w:p w14:paraId="12B04C38" w14:textId="1A616E2B" w:rsidR="00492F02" w:rsidRDefault="00C618AF" w:rsidP="00F742AD">
      <w:pPr>
        <w:pStyle w:val="Heading4"/>
        <w:numPr>
          <w:ilvl w:val="4"/>
          <w:numId w:val="4"/>
        </w:numPr>
        <w:tabs>
          <w:tab w:val="clear" w:pos="0"/>
        </w:tabs>
        <w:ind w:left="900" w:hanging="900"/>
        <w:jc w:val="both"/>
      </w:pPr>
      <w:r>
        <w:t xml:space="preserve">The Company </w:t>
      </w:r>
      <w:r w:rsidR="00492F02">
        <w:t>shall provide to each Affected Party the revised Construction Planning Assumptions and a new Scheme Briefing Note setting out the revised Application Programme.</w:t>
      </w:r>
    </w:p>
    <w:p w14:paraId="1068B71F" w14:textId="0F9A9E6F" w:rsidR="00492F02" w:rsidRDefault="00492F02" w:rsidP="00083780">
      <w:pPr>
        <w:pStyle w:val="Heading4"/>
        <w:tabs>
          <w:tab w:val="num" w:pos="900"/>
        </w:tabs>
        <w:ind w:left="900" w:hanging="900"/>
        <w:jc w:val="both"/>
        <w:rPr>
          <w:b/>
        </w:rPr>
      </w:pPr>
      <w:r>
        <w:rPr>
          <w:b/>
        </w:rPr>
        <w:t xml:space="preserve">TO initiated modifications to Construction Planning Assumptions after issue of the Offer by </w:t>
      </w:r>
      <w:r w:rsidR="0089496E" w:rsidRPr="002C72E0">
        <w:rPr>
          <w:b/>
        </w:rPr>
        <w:t>The Company</w:t>
      </w:r>
    </w:p>
    <w:p w14:paraId="1C45CB46" w14:textId="52F26F88" w:rsidR="00492F02" w:rsidRDefault="00492F02" w:rsidP="00083780">
      <w:pPr>
        <w:pStyle w:val="Heading4"/>
        <w:numPr>
          <w:ilvl w:val="4"/>
          <w:numId w:val="4"/>
        </w:numPr>
        <w:tabs>
          <w:tab w:val="clear" w:pos="0"/>
          <w:tab w:val="num" w:pos="900"/>
        </w:tabs>
        <w:ind w:left="900" w:hanging="900"/>
        <w:jc w:val="both"/>
      </w:pPr>
      <w:r>
        <w:t xml:space="preserve">At any time after issuing the Offer to the Applicant and prior to the acceptance or lapse of the TO Construction Offer, the TO may make a request to </w:t>
      </w:r>
      <w:r w:rsidR="0089496E">
        <w:t xml:space="preserve">The Company </w:t>
      </w:r>
      <w:r>
        <w:t>to change the Construction Planning Assumptions such request shall include reasons for the request.</w:t>
      </w:r>
    </w:p>
    <w:p w14:paraId="3C93F9F2" w14:textId="5170817B" w:rsidR="00492F02" w:rsidRDefault="0089496E" w:rsidP="00083780">
      <w:pPr>
        <w:pStyle w:val="Heading4"/>
        <w:numPr>
          <w:ilvl w:val="4"/>
          <w:numId w:val="4"/>
        </w:numPr>
        <w:tabs>
          <w:tab w:val="clear" w:pos="0"/>
          <w:tab w:val="num" w:pos="900"/>
        </w:tabs>
        <w:ind w:left="900" w:hanging="900"/>
        <w:jc w:val="both"/>
      </w:pPr>
      <w:r>
        <w:t xml:space="preserve">The Company </w:t>
      </w:r>
      <w:r w:rsidR="00492F02">
        <w:t xml:space="preserve">may decide to convene a meeting of the </w:t>
      </w:r>
      <w:r w:rsidR="00FE6AB6">
        <w:t>Lead Person(s)</w:t>
      </w:r>
      <w:r w:rsidR="00492F02">
        <w:t xml:space="preserve"> to discuss the request for revision of the Construction Planning Assumptions.</w:t>
      </w:r>
    </w:p>
    <w:p w14:paraId="13E897A0" w14:textId="5C0D9CD7" w:rsidR="00492F02" w:rsidRDefault="0089496E" w:rsidP="00083780">
      <w:pPr>
        <w:pStyle w:val="Heading4"/>
        <w:numPr>
          <w:ilvl w:val="4"/>
          <w:numId w:val="4"/>
        </w:numPr>
        <w:tabs>
          <w:tab w:val="clear" w:pos="0"/>
          <w:tab w:val="num" w:pos="900"/>
        </w:tabs>
        <w:ind w:left="900" w:hanging="900"/>
        <w:jc w:val="both"/>
      </w:pPr>
      <w:r>
        <w:t xml:space="preserve">The Company </w:t>
      </w:r>
      <w:r w:rsidR="00492F02">
        <w:t xml:space="preserve">shall consider </w:t>
      </w:r>
      <w:proofErr w:type="gramStart"/>
      <w:r w:rsidR="00492F02">
        <w:t>whether or not</w:t>
      </w:r>
      <w:proofErr w:type="gramEnd"/>
      <w:r w:rsidR="00492F02">
        <w:t xml:space="preserve"> and, where relevant, how it intends to address the request and notify the TO and any other TO materially affected by the requested change. </w:t>
      </w:r>
    </w:p>
    <w:p w14:paraId="5D0D9F61" w14:textId="1F58ADE2" w:rsidR="00492F02" w:rsidRDefault="00492F02" w:rsidP="00083780">
      <w:pPr>
        <w:pStyle w:val="Heading4"/>
        <w:numPr>
          <w:ilvl w:val="4"/>
          <w:numId w:val="4"/>
        </w:numPr>
        <w:tabs>
          <w:tab w:val="clear" w:pos="0"/>
          <w:tab w:val="num" w:pos="900"/>
        </w:tabs>
        <w:ind w:left="900" w:hanging="900"/>
        <w:jc w:val="both"/>
      </w:pPr>
      <w:r>
        <w:t xml:space="preserve">Where </w:t>
      </w:r>
      <w:r w:rsidR="0089496E">
        <w:t xml:space="preserve">The Company </w:t>
      </w:r>
      <w:r>
        <w:t xml:space="preserve">decides to revise the Construction Planning Assumptions, </w:t>
      </w:r>
      <w:r w:rsidR="0089496E">
        <w:t xml:space="preserve">The Company </w:t>
      </w:r>
      <w:r>
        <w:t xml:space="preserve">shall convene a meeting of the </w:t>
      </w:r>
      <w:r w:rsidR="00FE6AB6">
        <w:t>Lead Person(s)</w:t>
      </w:r>
      <w:r>
        <w:t xml:space="preserve"> to discuss the revision of the Construction Planning Assumptions and a programme for a revised TO Construction Offer. </w:t>
      </w:r>
    </w:p>
    <w:p w14:paraId="6EA8264D" w14:textId="0D0914A3" w:rsidR="00492F02" w:rsidRDefault="0089496E" w:rsidP="00083780">
      <w:pPr>
        <w:pStyle w:val="Heading4"/>
        <w:numPr>
          <w:ilvl w:val="4"/>
          <w:numId w:val="4"/>
        </w:numPr>
        <w:tabs>
          <w:tab w:val="clear" w:pos="0"/>
          <w:tab w:val="num" w:pos="900"/>
        </w:tabs>
        <w:ind w:left="900" w:hanging="900"/>
        <w:jc w:val="both"/>
      </w:pPr>
      <w:r>
        <w:t xml:space="preserve">The Company </w:t>
      </w:r>
      <w:r w:rsidR="00492F02">
        <w:t>shall provide the revised Construction Planning Assumptions and a new Scheme Briefing Note setting out the revised Application Programme.</w:t>
      </w:r>
    </w:p>
    <w:p w14:paraId="394CE2C8" w14:textId="77777777" w:rsidR="00326331" w:rsidRPr="00967898" w:rsidRDefault="00326331" w:rsidP="00326331">
      <w:pPr>
        <w:pStyle w:val="Heading4"/>
        <w:tabs>
          <w:tab w:val="num" w:pos="0"/>
        </w:tabs>
        <w:ind w:left="900" w:hanging="900"/>
        <w:jc w:val="both"/>
        <w:rPr>
          <w:b/>
        </w:rPr>
      </w:pPr>
      <w:bookmarkStart w:id="40" w:name="_Ref188569981"/>
      <w:r w:rsidRPr="00967898">
        <w:rPr>
          <w:b/>
        </w:rPr>
        <w:t>Modifications to Construction Planning Assumptions associated with Gated Applications</w:t>
      </w:r>
      <w:bookmarkEnd w:id="40"/>
      <w:r>
        <w:rPr>
          <w:b/>
        </w:rPr>
        <w:t xml:space="preserve"> </w:t>
      </w:r>
    </w:p>
    <w:p w14:paraId="55A4ED05" w14:textId="77777777" w:rsidR="00326331" w:rsidRDefault="00326331" w:rsidP="00326331">
      <w:pPr>
        <w:pStyle w:val="Heading4"/>
        <w:numPr>
          <w:ilvl w:val="4"/>
          <w:numId w:val="4"/>
        </w:numPr>
        <w:tabs>
          <w:tab w:val="clear" w:pos="0"/>
        </w:tabs>
        <w:ind w:left="851" w:hanging="851"/>
        <w:jc w:val="both"/>
      </w:pPr>
      <w:r w:rsidRPr="007F3715">
        <w:t xml:space="preserve">At any time after providing the </w:t>
      </w:r>
      <w:r>
        <w:t xml:space="preserve">Affected Parties </w:t>
      </w:r>
      <w:r w:rsidRPr="007F3715">
        <w:t xml:space="preserve">with the </w:t>
      </w:r>
      <w:r>
        <w:t xml:space="preserve">Construction </w:t>
      </w:r>
      <w:r w:rsidRPr="007F3715">
        <w:t>Planning Assumptions</w:t>
      </w:r>
      <w:r>
        <w:t>,</w:t>
      </w:r>
      <w:r w:rsidRPr="007F3715">
        <w:t xml:space="preserve"> </w:t>
      </w:r>
      <w:r>
        <w:t>The Company</w:t>
      </w:r>
      <w:r w:rsidRPr="007F3715">
        <w:t xml:space="preserve"> </w:t>
      </w:r>
      <w:r>
        <w:t xml:space="preserve">or an Affected Party </w:t>
      </w:r>
      <w:r w:rsidRPr="007F3715">
        <w:t xml:space="preserve">may </w:t>
      </w:r>
      <w:r>
        <w:t>request</w:t>
      </w:r>
      <w:r w:rsidRPr="007F3715">
        <w:t xml:space="preserve"> to change the </w:t>
      </w:r>
      <w:r>
        <w:t>Construction</w:t>
      </w:r>
      <w:r w:rsidRPr="007F3715">
        <w:t xml:space="preserve"> Planning Assumptions.</w:t>
      </w:r>
    </w:p>
    <w:p w14:paraId="3325B4E8" w14:textId="77777777" w:rsidR="00326331" w:rsidRDefault="00326331" w:rsidP="00326331">
      <w:pPr>
        <w:pStyle w:val="Heading4"/>
        <w:numPr>
          <w:ilvl w:val="4"/>
          <w:numId w:val="4"/>
        </w:numPr>
        <w:tabs>
          <w:tab w:val="clear" w:pos="0"/>
          <w:tab w:val="num" w:pos="284"/>
        </w:tabs>
        <w:ind w:left="851" w:hanging="851"/>
      </w:pPr>
      <w:r>
        <w:t xml:space="preserve">The Company </w:t>
      </w:r>
      <w:r w:rsidRPr="007F3715">
        <w:t>may convene a meeting</w:t>
      </w:r>
      <w:r>
        <w:t xml:space="preserve"> with the Affected Parties</w:t>
      </w:r>
      <w:r w:rsidRPr="007F3715">
        <w:t xml:space="preserve"> to discuss the </w:t>
      </w:r>
      <w:r>
        <w:t xml:space="preserve">request for </w:t>
      </w:r>
      <w:r w:rsidRPr="007F3715">
        <w:t xml:space="preserve">revision of the </w:t>
      </w:r>
      <w:r>
        <w:t>Construction</w:t>
      </w:r>
      <w:r w:rsidRPr="007F3715">
        <w:t xml:space="preserve"> Planning Assumptions.</w:t>
      </w:r>
    </w:p>
    <w:p w14:paraId="4899E4D3" w14:textId="77777777" w:rsidR="00326331" w:rsidRDefault="00326331" w:rsidP="00326331">
      <w:pPr>
        <w:pStyle w:val="Heading4"/>
        <w:numPr>
          <w:ilvl w:val="4"/>
          <w:numId w:val="4"/>
        </w:numPr>
        <w:tabs>
          <w:tab w:val="clear" w:pos="0"/>
          <w:tab w:val="num" w:pos="284"/>
        </w:tabs>
        <w:ind w:left="851" w:hanging="851"/>
      </w:pPr>
      <w:r>
        <w:t xml:space="preserve">Subject to agreement between The Company and Affected Parties, The Company shall issue revised Construction Planning Assumptions to the Affected Parties </w:t>
      </w:r>
    </w:p>
    <w:p w14:paraId="0B49B714" w14:textId="77777777" w:rsidR="00326331" w:rsidRPr="00326331" w:rsidRDefault="00326331" w:rsidP="006358B3"/>
    <w:p w14:paraId="43D23E8D" w14:textId="77777777" w:rsidR="00492F02" w:rsidRDefault="00492F02" w:rsidP="00083780">
      <w:pPr>
        <w:pStyle w:val="Heading3"/>
        <w:tabs>
          <w:tab w:val="clear" w:pos="450"/>
          <w:tab w:val="num" w:pos="900"/>
        </w:tabs>
        <w:ind w:left="900" w:hanging="900"/>
        <w:jc w:val="both"/>
        <w:rPr>
          <w:b/>
        </w:rPr>
      </w:pPr>
      <w:r>
        <w:rPr>
          <w:b/>
        </w:rPr>
        <w:lastRenderedPageBreak/>
        <w:t>Withdrawal of a User Application by the Applicant</w:t>
      </w:r>
    </w:p>
    <w:p w14:paraId="73B67452" w14:textId="4FE29E3D" w:rsidR="00A1372D" w:rsidRDefault="00492F02" w:rsidP="00083780">
      <w:pPr>
        <w:pStyle w:val="Heading4"/>
        <w:tabs>
          <w:tab w:val="num" w:pos="900"/>
        </w:tabs>
        <w:ind w:left="900" w:hanging="900"/>
        <w:jc w:val="both"/>
      </w:pPr>
      <w:proofErr w:type="gramStart"/>
      <w:r>
        <w:t>Wher</w:t>
      </w:r>
      <w:r w:rsidR="007F206C">
        <w:t xml:space="preserve">e </w:t>
      </w:r>
      <w:r w:rsidR="007F206C" w:rsidRPr="007F206C">
        <w:t xml:space="preserve"> an</w:t>
      </w:r>
      <w:proofErr w:type="gramEnd"/>
      <w:r w:rsidR="007F206C" w:rsidRPr="007F206C">
        <w:t xml:space="preserve"> Applicant withdraws their User Application, The Company shall </w:t>
      </w:r>
      <w:proofErr w:type="gramStart"/>
      <w:r w:rsidR="007F206C" w:rsidRPr="007F206C">
        <w:t>notify  the</w:t>
      </w:r>
      <w:proofErr w:type="gramEnd"/>
      <w:r w:rsidR="007F206C" w:rsidRPr="007F206C">
        <w:t xml:space="preserve"> Affected Parties </w:t>
      </w:r>
      <w:r w:rsidR="004E6CAE">
        <w:t>via a</w:t>
      </w:r>
      <w:r w:rsidR="007F206C" w:rsidRPr="007F206C">
        <w:t xml:space="preserve"> Designated Information Exchange System within 2 Business Days.</w:t>
      </w:r>
    </w:p>
    <w:p w14:paraId="58CC1499" w14:textId="77777777" w:rsidR="006C1D9D" w:rsidRPr="00486F5C" w:rsidRDefault="006C1D9D" w:rsidP="001D3AEB">
      <w:pPr>
        <w:pStyle w:val="Heading3"/>
        <w:tabs>
          <w:tab w:val="clear" w:pos="450"/>
          <w:tab w:val="clear" w:pos="851"/>
          <w:tab w:val="num" w:pos="0"/>
        </w:tabs>
        <w:ind w:left="900" w:hanging="900"/>
        <w:jc w:val="both"/>
        <w:rPr>
          <w:b/>
        </w:rPr>
      </w:pPr>
      <w:r>
        <w:rPr>
          <w:b/>
        </w:rPr>
        <w:t xml:space="preserve"> </w:t>
      </w:r>
      <w:r w:rsidRPr="00486F5C">
        <w:rPr>
          <w:b/>
        </w:rPr>
        <w:t>User Applications not remaining part of the Gated Design Process</w:t>
      </w:r>
    </w:p>
    <w:p w14:paraId="41ED468D" w14:textId="283F1E01" w:rsidR="006C1D9D" w:rsidRDefault="006C1D9D" w:rsidP="006358B3">
      <w:pPr>
        <w:pStyle w:val="Heading4"/>
        <w:tabs>
          <w:tab w:val="num" w:pos="0"/>
        </w:tabs>
        <w:ind w:left="900" w:hanging="900"/>
        <w:jc w:val="both"/>
        <w:rPr>
          <w:b/>
        </w:rPr>
      </w:pPr>
      <w:r w:rsidRPr="00653202">
        <w:t xml:space="preserve">If a </w:t>
      </w:r>
      <w:r>
        <w:t xml:space="preserve">Competent </w:t>
      </w:r>
      <w:r w:rsidRPr="00653202">
        <w:t xml:space="preserve">User Application is </w:t>
      </w:r>
      <w:r>
        <w:t>removed from</w:t>
      </w:r>
      <w:r w:rsidRPr="00653202">
        <w:t xml:space="preserve"> the Gated Design Process after </w:t>
      </w:r>
      <w:r>
        <w:t>it</w:t>
      </w:r>
      <w:r w:rsidRPr="00653202">
        <w:t xml:space="preserve"> has commenced (e.g. if such application were withdrawn by the User</w:t>
      </w:r>
      <w:r>
        <w:t xml:space="preserve"> or by The Company following detailed checks</w:t>
      </w:r>
      <w:r w:rsidRPr="00653202">
        <w:t>), The Company shall notify Affected Parties</w:t>
      </w:r>
      <w:r w:rsidRPr="0038028D">
        <w:t xml:space="preserve"> </w:t>
      </w:r>
      <w:r>
        <w:t>by</w:t>
      </w:r>
      <w:r w:rsidRPr="0038028D">
        <w:t xml:space="preserve"> </w:t>
      </w:r>
      <w:r>
        <w:t xml:space="preserve">email </w:t>
      </w:r>
      <w:r w:rsidRPr="00653202">
        <w:t>within 2 Business Days</w:t>
      </w:r>
    </w:p>
    <w:p w14:paraId="39996A78" w14:textId="5EF6ECF4" w:rsidR="00A1372D" w:rsidRPr="0047722F" w:rsidRDefault="00A1372D" w:rsidP="00083780">
      <w:pPr>
        <w:pStyle w:val="Heading3"/>
        <w:tabs>
          <w:tab w:val="clear" w:pos="450"/>
          <w:tab w:val="num" w:pos="900"/>
        </w:tabs>
        <w:ind w:left="900" w:hanging="900"/>
        <w:rPr>
          <w:b/>
        </w:rPr>
      </w:pPr>
      <w:r w:rsidRPr="0047722F">
        <w:rPr>
          <w:b/>
        </w:rPr>
        <w:t>Additional Documentary Evidence to support the Applicant</w:t>
      </w:r>
    </w:p>
    <w:p w14:paraId="4D966106" w14:textId="267B76F0" w:rsidR="0047722F" w:rsidRPr="0005408A" w:rsidRDefault="00083780" w:rsidP="0047722F">
      <w:pPr>
        <w:tabs>
          <w:tab w:val="num" w:pos="900"/>
        </w:tabs>
        <w:ind w:left="900" w:hanging="900"/>
      </w:pPr>
      <w:r>
        <w:tab/>
      </w:r>
      <w:r w:rsidR="00A1372D">
        <w:t xml:space="preserve">When requested to do so, </w:t>
      </w:r>
      <w:r w:rsidR="00736248">
        <w:t xml:space="preserve">The Company </w:t>
      </w:r>
      <w:r w:rsidR="00A1372D">
        <w:t>s</w:t>
      </w:r>
      <w:r w:rsidR="00D24A3A">
        <w:t>hall produce a summary document</w:t>
      </w:r>
      <w:r w:rsidR="00A1372D">
        <w:t>, describing why a partic</w:t>
      </w:r>
      <w:r w:rsidR="0005408A">
        <w:t>ular option was pursued, and why, typically,</w:t>
      </w:r>
      <w:r w:rsidR="00A1372D">
        <w:t xml:space="preserve"> 1-4 others were not</w:t>
      </w:r>
      <w:r w:rsidR="0005408A">
        <w:t xml:space="preserve">, for internal consumption by the developer/TOs </w:t>
      </w:r>
      <w:r w:rsidR="00D24A3A">
        <w:t>involved.</w:t>
      </w:r>
      <w:r w:rsidR="0047722F">
        <w:t xml:space="preserve"> </w:t>
      </w:r>
      <w:r w:rsidR="0005408A">
        <w:t>If</w:t>
      </w:r>
      <w:r w:rsidR="0005408A" w:rsidRPr="0005408A">
        <w:rPr>
          <w:b/>
        </w:rPr>
        <w:t xml:space="preserve"> </w:t>
      </w:r>
      <w:r w:rsidR="0005408A" w:rsidRPr="0005408A">
        <w:t>the document is</w:t>
      </w:r>
      <w:r w:rsidR="0005408A">
        <w:t xml:space="preserve"> intended for release into the public domain or a more detailed document, </w:t>
      </w:r>
      <w:r w:rsidR="00736248">
        <w:t xml:space="preserve">The Company </w:t>
      </w:r>
      <w:r w:rsidR="0005408A">
        <w:t>may request additional funding to cover legal review and/or additional costs incurred.</w:t>
      </w:r>
    </w:p>
    <w:p w14:paraId="1D14FE72" w14:textId="77777777" w:rsidR="0047722F" w:rsidRDefault="0047722F" w:rsidP="0047722F">
      <w:pPr>
        <w:pStyle w:val="Heading3"/>
        <w:tabs>
          <w:tab w:val="clear" w:pos="450"/>
          <w:tab w:val="num" w:pos="900"/>
        </w:tabs>
        <w:ind w:left="900" w:hanging="900"/>
        <w:jc w:val="both"/>
        <w:rPr>
          <w:b/>
        </w:rPr>
      </w:pPr>
      <w:r>
        <w:rPr>
          <w:b/>
        </w:rPr>
        <w:t>Allocation of Temporary and Final BMU Names</w:t>
      </w:r>
    </w:p>
    <w:p w14:paraId="49721808" w14:textId="1C3D5202" w:rsidR="0047722F" w:rsidRDefault="0047722F" w:rsidP="003F540B">
      <w:pPr>
        <w:pStyle w:val="Heading4"/>
        <w:tabs>
          <w:tab w:val="num" w:pos="900"/>
        </w:tabs>
        <w:ind w:left="900" w:hanging="900"/>
        <w:jc w:val="both"/>
      </w:pPr>
      <w:r>
        <w:t xml:space="preserve">Once an applicant has signed a connection agreement, </w:t>
      </w:r>
      <w:r w:rsidR="00736248">
        <w:t xml:space="preserve">The Company </w:t>
      </w:r>
      <w:r>
        <w:t>shall create a unique Temporary BMU ID in the Generator Lookup Table in accordance with STCP22-1 Production of Models for GB System Planning.</w:t>
      </w:r>
    </w:p>
    <w:p w14:paraId="3910C2B9" w14:textId="01202928" w:rsidR="0047722F" w:rsidRDefault="0047722F" w:rsidP="003F540B">
      <w:pPr>
        <w:pStyle w:val="Heading4"/>
        <w:tabs>
          <w:tab w:val="num" w:pos="900"/>
        </w:tabs>
        <w:ind w:left="900" w:hanging="900"/>
        <w:jc w:val="both"/>
      </w:pPr>
      <w:r>
        <w:t xml:space="preserve">The Final BMU ID shall be agreed between </w:t>
      </w:r>
      <w:r w:rsidR="00736248">
        <w:t xml:space="preserve">The Company </w:t>
      </w:r>
      <w:r>
        <w:t>and ELEXON in accordance with BSCP15 BM Unit Registration.</w:t>
      </w:r>
    </w:p>
    <w:p w14:paraId="530B088D" w14:textId="77777777" w:rsidR="00492F02" w:rsidRDefault="00492F02"/>
    <w:p w14:paraId="6953DECA" w14:textId="77777777" w:rsidR="00492F02" w:rsidRDefault="00CF124B">
      <w:r>
        <w:object w:dxaOrig="9338" w:dyaOrig="13687" w14:anchorId="7063FE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4pt;height:607.2pt" o:ole="">
            <v:imagedata r:id="rId11" o:title=""/>
          </v:shape>
          <o:OLEObject Type="Embed" ProgID="Visio.Drawing.11" ShapeID="_x0000_i1025" DrawAspect="Content" ObjectID="_1830412206" r:id="rId12"/>
        </w:object>
      </w:r>
    </w:p>
    <w:p w14:paraId="5196D5DB" w14:textId="77777777" w:rsidR="00492F02" w:rsidRDefault="00492F02"/>
    <w:p w14:paraId="229710AC" w14:textId="77777777" w:rsidR="00492F02" w:rsidRDefault="00492F02"/>
    <w:p w14:paraId="18674F5C" w14:textId="2BC7EAB8" w:rsidR="00492F02" w:rsidRDefault="00492F02" w:rsidP="2F9F002B">
      <w:pPr>
        <w:pStyle w:val="Heading2"/>
        <w:numPr>
          <w:ilvl w:val="0"/>
          <w:numId w:val="0"/>
        </w:numPr>
        <w:rPr>
          <w:sz w:val="28"/>
          <w:szCs w:val="28"/>
        </w:rPr>
      </w:pPr>
      <w:r>
        <w:br w:type="page"/>
      </w:r>
      <w:r w:rsidRPr="379BCBA1">
        <w:rPr>
          <w:sz w:val="28"/>
          <w:szCs w:val="28"/>
        </w:rPr>
        <w:lastRenderedPageBreak/>
        <w:t>Appendi</w:t>
      </w:r>
      <w:r w:rsidR="7E276B8E" w:rsidRPr="379BCBA1">
        <w:rPr>
          <w:sz w:val="28"/>
          <w:szCs w:val="28"/>
        </w:rPr>
        <w:t>x B</w:t>
      </w:r>
      <w:r w:rsidRPr="379BCBA1">
        <w:rPr>
          <w:sz w:val="28"/>
          <w:szCs w:val="28"/>
        </w:rPr>
        <w:t>: Standard Forms/Certificates</w:t>
      </w:r>
    </w:p>
    <w:p w14:paraId="4E5C2ABA" w14:textId="77777777" w:rsidR="00492F02" w:rsidRDefault="00492F02">
      <w:pPr>
        <w:keepNext/>
      </w:pPr>
    </w:p>
    <w:p w14:paraId="40E00526" w14:textId="6CA1123A" w:rsidR="00492F02" w:rsidRDefault="00736248" w:rsidP="008E583B">
      <w:pPr>
        <w:keepNext/>
        <w:numPr>
          <w:ilvl w:val="0"/>
          <w:numId w:val="37"/>
        </w:numPr>
      </w:pPr>
      <w:r>
        <w:t xml:space="preserve">The Company </w:t>
      </w:r>
      <w:r w:rsidR="00505825">
        <w:t>Construction Application</w:t>
      </w:r>
      <w:r w:rsidR="00492F02">
        <w:t xml:space="preserve"> </w:t>
      </w:r>
    </w:p>
    <w:p w14:paraId="6D326C00" w14:textId="77777777" w:rsidR="00492F02" w:rsidRDefault="00492F02" w:rsidP="008E583B">
      <w:pPr>
        <w:keepNext/>
        <w:numPr>
          <w:ilvl w:val="0"/>
          <w:numId w:val="37"/>
        </w:numPr>
      </w:pPr>
      <w:r>
        <w:t xml:space="preserve">Connections and Infrastructure Options Note </w:t>
      </w:r>
    </w:p>
    <w:p w14:paraId="42663D1A" w14:textId="37FB80F2" w:rsidR="00492F02" w:rsidRDefault="00492F02" w:rsidP="008E583B">
      <w:pPr>
        <w:keepNext/>
        <w:numPr>
          <w:ilvl w:val="0"/>
          <w:numId w:val="37"/>
        </w:numPr>
      </w:pPr>
      <w:r>
        <w:rPr>
          <w:b/>
        </w:rPr>
        <w:t>TO/</w:t>
      </w:r>
      <w:r w:rsidR="003A39A5">
        <w:rPr>
          <w:b/>
        </w:rPr>
        <w:t xml:space="preserve">The </w:t>
      </w:r>
      <w:r w:rsidR="00736248">
        <w:rPr>
          <w:b/>
        </w:rPr>
        <w:t>Company</w:t>
      </w:r>
      <w:r>
        <w:rPr>
          <w:b/>
        </w:rPr>
        <w:t xml:space="preserve"> Indemnity Proposal  </w:t>
      </w:r>
    </w:p>
    <w:p w14:paraId="6742E715" w14:textId="77777777" w:rsidR="00492F02" w:rsidRDefault="00492F02" w:rsidP="008E583B">
      <w:pPr>
        <w:keepNext/>
        <w:numPr>
          <w:ilvl w:val="0"/>
          <w:numId w:val="37"/>
        </w:numPr>
      </w:pPr>
      <w:r>
        <w:t>Indemnity Status Report</w:t>
      </w:r>
    </w:p>
    <w:p w14:paraId="0CA80C44" w14:textId="77777777" w:rsidR="00492F02" w:rsidRDefault="00492F02" w:rsidP="008E583B">
      <w:pPr>
        <w:keepNext/>
        <w:numPr>
          <w:ilvl w:val="0"/>
          <w:numId w:val="37"/>
        </w:numPr>
      </w:pPr>
      <w:r>
        <w:rPr>
          <w:b/>
        </w:rPr>
        <w:t>Charging Information Requirements</w:t>
      </w:r>
    </w:p>
    <w:p w14:paraId="25EB34F1" w14:textId="77777777" w:rsidR="00492F02" w:rsidRDefault="00492F02" w:rsidP="008E583B">
      <w:pPr>
        <w:keepNext/>
        <w:numPr>
          <w:ilvl w:val="0"/>
          <w:numId w:val="37"/>
        </w:numPr>
      </w:pPr>
      <w:r>
        <w:rPr>
          <w:b/>
        </w:rPr>
        <w:t>Other Charging Information Requirements</w:t>
      </w:r>
    </w:p>
    <w:p w14:paraId="4B5AC9C8" w14:textId="77777777" w:rsidR="00492F02" w:rsidRDefault="00492F02">
      <w:pPr>
        <w:pStyle w:val="Header"/>
        <w:keepNext/>
        <w:tabs>
          <w:tab w:val="clear" w:pos="4153"/>
          <w:tab w:val="clear" w:pos="8306"/>
        </w:tabs>
      </w:pPr>
    </w:p>
    <w:p w14:paraId="74FBDB63" w14:textId="77777777" w:rsidR="00C52F66" w:rsidRPr="00C52F66" w:rsidRDefault="00C52F66" w:rsidP="00C52F66">
      <w:pPr>
        <w:sectPr w:rsidR="00C52F66" w:rsidRPr="00C52F66">
          <w:headerReference w:type="default" r:id="rId13"/>
          <w:footerReference w:type="default" r:id="rId14"/>
          <w:pgSz w:w="11906" w:h="16838"/>
          <w:pgMar w:top="1440" w:right="1800" w:bottom="1440" w:left="1800" w:header="720" w:footer="720" w:gutter="0"/>
          <w:cols w:space="720"/>
        </w:sectPr>
      </w:pPr>
    </w:p>
    <w:p w14:paraId="7D1C6E15" w14:textId="468EA625" w:rsidR="00B13856" w:rsidRDefault="00B13856" w:rsidP="00F742AD">
      <w:pPr>
        <w:keepNext/>
        <w:ind w:left="360"/>
      </w:pPr>
      <w:r>
        <w:lastRenderedPageBreak/>
        <w:t xml:space="preserve">Appendix B1: </w:t>
      </w:r>
      <w:r w:rsidR="003A39A5">
        <w:t>The</w:t>
      </w:r>
      <w:r>
        <w:t xml:space="preserve"> </w:t>
      </w:r>
      <w:r w:rsidR="00991634">
        <w:t xml:space="preserve">Company </w:t>
      </w:r>
      <w:r>
        <w:t xml:space="preserve">Construction Application </w:t>
      </w:r>
    </w:p>
    <w:p w14:paraId="46B8050E" w14:textId="77777777" w:rsidR="00B13856" w:rsidRDefault="00B13856" w:rsidP="004E4368">
      <w:pPr>
        <w:pStyle w:val="EYTabletext"/>
        <w:spacing w:after="120"/>
      </w:pPr>
    </w:p>
    <w:tbl>
      <w:tblPr>
        <w:tblW w:w="10236" w:type="dxa"/>
        <w:tblInd w:w="108" w:type="dxa"/>
        <w:tblLook w:val="04A0" w:firstRow="1" w:lastRow="0" w:firstColumn="1" w:lastColumn="0" w:noHBand="0" w:noVBand="1"/>
      </w:tblPr>
      <w:tblGrid>
        <w:gridCol w:w="5404"/>
        <w:gridCol w:w="4832"/>
      </w:tblGrid>
      <w:tr w:rsidR="004E4368" w:rsidRPr="004E4368" w14:paraId="423EC939" w14:textId="77777777" w:rsidTr="379BCBA1">
        <w:trPr>
          <w:trHeight w:val="310"/>
        </w:trPr>
        <w:tc>
          <w:tcPr>
            <w:tcW w:w="10236" w:type="dxa"/>
            <w:gridSpan w:val="2"/>
            <w:tcBorders>
              <w:top w:val="nil"/>
              <w:left w:val="nil"/>
              <w:bottom w:val="nil"/>
              <w:right w:val="nil"/>
            </w:tcBorders>
            <w:noWrap/>
            <w:vAlign w:val="bottom"/>
            <w:hideMark/>
          </w:tcPr>
          <w:p w14:paraId="1CA6B371" w14:textId="77777777" w:rsidR="004E4368" w:rsidRPr="004E4368" w:rsidRDefault="004E4368" w:rsidP="004E4368">
            <w:pPr>
              <w:spacing w:after="0"/>
              <w:jc w:val="center"/>
              <w:rPr>
                <w:rFonts w:ascii="Calibri" w:hAnsi="Calibri" w:cs="Calibri"/>
                <w:b/>
                <w:bCs/>
                <w:color w:val="000000"/>
                <w:sz w:val="24"/>
                <w:szCs w:val="24"/>
                <w:lang w:eastAsia="en-GB"/>
              </w:rPr>
            </w:pPr>
            <w:r w:rsidRPr="004E4368">
              <w:rPr>
                <w:rFonts w:ascii="Calibri" w:hAnsi="Calibri" w:cs="Calibri"/>
                <w:b/>
                <w:bCs/>
                <w:color w:val="000000"/>
                <w:sz w:val="24"/>
                <w:szCs w:val="24"/>
                <w:lang w:eastAsia="en-GB"/>
              </w:rPr>
              <w:t>SBN</w:t>
            </w:r>
          </w:p>
        </w:tc>
      </w:tr>
      <w:tr w:rsidR="004E4368" w:rsidRPr="004E4368" w14:paraId="17358903" w14:textId="77777777" w:rsidTr="379BCBA1">
        <w:trPr>
          <w:trHeight w:val="290"/>
        </w:trPr>
        <w:tc>
          <w:tcPr>
            <w:tcW w:w="5404" w:type="dxa"/>
            <w:tcBorders>
              <w:top w:val="nil"/>
              <w:left w:val="nil"/>
              <w:bottom w:val="nil"/>
              <w:right w:val="nil"/>
            </w:tcBorders>
            <w:noWrap/>
            <w:vAlign w:val="bottom"/>
            <w:hideMark/>
          </w:tcPr>
          <w:p w14:paraId="7DBA5B02" w14:textId="77777777" w:rsidR="004E4368" w:rsidRPr="004E4368" w:rsidRDefault="004E4368" w:rsidP="004E4368">
            <w:pPr>
              <w:spacing w:after="0"/>
              <w:jc w:val="center"/>
              <w:rPr>
                <w:rFonts w:ascii="Calibri" w:hAnsi="Calibri" w:cs="Calibri"/>
                <w:b/>
                <w:bCs/>
                <w:color w:val="000000"/>
                <w:sz w:val="24"/>
                <w:szCs w:val="24"/>
                <w:lang w:eastAsia="en-GB"/>
              </w:rPr>
            </w:pPr>
          </w:p>
        </w:tc>
        <w:tc>
          <w:tcPr>
            <w:tcW w:w="4832" w:type="dxa"/>
            <w:tcBorders>
              <w:top w:val="nil"/>
              <w:left w:val="nil"/>
              <w:bottom w:val="nil"/>
              <w:right w:val="nil"/>
            </w:tcBorders>
            <w:noWrap/>
            <w:vAlign w:val="bottom"/>
            <w:hideMark/>
          </w:tcPr>
          <w:p w14:paraId="71424A9E" w14:textId="77777777" w:rsidR="004E4368" w:rsidRPr="004E4368" w:rsidRDefault="004E4368" w:rsidP="004E4368">
            <w:pPr>
              <w:spacing w:after="0"/>
              <w:rPr>
                <w:rFonts w:ascii="Times New Roman" w:hAnsi="Times New Roman"/>
                <w:lang w:eastAsia="en-GB"/>
              </w:rPr>
            </w:pPr>
          </w:p>
        </w:tc>
      </w:tr>
      <w:tr w:rsidR="004E4368" w:rsidRPr="004E4368" w14:paraId="026231CF" w14:textId="77777777" w:rsidTr="379BCBA1">
        <w:trPr>
          <w:trHeight w:val="290"/>
        </w:trPr>
        <w:tc>
          <w:tcPr>
            <w:tcW w:w="5404" w:type="dxa"/>
            <w:tcBorders>
              <w:top w:val="single" w:sz="4" w:space="0" w:color="auto"/>
              <w:left w:val="single" w:sz="4" w:space="0" w:color="auto"/>
              <w:bottom w:val="single" w:sz="4" w:space="0" w:color="auto"/>
              <w:right w:val="single" w:sz="4" w:space="0" w:color="auto"/>
            </w:tcBorders>
            <w:shd w:val="clear" w:color="auto" w:fill="C6E0B4"/>
            <w:noWrap/>
            <w:vAlign w:val="bottom"/>
            <w:hideMark/>
          </w:tcPr>
          <w:p w14:paraId="7BD5E412" w14:textId="77777777" w:rsidR="004E4368" w:rsidRPr="004E4368" w:rsidRDefault="004E4368" w:rsidP="004E4368">
            <w:pPr>
              <w:spacing w:after="0"/>
              <w:rPr>
                <w:rFonts w:ascii="Calibri" w:hAnsi="Calibri" w:cs="Calibri"/>
                <w:b/>
                <w:bCs/>
                <w:color w:val="000000"/>
                <w:sz w:val="22"/>
                <w:szCs w:val="22"/>
                <w:lang w:eastAsia="en-GB"/>
              </w:rPr>
            </w:pPr>
            <w:r w:rsidRPr="004E4368">
              <w:rPr>
                <w:rFonts w:ascii="Calibri" w:hAnsi="Calibri" w:cs="Calibri"/>
                <w:b/>
                <w:bCs/>
                <w:color w:val="000000"/>
                <w:sz w:val="22"/>
                <w:szCs w:val="22"/>
                <w:lang w:eastAsia="en-GB"/>
              </w:rPr>
              <w:t>Data Required</w:t>
            </w:r>
          </w:p>
        </w:tc>
        <w:tc>
          <w:tcPr>
            <w:tcW w:w="4832" w:type="dxa"/>
            <w:tcBorders>
              <w:top w:val="single" w:sz="4" w:space="0" w:color="auto"/>
              <w:left w:val="nil"/>
              <w:bottom w:val="single" w:sz="4" w:space="0" w:color="auto"/>
              <w:right w:val="single" w:sz="4" w:space="0" w:color="auto"/>
            </w:tcBorders>
            <w:shd w:val="clear" w:color="auto" w:fill="C6E0B4"/>
            <w:noWrap/>
            <w:vAlign w:val="bottom"/>
            <w:hideMark/>
          </w:tcPr>
          <w:p w14:paraId="579B7847" w14:textId="77777777" w:rsidR="004E4368" w:rsidRPr="004E4368" w:rsidRDefault="004E4368" w:rsidP="004E4368">
            <w:pPr>
              <w:spacing w:after="0"/>
              <w:rPr>
                <w:rFonts w:ascii="Calibri" w:hAnsi="Calibri" w:cs="Calibri"/>
                <w:b/>
                <w:bCs/>
                <w:color w:val="000000"/>
                <w:sz w:val="22"/>
                <w:szCs w:val="22"/>
                <w:lang w:eastAsia="en-GB"/>
              </w:rPr>
            </w:pPr>
            <w:r w:rsidRPr="004E4368">
              <w:rPr>
                <w:rFonts w:ascii="Calibri" w:hAnsi="Calibri" w:cs="Calibri"/>
                <w:b/>
                <w:bCs/>
                <w:color w:val="000000"/>
                <w:sz w:val="22"/>
                <w:szCs w:val="22"/>
                <w:lang w:eastAsia="en-GB"/>
              </w:rPr>
              <w:t>Data Format [Where appropriate]</w:t>
            </w:r>
          </w:p>
        </w:tc>
      </w:tr>
      <w:tr w:rsidR="00B23304" w:rsidRPr="004E4368" w14:paraId="705930D7"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tcPr>
          <w:p w14:paraId="76E05857" w14:textId="6EFC8E16" w:rsidR="00B23304" w:rsidRPr="004E4368" w:rsidRDefault="001B0FFF" w:rsidP="004E4368">
            <w:pPr>
              <w:spacing w:after="0"/>
              <w:rPr>
                <w:rFonts w:ascii="Calibri" w:hAnsi="Calibri" w:cs="Calibri"/>
                <w:color w:val="000000"/>
                <w:sz w:val="22"/>
                <w:szCs w:val="22"/>
                <w:lang w:eastAsia="en-GB"/>
              </w:rPr>
            </w:pPr>
            <w:r>
              <w:rPr>
                <w:rFonts w:ascii="Calibri" w:hAnsi="Calibri" w:cs="Calibri"/>
                <w:color w:val="000000"/>
                <w:sz w:val="22"/>
                <w:szCs w:val="22"/>
                <w:lang w:eastAsia="en-GB"/>
              </w:rPr>
              <w:t>Gated Application?</w:t>
            </w:r>
          </w:p>
        </w:tc>
        <w:tc>
          <w:tcPr>
            <w:tcW w:w="4832" w:type="dxa"/>
            <w:tcBorders>
              <w:top w:val="nil"/>
              <w:left w:val="nil"/>
              <w:bottom w:val="single" w:sz="4" w:space="0" w:color="auto"/>
              <w:right w:val="single" w:sz="4" w:space="0" w:color="auto"/>
            </w:tcBorders>
            <w:noWrap/>
            <w:vAlign w:val="bottom"/>
          </w:tcPr>
          <w:p w14:paraId="17AA039C" w14:textId="6CF79149" w:rsidR="00B23304" w:rsidRPr="004E4368" w:rsidRDefault="001B0FFF" w:rsidP="004E4368">
            <w:pPr>
              <w:spacing w:after="0"/>
              <w:rPr>
                <w:rFonts w:ascii="Calibri" w:hAnsi="Calibri" w:cs="Calibri"/>
                <w:color w:val="000000"/>
                <w:sz w:val="22"/>
                <w:szCs w:val="22"/>
                <w:lang w:eastAsia="en-GB"/>
              </w:rPr>
            </w:pPr>
            <w:r>
              <w:rPr>
                <w:rFonts w:ascii="Calibri" w:hAnsi="Calibri" w:cs="Calibri"/>
                <w:color w:val="000000"/>
                <w:sz w:val="22"/>
                <w:szCs w:val="22"/>
                <w:lang w:eastAsia="en-GB"/>
              </w:rPr>
              <w:t>Yes/No</w:t>
            </w:r>
          </w:p>
        </w:tc>
      </w:tr>
      <w:tr w:rsidR="004E4368" w:rsidRPr="004E4368" w14:paraId="479A1AFF"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0C1D88E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Application Type</w:t>
            </w:r>
          </w:p>
        </w:tc>
        <w:tc>
          <w:tcPr>
            <w:tcW w:w="4832" w:type="dxa"/>
            <w:tcBorders>
              <w:top w:val="nil"/>
              <w:left w:val="nil"/>
              <w:bottom w:val="single" w:sz="4" w:space="0" w:color="auto"/>
              <w:right w:val="single" w:sz="4" w:space="0" w:color="auto"/>
            </w:tcBorders>
            <w:noWrap/>
            <w:vAlign w:val="bottom"/>
            <w:hideMark/>
          </w:tcPr>
          <w:p w14:paraId="6419A9F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5F3BBC"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7E0A94F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CCM Name</w:t>
            </w:r>
          </w:p>
        </w:tc>
        <w:tc>
          <w:tcPr>
            <w:tcW w:w="4832" w:type="dxa"/>
            <w:tcBorders>
              <w:top w:val="nil"/>
              <w:left w:val="nil"/>
              <w:bottom w:val="single" w:sz="4" w:space="0" w:color="auto"/>
              <w:right w:val="single" w:sz="4" w:space="0" w:color="auto"/>
            </w:tcBorders>
            <w:noWrap/>
            <w:vAlign w:val="bottom"/>
            <w:hideMark/>
          </w:tcPr>
          <w:p w14:paraId="7702540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A119FEF"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73835A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CCM Telephone Number</w:t>
            </w:r>
          </w:p>
        </w:tc>
        <w:tc>
          <w:tcPr>
            <w:tcW w:w="4832" w:type="dxa"/>
            <w:tcBorders>
              <w:top w:val="nil"/>
              <w:left w:val="nil"/>
              <w:bottom w:val="single" w:sz="4" w:space="0" w:color="auto"/>
              <w:right w:val="single" w:sz="4" w:space="0" w:color="auto"/>
            </w:tcBorders>
            <w:noWrap/>
            <w:vAlign w:val="bottom"/>
            <w:hideMark/>
          </w:tcPr>
          <w:p w14:paraId="1121003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8447E46" w14:textId="77777777" w:rsidTr="379BCBA1">
        <w:trPr>
          <w:trHeight w:val="290"/>
        </w:trPr>
        <w:tc>
          <w:tcPr>
            <w:tcW w:w="5404" w:type="dxa"/>
            <w:tcBorders>
              <w:top w:val="nil"/>
              <w:left w:val="single" w:sz="4" w:space="0" w:color="auto"/>
              <w:bottom w:val="single" w:sz="4" w:space="0" w:color="auto"/>
              <w:right w:val="single" w:sz="4" w:space="0" w:color="auto"/>
            </w:tcBorders>
            <w:shd w:val="clear" w:color="auto" w:fill="C6E0B4"/>
            <w:noWrap/>
            <w:vAlign w:val="bottom"/>
            <w:hideMark/>
          </w:tcPr>
          <w:p w14:paraId="513173E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auto" w:fill="C6E0B4"/>
            <w:noWrap/>
            <w:vAlign w:val="bottom"/>
            <w:hideMark/>
          </w:tcPr>
          <w:p w14:paraId="713779B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15DE492"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76AD30BF"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Host TO</w:t>
            </w:r>
          </w:p>
        </w:tc>
        <w:tc>
          <w:tcPr>
            <w:tcW w:w="4832" w:type="dxa"/>
            <w:tcBorders>
              <w:top w:val="nil"/>
              <w:left w:val="nil"/>
              <w:bottom w:val="single" w:sz="4" w:space="0" w:color="auto"/>
              <w:right w:val="single" w:sz="4" w:space="0" w:color="auto"/>
            </w:tcBorders>
            <w:noWrap/>
            <w:vAlign w:val="bottom"/>
            <w:hideMark/>
          </w:tcPr>
          <w:p w14:paraId="6D34103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7144A86"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0A16748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Affected TO</w:t>
            </w:r>
          </w:p>
        </w:tc>
        <w:tc>
          <w:tcPr>
            <w:tcW w:w="4832" w:type="dxa"/>
            <w:tcBorders>
              <w:top w:val="nil"/>
              <w:left w:val="nil"/>
              <w:bottom w:val="single" w:sz="4" w:space="0" w:color="auto"/>
              <w:right w:val="single" w:sz="4" w:space="0" w:color="auto"/>
            </w:tcBorders>
            <w:noWrap/>
            <w:vAlign w:val="bottom"/>
            <w:hideMark/>
          </w:tcPr>
          <w:p w14:paraId="1A804CF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0BE1F6E" w14:textId="77777777" w:rsidTr="379BCBA1">
        <w:trPr>
          <w:trHeight w:val="290"/>
        </w:trPr>
        <w:tc>
          <w:tcPr>
            <w:tcW w:w="5404" w:type="dxa"/>
            <w:tcBorders>
              <w:top w:val="nil"/>
              <w:left w:val="single" w:sz="4" w:space="0" w:color="auto"/>
              <w:bottom w:val="single" w:sz="4" w:space="0" w:color="auto"/>
              <w:right w:val="single" w:sz="4" w:space="0" w:color="auto"/>
            </w:tcBorders>
            <w:shd w:val="clear" w:color="auto" w:fill="C6E0B4"/>
            <w:noWrap/>
            <w:vAlign w:val="bottom"/>
            <w:hideMark/>
          </w:tcPr>
          <w:p w14:paraId="707BC2C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auto" w:fill="C6E0B4"/>
            <w:noWrap/>
            <w:vAlign w:val="bottom"/>
            <w:hideMark/>
          </w:tcPr>
          <w:p w14:paraId="56EBD7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3E64B1F"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08C8840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w:t>
            </w:r>
          </w:p>
        </w:tc>
        <w:tc>
          <w:tcPr>
            <w:tcW w:w="4832" w:type="dxa"/>
            <w:tcBorders>
              <w:top w:val="nil"/>
              <w:left w:val="nil"/>
              <w:bottom w:val="single" w:sz="4" w:space="0" w:color="auto"/>
              <w:right w:val="single" w:sz="4" w:space="0" w:color="auto"/>
            </w:tcBorders>
            <w:noWrap/>
            <w:vAlign w:val="bottom"/>
            <w:hideMark/>
          </w:tcPr>
          <w:p w14:paraId="0F7E85F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0F791B4"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34DC977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User's Registered Address</w:t>
            </w:r>
          </w:p>
        </w:tc>
        <w:tc>
          <w:tcPr>
            <w:tcW w:w="4832" w:type="dxa"/>
            <w:tcBorders>
              <w:top w:val="nil"/>
              <w:left w:val="nil"/>
              <w:bottom w:val="single" w:sz="4" w:space="0" w:color="auto"/>
              <w:right w:val="single" w:sz="4" w:space="0" w:color="auto"/>
            </w:tcBorders>
            <w:noWrap/>
            <w:vAlign w:val="bottom"/>
            <w:hideMark/>
          </w:tcPr>
          <w:p w14:paraId="0DAA7FD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AE02F5A"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149D997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User's Registered Company Number</w:t>
            </w:r>
          </w:p>
        </w:tc>
        <w:tc>
          <w:tcPr>
            <w:tcW w:w="4832" w:type="dxa"/>
            <w:tcBorders>
              <w:top w:val="nil"/>
              <w:left w:val="nil"/>
              <w:bottom w:val="single" w:sz="4" w:space="0" w:color="auto"/>
              <w:right w:val="single" w:sz="4" w:space="0" w:color="auto"/>
            </w:tcBorders>
            <w:noWrap/>
            <w:vAlign w:val="bottom"/>
            <w:hideMark/>
          </w:tcPr>
          <w:p w14:paraId="7D15DD8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B9BE6E0"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1585693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Developer Name &amp; Address</w:t>
            </w:r>
          </w:p>
        </w:tc>
        <w:tc>
          <w:tcPr>
            <w:tcW w:w="4832" w:type="dxa"/>
            <w:tcBorders>
              <w:top w:val="nil"/>
              <w:left w:val="nil"/>
              <w:bottom w:val="single" w:sz="4" w:space="0" w:color="auto"/>
              <w:right w:val="single" w:sz="4" w:space="0" w:color="auto"/>
            </w:tcBorders>
            <w:noWrap/>
            <w:vAlign w:val="bottom"/>
            <w:hideMark/>
          </w:tcPr>
          <w:p w14:paraId="3A22FEF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5E43936"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56F5127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Site Name</w:t>
            </w:r>
          </w:p>
        </w:tc>
        <w:tc>
          <w:tcPr>
            <w:tcW w:w="4832" w:type="dxa"/>
            <w:tcBorders>
              <w:top w:val="nil"/>
              <w:left w:val="nil"/>
              <w:bottom w:val="single" w:sz="4" w:space="0" w:color="auto"/>
              <w:right w:val="single" w:sz="4" w:space="0" w:color="auto"/>
            </w:tcBorders>
            <w:noWrap/>
            <w:vAlign w:val="bottom"/>
            <w:hideMark/>
          </w:tcPr>
          <w:p w14:paraId="12D2391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E2B2464"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3F73A6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Connection Site/GSP</w:t>
            </w:r>
          </w:p>
        </w:tc>
        <w:tc>
          <w:tcPr>
            <w:tcW w:w="4832" w:type="dxa"/>
            <w:tcBorders>
              <w:top w:val="nil"/>
              <w:left w:val="nil"/>
              <w:bottom w:val="single" w:sz="4" w:space="0" w:color="auto"/>
              <w:right w:val="single" w:sz="4" w:space="0" w:color="auto"/>
            </w:tcBorders>
            <w:noWrap/>
            <w:vAlign w:val="bottom"/>
            <w:hideMark/>
          </w:tcPr>
          <w:p w14:paraId="52B468F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D129A0"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082002A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Point Of Connection Co-ordinates</w:t>
            </w:r>
          </w:p>
        </w:tc>
        <w:tc>
          <w:tcPr>
            <w:tcW w:w="4832" w:type="dxa"/>
            <w:tcBorders>
              <w:top w:val="nil"/>
              <w:left w:val="nil"/>
              <w:bottom w:val="single" w:sz="4" w:space="0" w:color="auto"/>
              <w:right w:val="single" w:sz="4" w:space="0" w:color="auto"/>
            </w:tcBorders>
            <w:noWrap/>
            <w:vAlign w:val="bottom"/>
            <w:hideMark/>
          </w:tcPr>
          <w:p w14:paraId="4F133B2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EFA77F4"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0636AC8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POC Connection Voltage</w:t>
            </w:r>
          </w:p>
        </w:tc>
        <w:tc>
          <w:tcPr>
            <w:tcW w:w="4832" w:type="dxa"/>
            <w:tcBorders>
              <w:top w:val="nil"/>
              <w:left w:val="nil"/>
              <w:bottom w:val="single" w:sz="4" w:space="0" w:color="auto"/>
              <w:right w:val="single" w:sz="4" w:space="0" w:color="auto"/>
            </w:tcBorders>
            <w:noWrap/>
            <w:vAlign w:val="bottom"/>
            <w:hideMark/>
          </w:tcPr>
          <w:p w14:paraId="7A8582D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8B67CF7"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19D8CED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Site coordinates (if different)</w:t>
            </w:r>
          </w:p>
        </w:tc>
        <w:tc>
          <w:tcPr>
            <w:tcW w:w="4832" w:type="dxa"/>
            <w:tcBorders>
              <w:top w:val="nil"/>
              <w:left w:val="nil"/>
              <w:bottom w:val="single" w:sz="4" w:space="0" w:color="auto"/>
              <w:right w:val="single" w:sz="4" w:space="0" w:color="auto"/>
            </w:tcBorders>
            <w:noWrap/>
            <w:vAlign w:val="bottom"/>
            <w:hideMark/>
          </w:tcPr>
          <w:p w14:paraId="2D83EA0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C2E979A"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4BE4E8D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Consents Status (Date if Consented)</w:t>
            </w:r>
          </w:p>
        </w:tc>
        <w:tc>
          <w:tcPr>
            <w:tcW w:w="4832" w:type="dxa"/>
            <w:tcBorders>
              <w:top w:val="nil"/>
              <w:left w:val="nil"/>
              <w:bottom w:val="single" w:sz="4" w:space="0" w:color="auto"/>
              <w:right w:val="single" w:sz="4" w:space="0" w:color="auto"/>
            </w:tcBorders>
            <w:noWrap/>
            <w:vAlign w:val="bottom"/>
            <w:hideMark/>
          </w:tcPr>
          <w:p w14:paraId="27C499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B0CCC1B" w14:textId="77777777" w:rsidTr="379BCBA1">
        <w:trPr>
          <w:trHeight w:val="290"/>
        </w:trPr>
        <w:tc>
          <w:tcPr>
            <w:tcW w:w="5404" w:type="dxa"/>
            <w:tcBorders>
              <w:top w:val="nil"/>
              <w:left w:val="single" w:sz="4" w:space="0" w:color="auto"/>
              <w:bottom w:val="single" w:sz="4" w:space="0" w:color="auto"/>
              <w:right w:val="single" w:sz="4" w:space="0" w:color="auto"/>
            </w:tcBorders>
            <w:shd w:val="clear" w:color="auto" w:fill="C6E0B4"/>
            <w:noWrap/>
            <w:vAlign w:val="bottom"/>
            <w:hideMark/>
          </w:tcPr>
          <w:p w14:paraId="627AB96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auto" w:fill="C6E0B4"/>
            <w:noWrap/>
            <w:vAlign w:val="bottom"/>
            <w:hideMark/>
          </w:tcPr>
          <w:p w14:paraId="1928533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C35DF6B"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74FEF5F5" w14:textId="477A8CB6"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User Application Date received by </w:t>
            </w:r>
            <w:r w:rsidR="008A141B">
              <w:rPr>
                <w:rFonts w:ascii="Calibri" w:hAnsi="Calibri" w:cs="Calibri"/>
                <w:color w:val="000000"/>
                <w:sz w:val="22"/>
                <w:szCs w:val="22"/>
                <w:lang w:eastAsia="en-GB"/>
              </w:rPr>
              <w:t>The Company</w:t>
            </w:r>
          </w:p>
        </w:tc>
        <w:tc>
          <w:tcPr>
            <w:tcW w:w="4832" w:type="dxa"/>
            <w:tcBorders>
              <w:top w:val="nil"/>
              <w:left w:val="nil"/>
              <w:bottom w:val="single" w:sz="4" w:space="0" w:color="auto"/>
              <w:right w:val="single" w:sz="4" w:space="0" w:color="auto"/>
            </w:tcBorders>
            <w:noWrap/>
            <w:vAlign w:val="bottom"/>
            <w:hideMark/>
          </w:tcPr>
          <w:p w14:paraId="742EA32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E08A8BB"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79C8D40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Date Application emailed to TO(s)</w:t>
            </w:r>
          </w:p>
        </w:tc>
        <w:tc>
          <w:tcPr>
            <w:tcW w:w="4832" w:type="dxa"/>
            <w:tcBorders>
              <w:top w:val="nil"/>
              <w:left w:val="nil"/>
              <w:bottom w:val="single" w:sz="4" w:space="0" w:color="auto"/>
              <w:right w:val="single" w:sz="4" w:space="0" w:color="auto"/>
            </w:tcBorders>
            <w:noWrap/>
            <w:vAlign w:val="bottom"/>
            <w:hideMark/>
          </w:tcPr>
          <w:p w14:paraId="287AE75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511390F"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7D3DB80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Application Fee Type </w:t>
            </w:r>
          </w:p>
        </w:tc>
        <w:tc>
          <w:tcPr>
            <w:tcW w:w="4832" w:type="dxa"/>
            <w:tcBorders>
              <w:top w:val="nil"/>
              <w:left w:val="nil"/>
              <w:bottom w:val="single" w:sz="4" w:space="0" w:color="auto"/>
              <w:right w:val="single" w:sz="4" w:space="0" w:color="auto"/>
            </w:tcBorders>
            <w:noWrap/>
            <w:vAlign w:val="bottom"/>
            <w:hideMark/>
          </w:tcPr>
          <w:p w14:paraId="43CA5AF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14CC41B"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40C6C12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Level of Application Fee</w:t>
            </w:r>
          </w:p>
        </w:tc>
        <w:tc>
          <w:tcPr>
            <w:tcW w:w="4832" w:type="dxa"/>
            <w:tcBorders>
              <w:top w:val="nil"/>
              <w:left w:val="nil"/>
              <w:bottom w:val="single" w:sz="4" w:space="0" w:color="auto"/>
              <w:right w:val="single" w:sz="4" w:space="0" w:color="auto"/>
            </w:tcBorders>
            <w:noWrap/>
            <w:vAlign w:val="bottom"/>
            <w:hideMark/>
          </w:tcPr>
          <w:p w14:paraId="23EDB53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74E6AC1"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290C3F9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Application Fee received </w:t>
            </w:r>
          </w:p>
        </w:tc>
        <w:tc>
          <w:tcPr>
            <w:tcW w:w="4832" w:type="dxa"/>
            <w:tcBorders>
              <w:top w:val="nil"/>
              <w:left w:val="nil"/>
              <w:bottom w:val="single" w:sz="4" w:space="0" w:color="auto"/>
              <w:right w:val="single" w:sz="4" w:space="0" w:color="auto"/>
            </w:tcBorders>
            <w:noWrap/>
            <w:vAlign w:val="bottom"/>
            <w:hideMark/>
          </w:tcPr>
          <w:p w14:paraId="55EF459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5FAB1DC" w14:textId="77777777" w:rsidTr="379BCBA1">
        <w:trPr>
          <w:trHeight w:val="290"/>
        </w:trPr>
        <w:tc>
          <w:tcPr>
            <w:tcW w:w="5404" w:type="dxa"/>
            <w:tcBorders>
              <w:top w:val="nil"/>
              <w:left w:val="single" w:sz="4" w:space="0" w:color="auto"/>
              <w:bottom w:val="single" w:sz="4" w:space="0" w:color="auto"/>
              <w:right w:val="single" w:sz="4" w:space="0" w:color="auto"/>
            </w:tcBorders>
            <w:shd w:val="clear" w:color="auto" w:fill="C6E0B4"/>
            <w:noWrap/>
            <w:vAlign w:val="bottom"/>
            <w:hideMark/>
          </w:tcPr>
          <w:p w14:paraId="76625C5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auto" w:fill="C6E0B4"/>
            <w:noWrap/>
            <w:vAlign w:val="bottom"/>
            <w:hideMark/>
          </w:tcPr>
          <w:p w14:paraId="367D0A2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24D3897"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2D863A4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Overview of the Application</w:t>
            </w:r>
          </w:p>
        </w:tc>
        <w:tc>
          <w:tcPr>
            <w:tcW w:w="4832" w:type="dxa"/>
            <w:tcBorders>
              <w:top w:val="nil"/>
              <w:left w:val="nil"/>
              <w:bottom w:val="single" w:sz="4" w:space="0" w:color="auto"/>
              <w:right w:val="single" w:sz="4" w:space="0" w:color="auto"/>
            </w:tcBorders>
            <w:noWrap/>
            <w:vAlign w:val="bottom"/>
            <w:hideMark/>
          </w:tcPr>
          <w:p w14:paraId="1175E13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4861CCE" w14:textId="77777777" w:rsidTr="379BCBA1">
        <w:trPr>
          <w:trHeight w:val="615"/>
        </w:trPr>
        <w:tc>
          <w:tcPr>
            <w:tcW w:w="5404" w:type="dxa"/>
            <w:tcBorders>
              <w:top w:val="nil"/>
              <w:left w:val="single" w:sz="4" w:space="0" w:color="auto"/>
              <w:bottom w:val="single" w:sz="4" w:space="0" w:color="auto"/>
              <w:right w:val="single" w:sz="4" w:space="0" w:color="auto"/>
            </w:tcBorders>
            <w:vAlign w:val="bottom"/>
            <w:hideMark/>
          </w:tcPr>
          <w:p w14:paraId="1780FB9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Is the </w:t>
            </w:r>
            <w:proofErr w:type="gramStart"/>
            <w:r w:rsidRPr="004E4368">
              <w:rPr>
                <w:rFonts w:ascii="Calibri" w:hAnsi="Calibri" w:cs="Calibri"/>
                <w:color w:val="000000"/>
                <w:sz w:val="22"/>
                <w:szCs w:val="22"/>
                <w:lang w:eastAsia="en-GB"/>
              </w:rPr>
              <w:t>User  considering</w:t>
            </w:r>
            <w:proofErr w:type="gramEnd"/>
            <w:r w:rsidRPr="004E4368">
              <w:rPr>
                <w:rFonts w:ascii="Calibri" w:hAnsi="Calibri" w:cs="Calibri"/>
                <w:color w:val="000000"/>
                <w:sz w:val="22"/>
                <w:szCs w:val="22"/>
                <w:lang w:eastAsia="en-GB"/>
              </w:rPr>
              <w:t xml:space="preserve"> building any assets that would be identified as Transmission Connection Assets?</w:t>
            </w:r>
          </w:p>
        </w:tc>
        <w:tc>
          <w:tcPr>
            <w:tcW w:w="4832" w:type="dxa"/>
            <w:tcBorders>
              <w:top w:val="nil"/>
              <w:left w:val="nil"/>
              <w:bottom w:val="single" w:sz="4" w:space="0" w:color="auto"/>
              <w:right w:val="single" w:sz="4" w:space="0" w:color="auto"/>
            </w:tcBorders>
            <w:noWrap/>
            <w:vAlign w:val="bottom"/>
            <w:hideMark/>
          </w:tcPr>
          <w:p w14:paraId="4A4141C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2114615" w14:textId="77777777" w:rsidTr="379BCBA1">
        <w:trPr>
          <w:trHeight w:val="580"/>
        </w:trPr>
        <w:tc>
          <w:tcPr>
            <w:tcW w:w="5404" w:type="dxa"/>
            <w:tcBorders>
              <w:top w:val="nil"/>
              <w:left w:val="single" w:sz="4" w:space="0" w:color="auto"/>
              <w:bottom w:val="single" w:sz="4" w:space="0" w:color="auto"/>
              <w:right w:val="single" w:sz="4" w:space="0" w:color="auto"/>
            </w:tcBorders>
            <w:vAlign w:val="bottom"/>
            <w:hideMark/>
          </w:tcPr>
          <w:p w14:paraId="680BE1AD" w14:textId="4374ED92"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Details of the intended legal estate in the Connection Site in so far as </w:t>
            </w:r>
            <w:r w:rsidR="00E02D1E">
              <w:rPr>
                <w:rFonts w:ascii="Calibri" w:hAnsi="Calibri" w:cs="Calibri"/>
                <w:color w:val="000000"/>
                <w:sz w:val="22"/>
                <w:szCs w:val="22"/>
                <w:lang w:eastAsia="en-GB"/>
              </w:rPr>
              <w:t>The Company</w:t>
            </w:r>
            <w:r w:rsidRPr="004E4368">
              <w:rPr>
                <w:rFonts w:ascii="Calibri" w:hAnsi="Calibri" w:cs="Calibri"/>
                <w:color w:val="000000"/>
                <w:sz w:val="22"/>
                <w:szCs w:val="22"/>
                <w:lang w:eastAsia="en-GB"/>
              </w:rPr>
              <w:t xml:space="preserve"> is aware.</w:t>
            </w:r>
          </w:p>
        </w:tc>
        <w:tc>
          <w:tcPr>
            <w:tcW w:w="4832" w:type="dxa"/>
            <w:tcBorders>
              <w:top w:val="nil"/>
              <w:left w:val="nil"/>
              <w:bottom w:val="single" w:sz="4" w:space="0" w:color="auto"/>
              <w:right w:val="single" w:sz="4" w:space="0" w:color="auto"/>
            </w:tcBorders>
            <w:noWrap/>
            <w:vAlign w:val="bottom"/>
            <w:hideMark/>
          </w:tcPr>
          <w:p w14:paraId="2ADD97B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6E940E7" w14:textId="77777777" w:rsidTr="379BCBA1">
        <w:trPr>
          <w:trHeight w:val="580"/>
        </w:trPr>
        <w:tc>
          <w:tcPr>
            <w:tcW w:w="5404" w:type="dxa"/>
            <w:tcBorders>
              <w:top w:val="nil"/>
              <w:left w:val="single" w:sz="4" w:space="0" w:color="auto"/>
              <w:bottom w:val="single" w:sz="4" w:space="0" w:color="auto"/>
              <w:right w:val="single" w:sz="4" w:space="0" w:color="auto"/>
            </w:tcBorders>
            <w:vAlign w:val="bottom"/>
            <w:hideMark/>
          </w:tcPr>
          <w:p w14:paraId="3BBA52DE" w14:textId="77CAD081"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Occupier of the Connection </w:t>
            </w:r>
            <w:proofErr w:type="gramStart"/>
            <w:r w:rsidRPr="004E4368">
              <w:rPr>
                <w:rFonts w:ascii="Calibri" w:hAnsi="Calibri" w:cs="Calibri"/>
                <w:color w:val="000000"/>
                <w:sz w:val="22"/>
                <w:szCs w:val="22"/>
                <w:lang w:eastAsia="en-GB"/>
              </w:rPr>
              <w:t>Site  in</w:t>
            </w:r>
            <w:proofErr w:type="gramEnd"/>
            <w:r w:rsidRPr="004E4368">
              <w:rPr>
                <w:rFonts w:ascii="Calibri" w:hAnsi="Calibri" w:cs="Calibri"/>
                <w:color w:val="000000"/>
                <w:sz w:val="22"/>
                <w:szCs w:val="22"/>
                <w:lang w:eastAsia="en-GB"/>
              </w:rPr>
              <w:t xml:space="preserve"> so far as </w:t>
            </w:r>
            <w:r w:rsidR="00CD0212">
              <w:rPr>
                <w:rFonts w:ascii="Calibri" w:hAnsi="Calibri" w:cs="Calibri"/>
                <w:color w:val="000000"/>
                <w:sz w:val="22"/>
                <w:szCs w:val="22"/>
                <w:lang w:eastAsia="en-GB"/>
              </w:rPr>
              <w:t>The Company</w:t>
            </w:r>
            <w:r w:rsidRPr="004E4368">
              <w:rPr>
                <w:rFonts w:ascii="Calibri" w:hAnsi="Calibri" w:cs="Calibri"/>
                <w:color w:val="000000"/>
                <w:sz w:val="22"/>
                <w:szCs w:val="22"/>
                <w:lang w:eastAsia="en-GB"/>
              </w:rPr>
              <w:t xml:space="preserve"> is aware</w:t>
            </w:r>
          </w:p>
        </w:tc>
        <w:tc>
          <w:tcPr>
            <w:tcW w:w="4832" w:type="dxa"/>
            <w:tcBorders>
              <w:top w:val="nil"/>
              <w:left w:val="nil"/>
              <w:bottom w:val="single" w:sz="4" w:space="0" w:color="auto"/>
              <w:right w:val="single" w:sz="4" w:space="0" w:color="auto"/>
            </w:tcBorders>
            <w:noWrap/>
            <w:vAlign w:val="bottom"/>
            <w:hideMark/>
          </w:tcPr>
          <w:p w14:paraId="7609F42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7A85909" w14:textId="77777777" w:rsidTr="379BCBA1">
        <w:trPr>
          <w:trHeight w:val="615"/>
        </w:trPr>
        <w:tc>
          <w:tcPr>
            <w:tcW w:w="5404" w:type="dxa"/>
            <w:tcBorders>
              <w:top w:val="nil"/>
              <w:left w:val="single" w:sz="4" w:space="0" w:color="auto"/>
              <w:bottom w:val="single" w:sz="4" w:space="0" w:color="auto"/>
              <w:right w:val="single" w:sz="4" w:space="0" w:color="auto"/>
            </w:tcBorders>
            <w:vAlign w:val="bottom"/>
            <w:hideMark/>
          </w:tcPr>
          <w:p w14:paraId="6D6BE71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Where a substation may be needed, User's suggested location for it, giving dimensions of the area.</w:t>
            </w:r>
          </w:p>
        </w:tc>
        <w:tc>
          <w:tcPr>
            <w:tcW w:w="4832" w:type="dxa"/>
            <w:tcBorders>
              <w:top w:val="nil"/>
              <w:left w:val="nil"/>
              <w:bottom w:val="single" w:sz="4" w:space="0" w:color="auto"/>
              <w:right w:val="single" w:sz="4" w:space="0" w:color="auto"/>
            </w:tcBorders>
            <w:noWrap/>
            <w:vAlign w:val="bottom"/>
            <w:hideMark/>
          </w:tcPr>
          <w:p w14:paraId="5F8E0D7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345E00D" w14:textId="77777777" w:rsidTr="379BCBA1">
        <w:trPr>
          <w:trHeight w:val="1245"/>
        </w:trPr>
        <w:tc>
          <w:tcPr>
            <w:tcW w:w="5404" w:type="dxa"/>
            <w:tcBorders>
              <w:top w:val="nil"/>
              <w:left w:val="single" w:sz="4" w:space="0" w:color="auto"/>
              <w:bottom w:val="single" w:sz="4" w:space="0" w:color="auto"/>
              <w:right w:val="single" w:sz="4" w:space="0" w:color="auto"/>
            </w:tcBorders>
            <w:vAlign w:val="bottom"/>
            <w:hideMark/>
          </w:tcPr>
          <w:p w14:paraId="406CAC4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Is space available on the Connection Site for working storage and accommodation areas for the Transmission Owner contractors?  If so, indicate location and approximate dimension of such areas.</w:t>
            </w:r>
          </w:p>
        </w:tc>
        <w:tc>
          <w:tcPr>
            <w:tcW w:w="4832" w:type="dxa"/>
            <w:tcBorders>
              <w:top w:val="nil"/>
              <w:left w:val="nil"/>
              <w:bottom w:val="single" w:sz="4" w:space="0" w:color="auto"/>
              <w:right w:val="single" w:sz="4" w:space="0" w:color="auto"/>
            </w:tcBorders>
            <w:noWrap/>
            <w:vAlign w:val="bottom"/>
            <w:hideMark/>
          </w:tcPr>
          <w:p w14:paraId="241ACD6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DC2C2BC" w14:textId="77777777" w:rsidTr="379BCBA1">
        <w:trPr>
          <w:trHeight w:val="1215"/>
        </w:trPr>
        <w:tc>
          <w:tcPr>
            <w:tcW w:w="5404" w:type="dxa"/>
            <w:tcBorders>
              <w:top w:val="nil"/>
              <w:left w:val="single" w:sz="4" w:space="0" w:color="auto"/>
              <w:bottom w:val="single" w:sz="4" w:space="0" w:color="auto"/>
              <w:right w:val="single" w:sz="4" w:space="0" w:color="auto"/>
            </w:tcBorders>
            <w:vAlign w:val="bottom"/>
            <w:hideMark/>
          </w:tcPr>
          <w:p w14:paraId="1AB1161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lastRenderedPageBreak/>
              <w:t xml:space="preserve">Details (including copies of any surveys or reports) of the physical nature of any additional land in which the User has an interest at the Connection Site including the nature of the ground and the sub-soil </w:t>
            </w:r>
          </w:p>
        </w:tc>
        <w:tc>
          <w:tcPr>
            <w:tcW w:w="4832" w:type="dxa"/>
            <w:tcBorders>
              <w:top w:val="nil"/>
              <w:left w:val="nil"/>
              <w:bottom w:val="single" w:sz="4" w:space="0" w:color="auto"/>
              <w:right w:val="single" w:sz="4" w:space="0" w:color="auto"/>
            </w:tcBorders>
            <w:noWrap/>
            <w:vAlign w:val="bottom"/>
            <w:hideMark/>
          </w:tcPr>
          <w:p w14:paraId="16A908C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2258E63" w14:textId="77777777" w:rsidTr="379BCBA1">
        <w:trPr>
          <w:trHeight w:val="1160"/>
        </w:trPr>
        <w:tc>
          <w:tcPr>
            <w:tcW w:w="5404" w:type="dxa"/>
            <w:tcBorders>
              <w:top w:val="nil"/>
              <w:left w:val="single" w:sz="4" w:space="0" w:color="auto"/>
              <w:bottom w:val="single" w:sz="4" w:space="0" w:color="auto"/>
              <w:right w:val="single" w:sz="4" w:space="0" w:color="auto"/>
            </w:tcBorders>
            <w:vAlign w:val="bottom"/>
            <w:hideMark/>
          </w:tcPr>
          <w:p w14:paraId="63B59D9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Details of any existing restrictions for access to or use of the Connection Site for the purposes of installing, maintaining and operating the User's Plant and Apparatus</w:t>
            </w:r>
          </w:p>
        </w:tc>
        <w:tc>
          <w:tcPr>
            <w:tcW w:w="4832" w:type="dxa"/>
            <w:tcBorders>
              <w:top w:val="nil"/>
              <w:left w:val="nil"/>
              <w:bottom w:val="single" w:sz="4" w:space="0" w:color="auto"/>
              <w:right w:val="single" w:sz="4" w:space="0" w:color="auto"/>
            </w:tcBorders>
            <w:noWrap/>
            <w:vAlign w:val="bottom"/>
            <w:hideMark/>
          </w:tcPr>
          <w:p w14:paraId="496B3D9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643FFA4" w14:textId="77777777" w:rsidTr="379BCBA1">
        <w:trPr>
          <w:trHeight w:val="290"/>
        </w:trPr>
        <w:tc>
          <w:tcPr>
            <w:tcW w:w="5404" w:type="dxa"/>
            <w:tcBorders>
              <w:top w:val="nil"/>
              <w:left w:val="single" w:sz="4" w:space="0" w:color="auto"/>
              <w:bottom w:val="single" w:sz="4" w:space="0" w:color="auto"/>
              <w:right w:val="single" w:sz="4" w:space="0" w:color="auto"/>
            </w:tcBorders>
            <w:vAlign w:val="bottom"/>
            <w:hideMark/>
          </w:tcPr>
          <w:p w14:paraId="65D433F8" w14:textId="0141678D" w:rsidR="004E4368" w:rsidRPr="004E4368" w:rsidRDefault="6BBC639F" w:rsidP="004E4368">
            <w:pPr>
              <w:spacing w:after="0"/>
              <w:rPr>
                <w:rFonts w:ascii="Calibri" w:hAnsi="Calibri" w:cs="Calibri"/>
                <w:color w:val="000000"/>
                <w:sz w:val="22"/>
                <w:szCs w:val="22"/>
                <w:lang w:eastAsia="en-GB"/>
              </w:rPr>
            </w:pPr>
            <w:r w:rsidRPr="379BCBA1">
              <w:rPr>
                <w:rFonts w:ascii="Calibri" w:hAnsi="Calibri"/>
                <w:color w:val="000000" w:themeColor="text1"/>
                <w:sz w:val="22"/>
                <w:szCs w:val="22"/>
              </w:rPr>
              <w:t>Does User wish to parti</w:t>
            </w:r>
            <w:ins w:id="41" w:author="Amanda Rooney" w:date="2026-01-12T14:19:00Z">
              <w:r w:rsidR="6B1A7650" w:rsidRPr="379BCBA1">
                <w:rPr>
                  <w:rFonts w:ascii="Calibri" w:hAnsi="Calibri"/>
                  <w:color w:val="000000" w:themeColor="text1"/>
                  <w:sz w:val="22"/>
                  <w:szCs w:val="22"/>
                </w:rPr>
                <w:t>ci</w:t>
              </w:r>
            </w:ins>
            <w:r w:rsidRPr="379BCBA1">
              <w:rPr>
                <w:rFonts w:ascii="Calibri" w:hAnsi="Calibri"/>
                <w:color w:val="000000" w:themeColor="text1"/>
                <w:sz w:val="22"/>
                <w:szCs w:val="22"/>
              </w:rPr>
              <w:t>pate in BM</w:t>
            </w:r>
          </w:p>
        </w:tc>
        <w:tc>
          <w:tcPr>
            <w:tcW w:w="4832" w:type="dxa"/>
            <w:tcBorders>
              <w:top w:val="nil"/>
              <w:left w:val="nil"/>
              <w:bottom w:val="single" w:sz="4" w:space="0" w:color="auto"/>
              <w:right w:val="single" w:sz="4" w:space="0" w:color="auto"/>
            </w:tcBorders>
            <w:noWrap/>
            <w:vAlign w:val="bottom"/>
            <w:hideMark/>
          </w:tcPr>
          <w:p w14:paraId="18DAA04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715A8FB" w14:textId="77777777" w:rsidTr="379BCBA1">
        <w:trPr>
          <w:trHeight w:val="1530"/>
        </w:trPr>
        <w:tc>
          <w:tcPr>
            <w:tcW w:w="5404" w:type="dxa"/>
            <w:tcBorders>
              <w:top w:val="nil"/>
              <w:left w:val="single" w:sz="4" w:space="0" w:color="auto"/>
              <w:bottom w:val="single" w:sz="4" w:space="0" w:color="auto"/>
              <w:right w:val="single" w:sz="4" w:space="0" w:color="auto"/>
            </w:tcBorders>
            <w:vAlign w:val="bottom"/>
            <w:hideMark/>
          </w:tcPr>
          <w:p w14:paraId="49B2F85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If New Connection Site </w:t>
            </w:r>
            <w:proofErr w:type="gramStart"/>
            <w:r w:rsidRPr="004E4368">
              <w:rPr>
                <w:rFonts w:ascii="Calibri" w:hAnsi="Calibri" w:cs="Calibri"/>
                <w:color w:val="000000"/>
                <w:sz w:val="22"/>
                <w:szCs w:val="22"/>
                <w:lang w:eastAsia="en-GB"/>
              </w:rPr>
              <w:t>is located in</w:t>
            </w:r>
            <w:proofErr w:type="gramEnd"/>
            <w:r w:rsidRPr="004E4368">
              <w:rPr>
                <w:rFonts w:ascii="Calibri" w:hAnsi="Calibri" w:cs="Calibri"/>
                <w:color w:val="000000"/>
                <w:sz w:val="22"/>
                <w:szCs w:val="22"/>
                <w:lang w:eastAsia="en-GB"/>
              </w:rPr>
              <w:t xml:space="preserve"> Offshore waters, earliest date for entry of this project into the Offshore Tender \Process (if no date is provided it will be assumed to be for entry into the first Offshore Tender Process following acceptance of the Offer)</w:t>
            </w:r>
          </w:p>
        </w:tc>
        <w:tc>
          <w:tcPr>
            <w:tcW w:w="4832" w:type="dxa"/>
            <w:tcBorders>
              <w:top w:val="nil"/>
              <w:left w:val="nil"/>
              <w:bottom w:val="single" w:sz="4" w:space="0" w:color="auto"/>
              <w:right w:val="single" w:sz="4" w:space="0" w:color="auto"/>
            </w:tcBorders>
            <w:noWrap/>
            <w:vAlign w:val="bottom"/>
            <w:hideMark/>
          </w:tcPr>
          <w:p w14:paraId="71EEF40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3B3B6F8" w14:textId="77777777" w:rsidTr="379BCBA1">
        <w:trPr>
          <w:trHeight w:val="2320"/>
        </w:trPr>
        <w:tc>
          <w:tcPr>
            <w:tcW w:w="5404" w:type="dxa"/>
            <w:tcBorders>
              <w:top w:val="nil"/>
              <w:left w:val="single" w:sz="4" w:space="0" w:color="auto"/>
              <w:bottom w:val="single" w:sz="4" w:space="0" w:color="auto"/>
              <w:right w:val="single" w:sz="4" w:space="0" w:color="auto"/>
            </w:tcBorders>
            <w:vAlign w:val="bottom"/>
            <w:hideMark/>
          </w:tcPr>
          <w:p w14:paraId="1500949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If New Connection Site </w:t>
            </w:r>
            <w:proofErr w:type="gramStart"/>
            <w:r w:rsidRPr="004E4368">
              <w:rPr>
                <w:rFonts w:ascii="Calibri" w:hAnsi="Calibri" w:cs="Calibri"/>
                <w:color w:val="000000"/>
                <w:sz w:val="22"/>
                <w:szCs w:val="22"/>
                <w:lang w:eastAsia="en-GB"/>
              </w:rPr>
              <w:t>is located in</w:t>
            </w:r>
            <w:proofErr w:type="gramEnd"/>
            <w:r w:rsidRPr="004E4368">
              <w:rPr>
                <w:rFonts w:ascii="Calibri" w:hAnsi="Calibri" w:cs="Calibri"/>
                <w:color w:val="000000"/>
                <w:sz w:val="22"/>
                <w:szCs w:val="22"/>
                <w:lang w:eastAsia="en-GB"/>
              </w:rPr>
              <w:t xml:space="preserve"> Offshore waters, please indicate if any of the following items are included alongside the application:</w:t>
            </w:r>
            <w:r w:rsidRPr="004E4368">
              <w:rPr>
                <w:rFonts w:ascii="Calibri" w:hAnsi="Calibri" w:cs="Calibri"/>
                <w:color w:val="000000"/>
                <w:sz w:val="22"/>
                <w:szCs w:val="22"/>
                <w:lang w:eastAsia="en-GB"/>
              </w:rPr>
              <w:br/>
              <w:t>* Feasibility Studies</w:t>
            </w:r>
            <w:r w:rsidRPr="004E4368">
              <w:rPr>
                <w:rFonts w:ascii="Calibri" w:hAnsi="Calibri" w:cs="Calibri"/>
                <w:color w:val="000000"/>
                <w:sz w:val="22"/>
                <w:szCs w:val="22"/>
                <w:lang w:eastAsia="en-GB"/>
              </w:rPr>
              <w:br/>
              <w:t>* Crown Estate Lease</w:t>
            </w:r>
            <w:r w:rsidRPr="004E4368">
              <w:rPr>
                <w:rFonts w:ascii="Calibri" w:hAnsi="Calibri" w:cs="Calibri"/>
                <w:color w:val="000000"/>
                <w:sz w:val="22"/>
                <w:szCs w:val="22"/>
                <w:lang w:eastAsia="en-GB"/>
              </w:rPr>
              <w:br/>
              <w:t>* Identified sub-sea cable routes</w:t>
            </w:r>
            <w:r w:rsidRPr="004E4368">
              <w:rPr>
                <w:rFonts w:ascii="Calibri" w:hAnsi="Calibri" w:cs="Calibri"/>
                <w:color w:val="000000"/>
                <w:sz w:val="22"/>
                <w:szCs w:val="22"/>
                <w:lang w:eastAsia="en-GB"/>
              </w:rPr>
              <w:br/>
              <w:t>* Identified cable landing points</w:t>
            </w:r>
            <w:r w:rsidRPr="004E4368">
              <w:rPr>
                <w:rFonts w:ascii="Calibri" w:hAnsi="Calibri" w:cs="Calibri"/>
                <w:color w:val="000000"/>
                <w:sz w:val="22"/>
                <w:szCs w:val="22"/>
                <w:lang w:eastAsia="en-GB"/>
              </w:rPr>
              <w:br/>
              <w:t>* Other (please specify)</w:t>
            </w:r>
          </w:p>
        </w:tc>
        <w:tc>
          <w:tcPr>
            <w:tcW w:w="4832" w:type="dxa"/>
            <w:tcBorders>
              <w:top w:val="nil"/>
              <w:left w:val="nil"/>
              <w:bottom w:val="single" w:sz="4" w:space="0" w:color="auto"/>
              <w:right w:val="single" w:sz="4" w:space="0" w:color="auto"/>
            </w:tcBorders>
            <w:noWrap/>
            <w:vAlign w:val="bottom"/>
            <w:hideMark/>
          </w:tcPr>
          <w:p w14:paraId="5251B5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1DA11FD"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407F0B0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Connection Entry Capacity</w:t>
            </w:r>
          </w:p>
        </w:tc>
        <w:tc>
          <w:tcPr>
            <w:tcW w:w="4832" w:type="dxa"/>
            <w:tcBorders>
              <w:top w:val="nil"/>
              <w:left w:val="nil"/>
              <w:bottom w:val="single" w:sz="4" w:space="0" w:color="auto"/>
              <w:right w:val="single" w:sz="4" w:space="0" w:color="auto"/>
            </w:tcBorders>
            <w:noWrap/>
            <w:vAlign w:val="bottom"/>
            <w:hideMark/>
          </w:tcPr>
          <w:p w14:paraId="64D6071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53000E7"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25F0BF3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Transmission Entry Capacity</w:t>
            </w:r>
          </w:p>
        </w:tc>
        <w:tc>
          <w:tcPr>
            <w:tcW w:w="4832" w:type="dxa"/>
            <w:tcBorders>
              <w:top w:val="nil"/>
              <w:left w:val="nil"/>
              <w:bottom w:val="single" w:sz="4" w:space="0" w:color="auto"/>
              <w:right w:val="single" w:sz="4" w:space="0" w:color="auto"/>
            </w:tcBorders>
            <w:noWrap/>
            <w:vAlign w:val="bottom"/>
            <w:hideMark/>
          </w:tcPr>
          <w:p w14:paraId="1FE4BCE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53143D8"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3D9F519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Demand (If applicable)</w:t>
            </w:r>
          </w:p>
        </w:tc>
        <w:tc>
          <w:tcPr>
            <w:tcW w:w="4832" w:type="dxa"/>
            <w:tcBorders>
              <w:top w:val="nil"/>
              <w:left w:val="nil"/>
              <w:bottom w:val="single" w:sz="4" w:space="0" w:color="auto"/>
              <w:right w:val="single" w:sz="4" w:space="0" w:color="auto"/>
            </w:tcBorders>
            <w:shd w:val="clear" w:color="auto" w:fill="FFFFFF" w:themeFill="background1"/>
            <w:noWrap/>
            <w:vAlign w:val="bottom"/>
            <w:hideMark/>
          </w:tcPr>
          <w:p w14:paraId="240B00F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A79443B"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5E04AB2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Connection Security Requested </w:t>
            </w:r>
          </w:p>
        </w:tc>
        <w:tc>
          <w:tcPr>
            <w:tcW w:w="4832" w:type="dxa"/>
            <w:tcBorders>
              <w:top w:val="nil"/>
              <w:left w:val="nil"/>
              <w:bottom w:val="single" w:sz="4" w:space="0" w:color="auto"/>
              <w:right w:val="single" w:sz="4" w:space="0" w:color="auto"/>
            </w:tcBorders>
            <w:noWrap/>
            <w:vAlign w:val="bottom"/>
            <w:hideMark/>
          </w:tcPr>
          <w:p w14:paraId="7427EB4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A64483A" w14:textId="77777777" w:rsidTr="379BCBA1">
        <w:trPr>
          <w:trHeight w:val="290"/>
        </w:trPr>
        <w:tc>
          <w:tcPr>
            <w:tcW w:w="5404" w:type="dxa"/>
            <w:tcBorders>
              <w:top w:val="nil"/>
              <w:left w:val="single" w:sz="4" w:space="0" w:color="auto"/>
              <w:bottom w:val="single" w:sz="4" w:space="0" w:color="auto"/>
              <w:right w:val="single" w:sz="4" w:space="0" w:color="auto"/>
            </w:tcBorders>
            <w:vAlign w:val="bottom"/>
            <w:hideMark/>
          </w:tcPr>
          <w:p w14:paraId="593B4BA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Planning Application Submitted</w:t>
            </w:r>
          </w:p>
        </w:tc>
        <w:tc>
          <w:tcPr>
            <w:tcW w:w="4832" w:type="dxa"/>
            <w:tcBorders>
              <w:top w:val="nil"/>
              <w:left w:val="nil"/>
              <w:bottom w:val="single" w:sz="4" w:space="0" w:color="auto"/>
              <w:right w:val="single" w:sz="4" w:space="0" w:color="auto"/>
            </w:tcBorders>
            <w:shd w:val="clear" w:color="auto" w:fill="FFFFFF" w:themeFill="background1"/>
            <w:noWrap/>
            <w:vAlign w:val="bottom"/>
            <w:hideMark/>
          </w:tcPr>
          <w:p w14:paraId="52D1EC5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AAEBCCE" w14:textId="77777777" w:rsidTr="379BCBA1">
        <w:trPr>
          <w:trHeight w:val="290"/>
        </w:trPr>
        <w:tc>
          <w:tcPr>
            <w:tcW w:w="5404" w:type="dxa"/>
            <w:tcBorders>
              <w:top w:val="nil"/>
              <w:left w:val="single" w:sz="4" w:space="0" w:color="auto"/>
              <w:bottom w:val="single" w:sz="4" w:space="0" w:color="auto"/>
              <w:right w:val="single" w:sz="4" w:space="0" w:color="auto"/>
            </w:tcBorders>
            <w:vAlign w:val="bottom"/>
            <w:hideMark/>
          </w:tcPr>
          <w:p w14:paraId="5433C09F"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Planning Consent Awarded </w:t>
            </w:r>
          </w:p>
        </w:tc>
        <w:tc>
          <w:tcPr>
            <w:tcW w:w="4832" w:type="dxa"/>
            <w:tcBorders>
              <w:top w:val="nil"/>
              <w:left w:val="nil"/>
              <w:bottom w:val="single" w:sz="4" w:space="0" w:color="auto"/>
              <w:right w:val="single" w:sz="4" w:space="0" w:color="auto"/>
            </w:tcBorders>
            <w:shd w:val="clear" w:color="auto" w:fill="FFFFFF" w:themeFill="background1"/>
            <w:noWrap/>
            <w:vAlign w:val="bottom"/>
            <w:hideMark/>
          </w:tcPr>
          <w:p w14:paraId="60716EA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D166676" w14:textId="77777777" w:rsidTr="379BCBA1">
        <w:trPr>
          <w:trHeight w:val="290"/>
        </w:trPr>
        <w:tc>
          <w:tcPr>
            <w:tcW w:w="5404" w:type="dxa"/>
            <w:tcBorders>
              <w:top w:val="nil"/>
              <w:left w:val="single" w:sz="4" w:space="0" w:color="auto"/>
              <w:bottom w:val="single" w:sz="4" w:space="0" w:color="auto"/>
              <w:right w:val="single" w:sz="4" w:space="0" w:color="auto"/>
            </w:tcBorders>
            <w:vAlign w:val="bottom"/>
            <w:hideMark/>
          </w:tcPr>
          <w:p w14:paraId="1C8E174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Plant Ordered (i.e. Power Station or substation)</w:t>
            </w:r>
          </w:p>
        </w:tc>
        <w:tc>
          <w:tcPr>
            <w:tcW w:w="4832" w:type="dxa"/>
            <w:tcBorders>
              <w:top w:val="nil"/>
              <w:left w:val="nil"/>
              <w:bottom w:val="single" w:sz="4" w:space="0" w:color="auto"/>
              <w:right w:val="single" w:sz="4" w:space="0" w:color="auto"/>
            </w:tcBorders>
            <w:shd w:val="clear" w:color="auto" w:fill="FFFFFF" w:themeFill="background1"/>
            <w:noWrap/>
            <w:vAlign w:val="bottom"/>
            <w:hideMark/>
          </w:tcPr>
          <w:p w14:paraId="121F128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C8CFD54" w14:textId="77777777" w:rsidTr="379BCBA1">
        <w:trPr>
          <w:trHeight w:val="290"/>
        </w:trPr>
        <w:tc>
          <w:tcPr>
            <w:tcW w:w="5404" w:type="dxa"/>
            <w:tcBorders>
              <w:top w:val="nil"/>
              <w:left w:val="single" w:sz="4" w:space="0" w:color="auto"/>
              <w:bottom w:val="single" w:sz="4" w:space="0" w:color="auto"/>
              <w:right w:val="single" w:sz="4" w:space="0" w:color="auto"/>
            </w:tcBorders>
            <w:vAlign w:val="bottom"/>
            <w:hideMark/>
          </w:tcPr>
          <w:p w14:paraId="6F65972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Construction Started (site mobilisation)</w:t>
            </w:r>
          </w:p>
        </w:tc>
        <w:tc>
          <w:tcPr>
            <w:tcW w:w="4832" w:type="dxa"/>
            <w:tcBorders>
              <w:top w:val="nil"/>
              <w:left w:val="nil"/>
              <w:bottom w:val="single" w:sz="4" w:space="0" w:color="auto"/>
              <w:right w:val="single" w:sz="4" w:space="0" w:color="auto"/>
            </w:tcBorders>
            <w:shd w:val="clear" w:color="auto" w:fill="FFFFFF" w:themeFill="background1"/>
            <w:noWrap/>
            <w:vAlign w:val="bottom"/>
            <w:hideMark/>
          </w:tcPr>
          <w:p w14:paraId="2764AEA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80F803" w14:textId="77777777" w:rsidTr="379BCBA1">
        <w:trPr>
          <w:trHeight w:val="290"/>
        </w:trPr>
        <w:tc>
          <w:tcPr>
            <w:tcW w:w="5404" w:type="dxa"/>
            <w:tcBorders>
              <w:top w:val="nil"/>
              <w:left w:val="single" w:sz="4" w:space="0" w:color="auto"/>
              <w:bottom w:val="single" w:sz="4" w:space="0" w:color="auto"/>
              <w:right w:val="single" w:sz="4" w:space="0" w:color="auto"/>
            </w:tcBorders>
            <w:vAlign w:val="bottom"/>
            <w:hideMark/>
          </w:tcPr>
          <w:p w14:paraId="27DF765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Construction Completed</w:t>
            </w:r>
          </w:p>
        </w:tc>
        <w:tc>
          <w:tcPr>
            <w:tcW w:w="4832" w:type="dxa"/>
            <w:tcBorders>
              <w:top w:val="nil"/>
              <w:left w:val="nil"/>
              <w:bottom w:val="single" w:sz="4" w:space="0" w:color="auto"/>
              <w:right w:val="single" w:sz="4" w:space="0" w:color="auto"/>
            </w:tcBorders>
            <w:shd w:val="clear" w:color="auto" w:fill="FFFFFF" w:themeFill="background1"/>
            <w:noWrap/>
            <w:vAlign w:val="bottom"/>
            <w:hideMark/>
          </w:tcPr>
          <w:p w14:paraId="42CC37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631A70C"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01B750D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Requested Completion Date</w:t>
            </w:r>
          </w:p>
        </w:tc>
        <w:tc>
          <w:tcPr>
            <w:tcW w:w="4832" w:type="dxa"/>
            <w:tcBorders>
              <w:top w:val="nil"/>
              <w:left w:val="nil"/>
              <w:bottom w:val="single" w:sz="4" w:space="0" w:color="auto"/>
              <w:right w:val="single" w:sz="4" w:space="0" w:color="auto"/>
            </w:tcBorders>
            <w:noWrap/>
            <w:vAlign w:val="bottom"/>
            <w:hideMark/>
          </w:tcPr>
          <w:p w14:paraId="70A572C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D6A1EDA"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09E244E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Connection Charging Payment Options </w:t>
            </w:r>
          </w:p>
        </w:tc>
        <w:tc>
          <w:tcPr>
            <w:tcW w:w="4832" w:type="dxa"/>
            <w:tcBorders>
              <w:top w:val="nil"/>
              <w:left w:val="nil"/>
              <w:bottom w:val="single" w:sz="4" w:space="0" w:color="auto"/>
              <w:right w:val="single" w:sz="4" w:space="0" w:color="auto"/>
            </w:tcBorders>
            <w:noWrap/>
            <w:vAlign w:val="bottom"/>
            <w:hideMark/>
          </w:tcPr>
          <w:p w14:paraId="487A786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9A9B88F"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0B2E4859" w14:textId="3A006888"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Standard Planning Data </w:t>
            </w:r>
          </w:p>
        </w:tc>
        <w:tc>
          <w:tcPr>
            <w:tcW w:w="4832" w:type="dxa"/>
            <w:tcBorders>
              <w:top w:val="nil"/>
              <w:left w:val="nil"/>
              <w:bottom w:val="single" w:sz="4" w:space="0" w:color="auto"/>
              <w:right w:val="single" w:sz="4" w:space="0" w:color="auto"/>
            </w:tcBorders>
            <w:noWrap/>
            <w:vAlign w:val="bottom"/>
            <w:hideMark/>
          </w:tcPr>
          <w:p w14:paraId="099A25D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61D8699" w14:textId="77777777" w:rsidTr="379BCBA1">
        <w:trPr>
          <w:trHeight w:val="290"/>
        </w:trPr>
        <w:tc>
          <w:tcPr>
            <w:tcW w:w="5404" w:type="dxa"/>
            <w:tcBorders>
              <w:top w:val="nil"/>
              <w:left w:val="single" w:sz="4" w:space="0" w:color="auto"/>
              <w:bottom w:val="single" w:sz="4" w:space="0" w:color="auto"/>
              <w:right w:val="single" w:sz="4" w:space="0" w:color="auto"/>
            </w:tcBorders>
            <w:noWrap/>
            <w:vAlign w:val="bottom"/>
            <w:hideMark/>
          </w:tcPr>
          <w:p w14:paraId="7F1A4CE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Copy of User's Safety Rules</w:t>
            </w:r>
          </w:p>
        </w:tc>
        <w:tc>
          <w:tcPr>
            <w:tcW w:w="4832" w:type="dxa"/>
            <w:tcBorders>
              <w:top w:val="nil"/>
              <w:left w:val="nil"/>
              <w:bottom w:val="single" w:sz="4" w:space="0" w:color="auto"/>
              <w:right w:val="single" w:sz="4" w:space="0" w:color="auto"/>
            </w:tcBorders>
            <w:noWrap/>
            <w:vAlign w:val="bottom"/>
            <w:hideMark/>
          </w:tcPr>
          <w:p w14:paraId="2F04CC4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bl>
    <w:p w14:paraId="15C18E60" w14:textId="77777777" w:rsidR="0015078A" w:rsidRPr="00966D61" w:rsidRDefault="0015078A" w:rsidP="0015078A">
      <w:pPr>
        <w:pStyle w:val="EYTabletext"/>
        <w:spacing w:after="120"/>
        <w:rPr>
          <w:color w:val="FF0000"/>
          <w:sz w:val="22"/>
          <w:szCs w:val="22"/>
        </w:rPr>
      </w:pPr>
      <w:r w:rsidRPr="004E4368">
        <w:br w:type="page"/>
      </w:r>
      <w:r w:rsidRPr="00966D61">
        <w:rPr>
          <w:color w:val="FF0000"/>
          <w:sz w:val="22"/>
          <w:szCs w:val="22"/>
        </w:rPr>
        <w:lastRenderedPageBreak/>
        <w:t>Please delete or type over any red text, which is guidance on how to fill in this document.</w:t>
      </w:r>
    </w:p>
    <w:p w14:paraId="3D7FB6D7" w14:textId="77777777" w:rsidR="0015078A" w:rsidRDefault="0015078A" w:rsidP="0015078A">
      <w:pPr>
        <w:pStyle w:val="Heading3"/>
        <w:numPr>
          <w:ilvl w:val="0"/>
          <w:numId w:val="0"/>
        </w:numPr>
        <w:rPr>
          <w:b/>
          <w:sz w:val="24"/>
        </w:rPr>
      </w:pPr>
      <w:r>
        <w:rPr>
          <w:b/>
          <w:sz w:val="24"/>
        </w:rPr>
        <w:t>Appendix B2 –</w:t>
      </w:r>
      <w:bookmarkStart w:id="42" w:name="OLE_LINK3"/>
      <w:bookmarkStart w:id="43" w:name="OLE_LINK4"/>
      <w:r>
        <w:rPr>
          <w:b/>
          <w:sz w:val="24"/>
        </w:rPr>
        <w:t xml:space="preserve"> Offshore Connections and Infrastructure Options Note</w:t>
      </w:r>
      <w:bookmarkEnd w:id="42"/>
      <w:bookmarkEnd w:id="43"/>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1259"/>
        <w:gridCol w:w="726"/>
        <w:gridCol w:w="1115"/>
        <w:gridCol w:w="302"/>
        <w:gridCol w:w="993"/>
        <w:gridCol w:w="1559"/>
        <w:gridCol w:w="254"/>
        <w:gridCol w:w="3715"/>
      </w:tblGrid>
      <w:tr w:rsidR="0015078A" w14:paraId="08F93A3C" w14:textId="77777777" w:rsidTr="008E583B">
        <w:trPr>
          <w:cantSplit/>
        </w:trPr>
        <w:tc>
          <w:tcPr>
            <w:tcW w:w="9923" w:type="dxa"/>
            <w:gridSpan w:val="8"/>
            <w:tcBorders>
              <w:bottom w:val="single" w:sz="4" w:space="0" w:color="auto"/>
            </w:tcBorders>
            <w:shd w:val="clear" w:color="auto" w:fill="E0E0E0"/>
          </w:tcPr>
          <w:p w14:paraId="67963842" w14:textId="77777777" w:rsidR="0015078A" w:rsidRDefault="0015078A" w:rsidP="008E583B">
            <w:pPr>
              <w:keepNext/>
              <w:jc w:val="center"/>
              <w:rPr>
                <w:b/>
                <w:sz w:val="32"/>
              </w:rPr>
            </w:pPr>
            <w:r>
              <w:rPr>
                <w:b/>
                <w:sz w:val="24"/>
              </w:rPr>
              <w:tab/>
            </w:r>
            <w:r>
              <w:rPr>
                <w:b/>
                <w:sz w:val="32"/>
              </w:rPr>
              <w:t>Connection and Infrastructure Options Note</w:t>
            </w:r>
          </w:p>
        </w:tc>
      </w:tr>
      <w:tr w:rsidR="0015078A" w14:paraId="2639333B" w14:textId="77777777" w:rsidTr="008E583B">
        <w:trPr>
          <w:cantSplit/>
          <w:trHeight w:val="115"/>
        </w:trPr>
        <w:tc>
          <w:tcPr>
            <w:tcW w:w="1985" w:type="dxa"/>
            <w:gridSpan w:val="2"/>
            <w:tcBorders>
              <w:left w:val="nil"/>
              <w:right w:val="nil"/>
            </w:tcBorders>
            <w:vAlign w:val="bottom"/>
          </w:tcPr>
          <w:p w14:paraId="5C3BC5BE" w14:textId="77777777" w:rsidR="0015078A" w:rsidRDefault="0015078A" w:rsidP="008E583B">
            <w:pPr>
              <w:spacing w:after="0"/>
              <w:rPr>
                <w:rFonts w:cs="Arial"/>
                <w:b/>
                <w:bCs/>
                <w:sz w:val="22"/>
                <w:szCs w:val="22"/>
                <w:lang w:eastAsia="en-GB"/>
              </w:rPr>
            </w:pPr>
          </w:p>
        </w:tc>
        <w:tc>
          <w:tcPr>
            <w:tcW w:w="7938" w:type="dxa"/>
            <w:gridSpan w:val="6"/>
            <w:tcBorders>
              <w:left w:val="nil"/>
              <w:bottom w:val="single" w:sz="4" w:space="0" w:color="auto"/>
              <w:right w:val="nil"/>
            </w:tcBorders>
          </w:tcPr>
          <w:p w14:paraId="7C1E01D5" w14:textId="77777777" w:rsidR="0015078A" w:rsidRDefault="0015078A" w:rsidP="008E583B">
            <w:pPr>
              <w:keepNext/>
            </w:pPr>
          </w:p>
        </w:tc>
      </w:tr>
      <w:tr w:rsidR="0015078A" w14:paraId="556698A7" w14:textId="77777777" w:rsidTr="008E583B">
        <w:trPr>
          <w:cantSplit/>
          <w:trHeight w:val="115"/>
        </w:trPr>
        <w:tc>
          <w:tcPr>
            <w:tcW w:w="1985" w:type="dxa"/>
            <w:gridSpan w:val="2"/>
            <w:shd w:val="clear" w:color="auto" w:fill="E0E0E0"/>
            <w:vAlign w:val="center"/>
          </w:tcPr>
          <w:p w14:paraId="7B6F12CE" w14:textId="77777777" w:rsidR="0015078A" w:rsidRDefault="0015078A" w:rsidP="008E583B">
            <w:pPr>
              <w:spacing w:after="0"/>
              <w:rPr>
                <w:rFonts w:cs="Arial"/>
                <w:b/>
                <w:bCs/>
                <w:sz w:val="22"/>
                <w:szCs w:val="22"/>
                <w:lang w:eastAsia="en-GB"/>
              </w:rPr>
            </w:pPr>
            <w:r>
              <w:rPr>
                <w:rFonts w:cs="Arial"/>
                <w:b/>
                <w:bCs/>
                <w:sz w:val="22"/>
                <w:szCs w:val="22"/>
                <w:lang w:eastAsia="en-GB"/>
              </w:rPr>
              <w:t xml:space="preserve">User </w:t>
            </w:r>
          </w:p>
        </w:tc>
        <w:tc>
          <w:tcPr>
            <w:tcW w:w="7938" w:type="dxa"/>
            <w:gridSpan w:val="6"/>
            <w:vAlign w:val="center"/>
          </w:tcPr>
          <w:p w14:paraId="6F3167C3" w14:textId="77777777" w:rsidR="0015078A" w:rsidRPr="00966D61" w:rsidRDefault="0015078A" w:rsidP="008E583B">
            <w:pPr>
              <w:keepNext/>
              <w:rPr>
                <w:rFonts w:cs="Arial"/>
                <w:color w:val="FF0000"/>
                <w:sz w:val="22"/>
                <w:szCs w:val="22"/>
              </w:rPr>
            </w:pPr>
            <w:r w:rsidRPr="00966D61">
              <w:rPr>
                <w:color w:val="FF0000"/>
                <w:sz w:val="22"/>
                <w:szCs w:val="22"/>
              </w:rPr>
              <w:t>Insert Developer’s name</w:t>
            </w:r>
          </w:p>
        </w:tc>
      </w:tr>
      <w:tr w:rsidR="0015078A" w14:paraId="635ED2E2" w14:textId="77777777" w:rsidTr="008E583B">
        <w:trPr>
          <w:cantSplit/>
          <w:trHeight w:val="115"/>
        </w:trPr>
        <w:tc>
          <w:tcPr>
            <w:tcW w:w="1985" w:type="dxa"/>
            <w:gridSpan w:val="2"/>
            <w:shd w:val="clear" w:color="auto" w:fill="E0E0E0"/>
            <w:vAlign w:val="center"/>
          </w:tcPr>
          <w:p w14:paraId="5BFB1F66" w14:textId="77777777" w:rsidR="0015078A" w:rsidRDefault="0015078A" w:rsidP="008E583B">
            <w:pPr>
              <w:spacing w:after="0"/>
              <w:rPr>
                <w:rFonts w:cs="Arial"/>
                <w:b/>
                <w:bCs/>
                <w:sz w:val="22"/>
                <w:szCs w:val="22"/>
                <w:lang w:eastAsia="en-GB"/>
              </w:rPr>
            </w:pPr>
            <w:r>
              <w:rPr>
                <w:rFonts w:cs="Arial"/>
                <w:b/>
                <w:bCs/>
                <w:sz w:val="22"/>
                <w:szCs w:val="22"/>
                <w:lang w:eastAsia="en-GB"/>
              </w:rPr>
              <w:t>Site Name</w:t>
            </w:r>
          </w:p>
        </w:tc>
        <w:tc>
          <w:tcPr>
            <w:tcW w:w="7938" w:type="dxa"/>
            <w:gridSpan w:val="6"/>
            <w:vAlign w:val="center"/>
          </w:tcPr>
          <w:p w14:paraId="4BF07900" w14:textId="77777777" w:rsidR="0015078A" w:rsidRDefault="0015078A" w:rsidP="008E583B">
            <w:pPr>
              <w:keepNext/>
              <w:rPr>
                <w:rFonts w:cs="Arial"/>
                <w:sz w:val="22"/>
                <w:szCs w:val="22"/>
              </w:rPr>
            </w:pPr>
            <w:r w:rsidRPr="00966D61">
              <w:rPr>
                <w:color w:val="FF0000"/>
                <w:sz w:val="22"/>
                <w:szCs w:val="22"/>
              </w:rPr>
              <w:t xml:space="preserve">Insert </w:t>
            </w:r>
            <w:r>
              <w:rPr>
                <w:color w:val="FF0000"/>
                <w:sz w:val="22"/>
                <w:szCs w:val="22"/>
              </w:rPr>
              <w:t>site</w:t>
            </w:r>
            <w:r w:rsidRPr="00966D61">
              <w:rPr>
                <w:color w:val="FF0000"/>
                <w:sz w:val="22"/>
                <w:szCs w:val="22"/>
              </w:rPr>
              <w:t xml:space="preserve"> name</w:t>
            </w:r>
          </w:p>
        </w:tc>
      </w:tr>
      <w:tr w:rsidR="0015078A" w:rsidRPr="003D0559" w14:paraId="65AB0C4C" w14:textId="77777777" w:rsidTr="008E583B">
        <w:trPr>
          <w:cantSplit/>
          <w:trHeight w:val="115"/>
        </w:trPr>
        <w:tc>
          <w:tcPr>
            <w:tcW w:w="1985" w:type="dxa"/>
            <w:gridSpan w:val="2"/>
            <w:vMerge w:val="restart"/>
            <w:shd w:val="clear" w:color="auto" w:fill="E0E0E0"/>
          </w:tcPr>
          <w:p w14:paraId="47CD18CB" w14:textId="77777777" w:rsidR="0015078A" w:rsidRDefault="0015078A" w:rsidP="008E583B">
            <w:pPr>
              <w:pStyle w:val="Header"/>
              <w:keepNext/>
              <w:tabs>
                <w:tab w:val="clear" w:pos="4153"/>
                <w:tab w:val="clear" w:pos="8306"/>
              </w:tabs>
              <w:spacing w:before="60"/>
              <w:rPr>
                <w:rFonts w:cs="Arial"/>
                <w:b/>
                <w:sz w:val="22"/>
                <w:szCs w:val="22"/>
              </w:rPr>
            </w:pPr>
            <w:r>
              <w:rPr>
                <w:rFonts w:cs="Arial"/>
                <w:b/>
                <w:sz w:val="22"/>
                <w:szCs w:val="22"/>
              </w:rPr>
              <w:t>Application Steering Group Members</w:t>
            </w:r>
          </w:p>
          <w:p w14:paraId="223D04C8" w14:textId="77777777" w:rsidR="0015078A" w:rsidRDefault="0015078A" w:rsidP="008E583B">
            <w:pPr>
              <w:spacing w:before="60" w:after="0"/>
              <w:rPr>
                <w:rFonts w:cs="Arial"/>
                <w:b/>
                <w:bCs/>
                <w:sz w:val="22"/>
                <w:szCs w:val="22"/>
                <w:lang w:eastAsia="en-GB"/>
              </w:rPr>
            </w:pPr>
            <w:r>
              <w:rPr>
                <w:rFonts w:cs="Arial"/>
                <w:sz w:val="22"/>
                <w:szCs w:val="22"/>
              </w:rPr>
              <w:t xml:space="preserve">(Add / Delete </w:t>
            </w:r>
            <w:proofErr w:type="gramStart"/>
            <w:r>
              <w:rPr>
                <w:rFonts w:cs="Arial"/>
                <w:sz w:val="22"/>
                <w:szCs w:val="22"/>
              </w:rPr>
              <w:t>As</w:t>
            </w:r>
            <w:proofErr w:type="gramEnd"/>
            <w:r>
              <w:rPr>
                <w:rFonts w:cs="Arial"/>
                <w:sz w:val="22"/>
                <w:szCs w:val="22"/>
              </w:rPr>
              <w:t xml:space="preserve"> Applicable)</w:t>
            </w:r>
          </w:p>
        </w:tc>
        <w:tc>
          <w:tcPr>
            <w:tcW w:w="1417" w:type="dxa"/>
            <w:gridSpan w:val="2"/>
            <w:shd w:val="clear" w:color="auto" w:fill="E0E0E0"/>
          </w:tcPr>
          <w:p w14:paraId="19ED28C0" w14:textId="41C65CFB" w:rsidR="0015078A" w:rsidRDefault="00991634" w:rsidP="008E583B">
            <w:pPr>
              <w:keepNext/>
              <w:spacing w:before="120"/>
              <w:rPr>
                <w:rFonts w:cs="Arial"/>
                <w:b/>
                <w:bCs/>
                <w:sz w:val="22"/>
                <w:szCs w:val="22"/>
              </w:rPr>
            </w:pPr>
            <w:r>
              <w:rPr>
                <w:rFonts w:cs="Arial"/>
                <w:b/>
                <w:bCs/>
                <w:sz w:val="22"/>
                <w:szCs w:val="22"/>
              </w:rPr>
              <w:t xml:space="preserve">The Company </w:t>
            </w:r>
            <w:r w:rsidR="005F36D3">
              <w:rPr>
                <w:rFonts w:cs="Arial"/>
                <w:b/>
                <w:bCs/>
                <w:sz w:val="22"/>
                <w:szCs w:val="22"/>
              </w:rPr>
              <w:t xml:space="preserve">as </w:t>
            </w:r>
            <w:r w:rsidR="0015078A">
              <w:rPr>
                <w:rFonts w:cs="Arial"/>
                <w:b/>
                <w:bCs/>
                <w:sz w:val="22"/>
                <w:szCs w:val="22"/>
              </w:rPr>
              <w:t>SO</w:t>
            </w:r>
          </w:p>
        </w:tc>
        <w:tc>
          <w:tcPr>
            <w:tcW w:w="993" w:type="dxa"/>
          </w:tcPr>
          <w:p w14:paraId="3A411B27" w14:textId="71E9E604" w:rsidR="0015078A" w:rsidRDefault="00991634" w:rsidP="008E583B">
            <w:pPr>
              <w:keepNext/>
              <w:spacing w:before="120"/>
              <w:rPr>
                <w:rFonts w:cs="Arial"/>
                <w:sz w:val="22"/>
                <w:szCs w:val="22"/>
              </w:rPr>
            </w:pPr>
            <w:r>
              <w:rPr>
                <w:rFonts w:cs="Arial"/>
                <w:sz w:val="22"/>
                <w:szCs w:val="22"/>
              </w:rPr>
              <w:t>The Company</w:t>
            </w:r>
          </w:p>
        </w:tc>
        <w:tc>
          <w:tcPr>
            <w:tcW w:w="1559" w:type="dxa"/>
            <w:shd w:val="clear" w:color="auto" w:fill="E0E0E0"/>
          </w:tcPr>
          <w:p w14:paraId="6EBB72FE"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28377396" w14:textId="77777777" w:rsidR="0015078A" w:rsidRDefault="0015078A" w:rsidP="008E583B">
            <w:pPr>
              <w:keepNext/>
              <w:spacing w:after="0"/>
              <w:rPr>
                <w:rFonts w:cs="Arial"/>
                <w:sz w:val="22"/>
                <w:szCs w:val="22"/>
              </w:rPr>
            </w:pPr>
            <w:r>
              <w:rPr>
                <w:rFonts w:cs="Arial"/>
                <w:sz w:val="22"/>
                <w:szCs w:val="22"/>
              </w:rPr>
              <w:t>Contact No:</w:t>
            </w:r>
          </w:p>
          <w:p w14:paraId="7259F7F6"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008A9A99" w14:textId="77777777" w:rsidR="0015078A" w:rsidRPr="00B21B92" w:rsidRDefault="0015078A" w:rsidP="008E583B">
            <w:pPr>
              <w:keepNext/>
              <w:spacing w:after="0"/>
              <w:rPr>
                <w:rFonts w:cs="Arial"/>
                <w:sz w:val="22"/>
                <w:szCs w:val="22"/>
                <w:lang w:val="de-DE"/>
              </w:rPr>
            </w:pPr>
          </w:p>
          <w:p w14:paraId="6059875E" w14:textId="77777777" w:rsidR="0015078A" w:rsidRPr="00B21B92" w:rsidRDefault="0015078A" w:rsidP="008E583B">
            <w:pPr>
              <w:keepNext/>
              <w:spacing w:after="0"/>
              <w:rPr>
                <w:rFonts w:cs="Arial"/>
                <w:sz w:val="22"/>
                <w:szCs w:val="22"/>
                <w:lang w:val="de-DE"/>
              </w:rPr>
            </w:pPr>
          </w:p>
        </w:tc>
      </w:tr>
      <w:tr w:rsidR="0015078A" w:rsidRPr="004F5064" w14:paraId="0DB3E181" w14:textId="77777777" w:rsidTr="008E583B">
        <w:trPr>
          <w:cantSplit/>
          <w:trHeight w:val="115"/>
        </w:trPr>
        <w:tc>
          <w:tcPr>
            <w:tcW w:w="1985" w:type="dxa"/>
            <w:gridSpan w:val="2"/>
            <w:vMerge/>
            <w:shd w:val="clear" w:color="auto" w:fill="E0E0E0"/>
            <w:vAlign w:val="bottom"/>
          </w:tcPr>
          <w:p w14:paraId="6E039B2B" w14:textId="77777777" w:rsidR="0015078A" w:rsidRPr="003D0559" w:rsidRDefault="0015078A" w:rsidP="008E583B">
            <w:pPr>
              <w:spacing w:after="0"/>
              <w:rPr>
                <w:rFonts w:cs="Arial"/>
                <w:b/>
                <w:bCs/>
                <w:sz w:val="22"/>
                <w:szCs w:val="22"/>
                <w:lang w:val="de-DE" w:eastAsia="en-GB"/>
              </w:rPr>
            </w:pPr>
          </w:p>
        </w:tc>
        <w:tc>
          <w:tcPr>
            <w:tcW w:w="1417" w:type="dxa"/>
            <w:gridSpan w:val="2"/>
            <w:shd w:val="clear" w:color="auto" w:fill="E0E0E0"/>
          </w:tcPr>
          <w:p w14:paraId="1B64BF7A" w14:textId="77777777" w:rsidR="0015078A" w:rsidRDefault="005F36D3" w:rsidP="008E583B">
            <w:pPr>
              <w:keepNext/>
              <w:spacing w:before="120"/>
              <w:rPr>
                <w:rFonts w:cs="Arial"/>
                <w:b/>
                <w:bCs/>
                <w:sz w:val="22"/>
                <w:szCs w:val="22"/>
              </w:rPr>
            </w:pPr>
            <w:r>
              <w:rPr>
                <w:rFonts w:cs="Arial"/>
                <w:b/>
                <w:bCs/>
                <w:sz w:val="22"/>
                <w:szCs w:val="22"/>
              </w:rPr>
              <w:t xml:space="preserve">Host </w:t>
            </w:r>
            <w:r w:rsidR="0015078A">
              <w:rPr>
                <w:rFonts w:cs="Arial"/>
                <w:b/>
                <w:bCs/>
                <w:sz w:val="22"/>
                <w:szCs w:val="22"/>
              </w:rPr>
              <w:t xml:space="preserve">TO </w:t>
            </w:r>
          </w:p>
        </w:tc>
        <w:tc>
          <w:tcPr>
            <w:tcW w:w="993" w:type="dxa"/>
          </w:tcPr>
          <w:p w14:paraId="031272BB" w14:textId="77777777" w:rsidR="0015078A" w:rsidRDefault="005F36D3" w:rsidP="008E583B">
            <w:pPr>
              <w:keepNext/>
              <w:spacing w:before="120"/>
              <w:rPr>
                <w:rFonts w:cs="Arial"/>
                <w:sz w:val="22"/>
                <w:szCs w:val="22"/>
              </w:rPr>
            </w:pPr>
            <w:r>
              <w:rPr>
                <w:rFonts w:cs="Arial"/>
                <w:sz w:val="22"/>
                <w:szCs w:val="22"/>
              </w:rPr>
              <w:t>None</w:t>
            </w:r>
          </w:p>
        </w:tc>
        <w:tc>
          <w:tcPr>
            <w:tcW w:w="1559" w:type="dxa"/>
            <w:shd w:val="clear" w:color="auto" w:fill="E0E0E0"/>
          </w:tcPr>
          <w:p w14:paraId="75C82761"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1A9B9DF8" w14:textId="77777777" w:rsidR="0015078A" w:rsidRDefault="0015078A" w:rsidP="008E583B">
            <w:pPr>
              <w:keepNext/>
              <w:spacing w:after="0"/>
              <w:rPr>
                <w:rFonts w:cs="Arial"/>
                <w:sz w:val="22"/>
                <w:szCs w:val="22"/>
              </w:rPr>
            </w:pPr>
            <w:r>
              <w:rPr>
                <w:rFonts w:cs="Arial"/>
                <w:sz w:val="22"/>
                <w:szCs w:val="22"/>
              </w:rPr>
              <w:t>Contact No:</w:t>
            </w:r>
          </w:p>
          <w:p w14:paraId="5F07E286"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4C8A07B2" w14:textId="77777777" w:rsidR="0015078A" w:rsidRPr="004F5064" w:rsidRDefault="0015078A" w:rsidP="008E583B">
            <w:pPr>
              <w:keepNext/>
              <w:spacing w:after="0"/>
              <w:rPr>
                <w:rFonts w:cs="Arial"/>
                <w:sz w:val="22"/>
                <w:szCs w:val="22"/>
                <w:lang w:val="da-DK"/>
              </w:rPr>
            </w:pPr>
          </w:p>
          <w:p w14:paraId="66560969" w14:textId="77777777" w:rsidR="0015078A" w:rsidRPr="004F5064" w:rsidRDefault="0015078A" w:rsidP="008E583B">
            <w:pPr>
              <w:keepNext/>
              <w:spacing w:after="0"/>
              <w:rPr>
                <w:rFonts w:cs="Arial"/>
                <w:sz w:val="22"/>
                <w:szCs w:val="22"/>
                <w:lang w:val="da-DK"/>
              </w:rPr>
            </w:pPr>
          </w:p>
        </w:tc>
      </w:tr>
      <w:tr w:rsidR="0015078A" w14:paraId="28609F36" w14:textId="77777777" w:rsidTr="008E583B">
        <w:trPr>
          <w:cantSplit/>
          <w:trHeight w:val="115"/>
        </w:trPr>
        <w:tc>
          <w:tcPr>
            <w:tcW w:w="1985" w:type="dxa"/>
            <w:gridSpan w:val="2"/>
            <w:vMerge/>
            <w:shd w:val="clear" w:color="auto" w:fill="E0E0E0"/>
            <w:vAlign w:val="bottom"/>
          </w:tcPr>
          <w:p w14:paraId="48DEDBF8" w14:textId="77777777" w:rsidR="0015078A" w:rsidRPr="004F5064" w:rsidRDefault="0015078A" w:rsidP="008E583B">
            <w:pPr>
              <w:spacing w:after="0"/>
              <w:rPr>
                <w:rFonts w:cs="Arial"/>
                <w:b/>
                <w:bCs/>
                <w:sz w:val="22"/>
                <w:szCs w:val="22"/>
                <w:lang w:val="da-DK" w:eastAsia="en-GB"/>
              </w:rPr>
            </w:pPr>
          </w:p>
        </w:tc>
        <w:tc>
          <w:tcPr>
            <w:tcW w:w="1417" w:type="dxa"/>
            <w:gridSpan w:val="2"/>
            <w:shd w:val="clear" w:color="auto" w:fill="E0E0E0"/>
          </w:tcPr>
          <w:p w14:paraId="28A98539" w14:textId="77777777" w:rsidR="0015078A" w:rsidRDefault="0015078A" w:rsidP="008E583B">
            <w:pPr>
              <w:pStyle w:val="Header"/>
              <w:keepNext/>
              <w:tabs>
                <w:tab w:val="clear" w:pos="4153"/>
                <w:tab w:val="clear" w:pos="8306"/>
              </w:tabs>
              <w:spacing w:before="120"/>
              <w:rPr>
                <w:rFonts w:cs="Arial"/>
                <w:b/>
                <w:bCs/>
                <w:sz w:val="22"/>
                <w:szCs w:val="22"/>
              </w:rPr>
            </w:pPr>
            <w:r>
              <w:rPr>
                <w:rFonts w:cs="Arial"/>
                <w:b/>
                <w:bCs/>
                <w:sz w:val="22"/>
                <w:szCs w:val="22"/>
              </w:rPr>
              <w:t>Affected TO 1</w:t>
            </w:r>
          </w:p>
        </w:tc>
        <w:tc>
          <w:tcPr>
            <w:tcW w:w="993" w:type="dxa"/>
          </w:tcPr>
          <w:p w14:paraId="0A68A42B" w14:textId="77777777" w:rsidR="0015078A" w:rsidRDefault="0015078A" w:rsidP="008E583B">
            <w:pPr>
              <w:keepNext/>
              <w:spacing w:before="120"/>
              <w:rPr>
                <w:rFonts w:cs="Arial"/>
                <w:sz w:val="22"/>
                <w:szCs w:val="22"/>
              </w:rPr>
            </w:pPr>
            <w:r>
              <w:rPr>
                <w:rFonts w:cs="Arial"/>
                <w:sz w:val="22"/>
                <w:szCs w:val="22"/>
              </w:rPr>
              <w:t>None</w:t>
            </w:r>
          </w:p>
        </w:tc>
        <w:tc>
          <w:tcPr>
            <w:tcW w:w="1559" w:type="dxa"/>
            <w:shd w:val="clear" w:color="auto" w:fill="E0E0E0"/>
          </w:tcPr>
          <w:p w14:paraId="6B6EAB88"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0FB77D2A" w14:textId="77777777" w:rsidR="0015078A" w:rsidRDefault="0015078A" w:rsidP="008E583B">
            <w:pPr>
              <w:keepNext/>
              <w:spacing w:after="0"/>
              <w:rPr>
                <w:rFonts w:cs="Arial"/>
                <w:sz w:val="22"/>
                <w:szCs w:val="22"/>
              </w:rPr>
            </w:pPr>
            <w:r>
              <w:rPr>
                <w:rFonts w:cs="Arial"/>
                <w:sz w:val="22"/>
                <w:szCs w:val="22"/>
              </w:rPr>
              <w:t>Contact No:</w:t>
            </w:r>
          </w:p>
          <w:p w14:paraId="0D49785F" w14:textId="77777777" w:rsidR="0015078A" w:rsidRDefault="0015078A" w:rsidP="008E583B">
            <w:pPr>
              <w:keepNext/>
              <w:spacing w:after="0"/>
              <w:rPr>
                <w:rFonts w:cs="Arial"/>
                <w:b/>
                <w:bCs/>
                <w:sz w:val="22"/>
                <w:szCs w:val="22"/>
              </w:rPr>
            </w:pPr>
            <w:r>
              <w:rPr>
                <w:rFonts w:cs="Arial"/>
                <w:sz w:val="22"/>
                <w:szCs w:val="22"/>
              </w:rPr>
              <w:t>Email:</w:t>
            </w:r>
          </w:p>
        </w:tc>
        <w:tc>
          <w:tcPr>
            <w:tcW w:w="3969" w:type="dxa"/>
            <w:gridSpan w:val="2"/>
          </w:tcPr>
          <w:p w14:paraId="569B8C42" w14:textId="77777777" w:rsidR="0015078A" w:rsidRDefault="0015078A" w:rsidP="008E583B">
            <w:pPr>
              <w:keepNext/>
              <w:spacing w:after="0"/>
              <w:rPr>
                <w:rFonts w:cs="Arial"/>
                <w:color w:val="999999"/>
                <w:sz w:val="22"/>
                <w:szCs w:val="22"/>
              </w:rPr>
            </w:pPr>
          </w:p>
        </w:tc>
      </w:tr>
      <w:tr w:rsidR="0015078A" w14:paraId="775D7A4E" w14:textId="77777777" w:rsidTr="008E583B">
        <w:trPr>
          <w:cantSplit/>
          <w:trHeight w:val="115"/>
        </w:trPr>
        <w:tc>
          <w:tcPr>
            <w:tcW w:w="1985" w:type="dxa"/>
            <w:gridSpan w:val="2"/>
            <w:vMerge/>
            <w:shd w:val="clear" w:color="auto" w:fill="E0E0E0"/>
            <w:vAlign w:val="bottom"/>
          </w:tcPr>
          <w:p w14:paraId="1DC8AF4A" w14:textId="77777777" w:rsidR="0015078A" w:rsidRPr="004F5064" w:rsidRDefault="0015078A" w:rsidP="008E583B">
            <w:pPr>
              <w:spacing w:after="0"/>
              <w:rPr>
                <w:rFonts w:cs="Arial"/>
                <w:b/>
                <w:bCs/>
                <w:sz w:val="22"/>
                <w:szCs w:val="22"/>
                <w:lang w:val="da-DK" w:eastAsia="en-GB"/>
              </w:rPr>
            </w:pPr>
          </w:p>
        </w:tc>
        <w:tc>
          <w:tcPr>
            <w:tcW w:w="1417" w:type="dxa"/>
            <w:gridSpan w:val="2"/>
            <w:shd w:val="clear" w:color="auto" w:fill="E0E0E0"/>
          </w:tcPr>
          <w:p w14:paraId="36F9671A" w14:textId="77777777" w:rsidR="0015078A" w:rsidRDefault="0015078A" w:rsidP="008E583B">
            <w:pPr>
              <w:pStyle w:val="Header"/>
              <w:keepNext/>
              <w:tabs>
                <w:tab w:val="clear" w:pos="4153"/>
                <w:tab w:val="clear" w:pos="8306"/>
              </w:tabs>
              <w:spacing w:before="120"/>
              <w:rPr>
                <w:rFonts w:cs="Arial"/>
                <w:b/>
                <w:bCs/>
                <w:sz w:val="22"/>
                <w:szCs w:val="22"/>
              </w:rPr>
            </w:pPr>
            <w:r>
              <w:rPr>
                <w:rFonts w:cs="Arial"/>
                <w:b/>
                <w:bCs/>
                <w:sz w:val="22"/>
                <w:szCs w:val="22"/>
              </w:rPr>
              <w:t>Affected TO 2</w:t>
            </w:r>
          </w:p>
        </w:tc>
        <w:tc>
          <w:tcPr>
            <w:tcW w:w="993" w:type="dxa"/>
          </w:tcPr>
          <w:p w14:paraId="18F51349" w14:textId="77777777" w:rsidR="0015078A" w:rsidRDefault="0015078A" w:rsidP="008E583B">
            <w:pPr>
              <w:keepNext/>
              <w:spacing w:before="120"/>
              <w:rPr>
                <w:rFonts w:cs="Arial"/>
                <w:sz w:val="22"/>
                <w:szCs w:val="22"/>
              </w:rPr>
            </w:pPr>
            <w:r>
              <w:rPr>
                <w:rFonts w:cs="Arial"/>
                <w:sz w:val="22"/>
                <w:szCs w:val="22"/>
              </w:rPr>
              <w:t>None</w:t>
            </w:r>
          </w:p>
        </w:tc>
        <w:tc>
          <w:tcPr>
            <w:tcW w:w="1559" w:type="dxa"/>
            <w:shd w:val="clear" w:color="auto" w:fill="E0E0E0"/>
          </w:tcPr>
          <w:p w14:paraId="0CF18BE6"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2990A8C2" w14:textId="77777777" w:rsidR="0015078A" w:rsidRDefault="0015078A" w:rsidP="008E583B">
            <w:pPr>
              <w:keepNext/>
              <w:spacing w:after="0"/>
              <w:rPr>
                <w:rFonts w:cs="Arial"/>
                <w:sz w:val="22"/>
                <w:szCs w:val="22"/>
              </w:rPr>
            </w:pPr>
            <w:r>
              <w:rPr>
                <w:rFonts w:cs="Arial"/>
                <w:sz w:val="22"/>
                <w:szCs w:val="22"/>
              </w:rPr>
              <w:t>Contact No:</w:t>
            </w:r>
          </w:p>
          <w:p w14:paraId="2DA6E8C7"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773CED03" w14:textId="77777777" w:rsidR="0015078A" w:rsidRPr="00A954F1" w:rsidRDefault="0015078A" w:rsidP="008E583B">
            <w:pPr>
              <w:keepNext/>
              <w:spacing w:before="120" w:after="0"/>
              <w:rPr>
                <w:rFonts w:cs="Arial"/>
                <w:color w:val="999999"/>
                <w:sz w:val="22"/>
                <w:szCs w:val="22"/>
              </w:rPr>
            </w:pPr>
            <w:r>
              <w:rPr>
                <w:rFonts w:cs="Arial"/>
                <w:color w:val="999999"/>
                <w:sz w:val="22"/>
                <w:szCs w:val="22"/>
              </w:rPr>
              <w:t>Add additional rows as required</w:t>
            </w:r>
          </w:p>
        </w:tc>
      </w:tr>
      <w:tr w:rsidR="0015078A" w14:paraId="3D2AAA2A" w14:textId="77777777" w:rsidTr="008E583B">
        <w:trPr>
          <w:cantSplit/>
          <w:trHeight w:val="115"/>
        </w:trPr>
        <w:tc>
          <w:tcPr>
            <w:tcW w:w="1985" w:type="dxa"/>
            <w:gridSpan w:val="2"/>
            <w:shd w:val="clear" w:color="auto" w:fill="E0E0E0"/>
            <w:vAlign w:val="center"/>
          </w:tcPr>
          <w:p w14:paraId="582A0A08" w14:textId="77777777" w:rsidR="0015078A" w:rsidRDefault="0015078A" w:rsidP="008E583B">
            <w:pPr>
              <w:spacing w:before="60" w:afterLines="60" w:after="144"/>
              <w:rPr>
                <w:rFonts w:cs="Arial"/>
                <w:b/>
                <w:bCs/>
                <w:sz w:val="22"/>
                <w:szCs w:val="22"/>
                <w:lang w:eastAsia="en-GB"/>
              </w:rPr>
            </w:pPr>
            <w:r>
              <w:rPr>
                <w:rFonts w:cs="Arial"/>
                <w:b/>
                <w:sz w:val="22"/>
                <w:szCs w:val="22"/>
              </w:rPr>
              <w:t>Application Type</w:t>
            </w:r>
          </w:p>
        </w:tc>
        <w:tc>
          <w:tcPr>
            <w:tcW w:w="7938" w:type="dxa"/>
            <w:gridSpan w:val="6"/>
            <w:tcBorders>
              <w:bottom w:val="single" w:sz="4" w:space="0" w:color="auto"/>
            </w:tcBorders>
            <w:vAlign w:val="center"/>
          </w:tcPr>
          <w:p w14:paraId="5FCFACF2" w14:textId="77777777" w:rsidR="0015078A" w:rsidRPr="00A54661" w:rsidRDefault="0015078A" w:rsidP="008E583B">
            <w:pPr>
              <w:keepNext/>
              <w:spacing w:before="60" w:afterLines="60" w:after="144"/>
              <w:rPr>
                <w:rFonts w:cs="Arial"/>
                <w:sz w:val="22"/>
                <w:szCs w:val="22"/>
              </w:rPr>
            </w:pPr>
            <w:r w:rsidRPr="00A54661">
              <w:rPr>
                <w:rFonts w:cs="Arial"/>
                <w:sz w:val="22"/>
                <w:szCs w:val="22"/>
                <w:lang w:eastAsia="en-GB"/>
              </w:rPr>
              <w:t xml:space="preserve">New Generation Connection Application </w:t>
            </w:r>
          </w:p>
        </w:tc>
      </w:tr>
      <w:tr w:rsidR="0015078A" w14:paraId="2D93B258" w14:textId="77777777" w:rsidTr="008E583B">
        <w:trPr>
          <w:cantSplit/>
          <w:trHeight w:val="4358"/>
        </w:trPr>
        <w:tc>
          <w:tcPr>
            <w:tcW w:w="1985" w:type="dxa"/>
            <w:gridSpan w:val="2"/>
            <w:shd w:val="clear" w:color="auto" w:fill="E0E0E0"/>
          </w:tcPr>
          <w:p w14:paraId="28CED677" w14:textId="77777777" w:rsidR="0015078A" w:rsidRDefault="0015078A" w:rsidP="008E583B">
            <w:pPr>
              <w:spacing w:before="60" w:after="0"/>
              <w:rPr>
                <w:rFonts w:cs="Arial"/>
                <w:b/>
                <w:sz w:val="22"/>
                <w:szCs w:val="22"/>
              </w:rPr>
            </w:pPr>
            <w:r>
              <w:rPr>
                <w:rFonts w:cs="Arial"/>
                <w:b/>
                <w:bCs/>
                <w:sz w:val="22"/>
                <w:szCs w:val="22"/>
                <w:lang w:eastAsia="en-GB"/>
              </w:rPr>
              <w:t xml:space="preserve">Overview of </w:t>
            </w:r>
            <w:proofErr w:type="gramStart"/>
            <w:r>
              <w:rPr>
                <w:rFonts w:cs="Arial"/>
                <w:b/>
                <w:bCs/>
                <w:sz w:val="22"/>
                <w:szCs w:val="22"/>
                <w:lang w:eastAsia="en-GB"/>
              </w:rPr>
              <w:t>the  application</w:t>
            </w:r>
            <w:proofErr w:type="gramEnd"/>
            <w:r>
              <w:rPr>
                <w:rFonts w:cs="Arial"/>
                <w:b/>
                <w:bCs/>
                <w:sz w:val="22"/>
                <w:szCs w:val="22"/>
                <w:lang w:eastAsia="en-GB"/>
              </w:rPr>
              <w:t xml:space="preserve"> </w:t>
            </w:r>
            <w:r>
              <w:rPr>
                <w:rFonts w:cs="Arial"/>
                <w:sz w:val="22"/>
                <w:szCs w:val="22"/>
              </w:rPr>
              <w:t>(Short description of the application)</w:t>
            </w:r>
          </w:p>
        </w:tc>
        <w:tc>
          <w:tcPr>
            <w:tcW w:w="7938" w:type="dxa"/>
            <w:gridSpan w:val="6"/>
          </w:tcPr>
          <w:p w14:paraId="22065877" w14:textId="77777777" w:rsidR="0015078A" w:rsidRDefault="0015078A" w:rsidP="008E583B">
            <w:pPr>
              <w:keepNext/>
              <w:spacing w:before="60"/>
              <w:jc w:val="both"/>
              <w:rPr>
                <w:rFonts w:cs="Arial"/>
                <w:color w:val="FF0000"/>
                <w:sz w:val="22"/>
                <w:szCs w:val="22"/>
              </w:rPr>
            </w:pPr>
            <w:r>
              <w:rPr>
                <w:rFonts w:cs="Arial"/>
                <w:color w:val="FF0000"/>
                <w:sz w:val="22"/>
                <w:szCs w:val="22"/>
              </w:rPr>
              <w:t xml:space="preserve">Provide a short description of the connection using information provided within the customer connection </w:t>
            </w:r>
            <w:proofErr w:type="gramStart"/>
            <w:r>
              <w:rPr>
                <w:rFonts w:cs="Arial"/>
                <w:color w:val="FF0000"/>
                <w:sz w:val="22"/>
                <w:szCs w:val="22"/>
              </w:rPr>
              <w:t>application;</w:t>
            </w:r>
            <w:proofErr w:type="gramEnd"/>
            <w:r>
              <w:rPr>
                <w:rFonts w:cs="Arial"/>
                <w:color w:val="FF0000"/>
                <w:sz w:val="22"/>
                <w:szCs w:val="22"/>
              </w:rPr>
              <w:t xml:space="preserve"> </w:t>
            </w:r>
          </w:p>
          <w:p w14:paraId="687CA0C6"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Capacity of the connection (CEC, TEC)</w:t>
            </w:r>
          </w:p>
          <w:p w14:paraId="1030BA14"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Type of generation</w:t>
            </w:r>
          </w:p>
          <w:p w14:paraId="385F4531"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Coordinates of generation site</w:t>
            </w:r>
          </w:p>
          <w:p w14:paraId="39EE3DEC"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Ownership boundary</w:t>
            </w:r>
          </w:p>
          <w:p w14:paraId="03CA4767"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Connection date requested</w:t>
            </w:r>
          </w:p>
          <w:p w14:paraId="0221E488"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Whether customer has requested a NETS SQSS design variation</w:t>
            </w:r>
          </w:p>
          <w:p w14:paraId="6948EC07" w14:textId="77777777" w:rsidR="005F36D3" w:rsidRPr="00D96FB2" w:rsidRDefault="005F36D3" w:rsidP="008E583B">
            <w:pPr>
              <w:keepNext/>
              <w:numPr>
                <w:ilvl w:val="0"/>
                <w:numId w:val="42"/>
              </w:numPr>
              <w:spacing w:before="60"/>
              <w:jc w:val="both"/>
              <w:rPr>
                <w:rFonts w:cs="Arial"/>
                <w:color w:val="FF0000"/>
                <w:sz w:val="22"/>
                <w:szCs w:val="22"/>
              </w:rPr>
            </w:pPr>
            <w:r>
              <w:rPr>
                <w:rFonts w:cs="Arial"/>
                <w:color w:val="FF0000"/>
                <w:sz w:val="22"/>
                <w:szCs w:val="22"/>
              </w:rPr>
              <w:t>If this is an offshore connection and thus whether the Applicant is undertaking an OTSDUW Build</w:t>
            </w:r>
          </w:p>
        </w:tc>
      </w:tr>
      <w:tr w:rsidR="0015078A" w14:paraId="6ADD3328" w14:textId="77777777" w:rsidTr="008E583B">
        <w:tc>
          <w:tcPr>
            <w:tcW w:w="1259" w:type="dxa"/>
            <w:tcBorders>
              <w:bottom w:val="single" w:sz="4" w:space="0" w:color="auto"/>
            </w:tcBorders>
            <w:shd w:val="clear" w:color="auto" w:fill="E0E0E0"/>
            <w:vAlign w:val="center"/>
          </w:tcPr>
          <w:p w14:paraId="162DB6BC" w14:textId="77777777" w:rsidR="0015078A" w:rsidRDefault="0015078A" w:rsidP="008E583B">
            <w:pPr>
              <w:keepNext/>
              <w:rPr>
                <w:b/>
                <w:sz w:val="22"/>
              </w:rPr>
            </w:pPr>
            <w:r>
              <w:rPr>
                <w:b/>
                <w:sz w:val="22"/>
              </w:rPr>
              <w:lastRenderedPageBreak/>
              <w:t>Revision Number</w:t>
            </w:r>
          </w:p>
        </w:tc>
        <w:tc>
          <w:tcPr>
            <w:tcW w:w="1841" w:type="dxa"/>
            <w:gridSpan w:val="2"/>
            <w:tcBorders>
              <w:bottom w:val="single" w:sz="4" w:space="0" w:color="auto"/>
            </w:tcBorders>
            <w:shd w:val="clear" w:color="auto" w:fill="E0E0E0"/>
            <w:vAlign w:val="center"/>
          </w:tcPr>
          <w:p w14:paraId="72C7F8D3" w14:textId="77777777" w:rsidR="0015078A" w:rsidRDefault="0015078A" w:rsidP="008E583B">
            <w:pPr>
              <w:keepNext/>
              <w:rPr>
                <w:b/>
                <w:sz w:val="22"/>
              </w:rPr>
            </w:pPr>
            <w:r>
              <w:rPr>
                <w:b/>
                <w:sz w:val="22"/>
              </w:rPr>
              <w:t>Date of Revision</w:t>
            </w:r>
          </w:p>
        </w:tc>
        <w:tc>
          <w:tcPr>
            <w:tcW w:w="3108" w:type="dxa"/>
            <w:gridSpan w:val="4"/>
            <w:tcBorders>
              <w:bottom w:val="single" w:sz="4" w:space="0" w:color="auto"/>
            </w:tcBorders>
            <w:shd w:val="clear" w:color="auto" w:fill="E0E0E0"/>
            <w:vAlign w:val="center"/>
          </w:tcPr>
          <w:p w14:paraId="7CA1AF22" w14:textId="77777777" w:rsidR="0015078A" w:rsidRDefault="0015078A" w:rsidP="008E583B">
            <w:pPr>
              <w:keepNext/>
              <w:rPr>
                <w:b/>
                <w:sz w:val="22"/>
              </w:rPr>
            </w:pPr>
            <w:r>
              <w:rPr>
                <w:b/>
                <w:sz w:val="22"/>
              </w:rPr>
              <w:t>Reason for Revision</w:t>
            </w:r>
          </w:p>
        </w:tc>
        <w:tc>
          <w:tcPr>
            <w:tcW w:w="3715" w:type="dxa"/>
            <w:tcBorders>
              <w:bottom w:val="single" w:sz="4" w:space="0" w:color="auto"/>
            </w:tcBorders>
            <w:shd w:val="clear" w:color="auto" w:fill="E0E0E0"/>
            <w:vAlign w:val="center"/>
          </w:tcPr>
          <w:p w14:paraId="61C8AE8D" w14:textId="77777777" w:rsidR="0015078A" w:rsidRDefault="0015078A" w:rsidP="008E583B">
            <w:pPr>
              <w:keepNext/>
              <w:rPr>
                <w:b/>
                <w:sz w:val="22"/>
              </w:rPr>
            </w:pPr>
            <w:r>
              <w:rPr>
                <w:b/>
                <w:sz w:val="22"/>
              </w:rPr>
              <w:t xml:space="preserve">Revised by </w:t>
            </w:r>
          </w:p>
        </w:tc>
      </w:tr>
      <w:tr w:rsidR="0015078A" w14:paraId="16D2129B" w14:textId="77777777" w:rsidTr="008E583B">
        <w:tc>
          <w:tcPr>
            <w:tcW w:w="1259" w:type="dxa"/>
          </w:tcPr>
          <w:p w14:paraId="430080DD" w14:textId="77777777" w:rsidR="0015078A" w:rsidRDefault="0015078A" w:rsidP="008E583B">
            <w:pPr>
              <w:keepNext/>
              <w:spacing w:before="120"/>
              <w:jc w:val="center"/>
              <w:rPr>
                <w:sz w:val="22"/>
              </w:rPr>
            </w:pPr>
            <w:r>
              <w:rPr>
                <w:sz w:val="22"/>
              </w:rPr>
              <w:t>001</w:t>
            </w:r>
          </w:p>
        </w:tc>
        <w:tc>
          <w:tcPr>
            <w:tcW w:w="1841" w:type="dxa"/>
            <w:gridSpan w:val="2"/>
          </w:tcPr>
          <w:p w14:paraId="055C7787" w14:textId="77777777" w:rsidR="0015078A" w:rsidRPr="00966D61" w:rsidRDefault="0015078A" w:rsidP="008E583B">
            <w:pPr>
              <w:keepNext/>
              <w:spacing w:before="120"/>
              <w:jc w:val="both"/>
              <w:rPr>
                <w:color w:val="FF0000"/>
                <w:sz w:val="22"/>
              </w:rPr>
            </w:pPr>
            <w:r w:rsidRPr="00966D61">
              <w:rPr>
                <w:color w:val="FF0000"/>
                <w:sz w:val="22"/>
              </w:rPr>
              <w:t>Day/Month/Year</w:t>
            </w:r>
          </w:p>
        </w:tc>
        <w:tc>
          <w:tcPr>
            <w:tcW w:w="3108" w:type="dxa"/>
            <w:gridSpan w:val="4"/>
          </w:tcPr>
          <w:p w14:paraId="47623655" w14:textId="77777777" w:rsidR="0015078A" w:rsidRPr="00966D61" w:rsidRDefault="0015078A" w:rsidP="008E583B">
            <w:pPr>
              <w:keepNext/>
              <w:spacing w:before="120"/>
              <w:jc w:val="both"/>
              <w:rPr>
                <w:color w:val="FF0000"/>
                <w:sz w:val="22"/>
              </w:rPr>
            </w:pPr>
            <w:r w:rsidRPr="00966D61">
              <w:rPr>
                <w:color w:val="FF0000"/>
                <w:sz w:val="22"/>
              </w:rPr>
              <w:t>First Draft</w:t>
            </w:r>
          </w:p>
        </w:tc>
        <w:tc>
          <w:tcPr>
            <w:tcW w:w="3715" w:type="dxa"/>
          </w:tcPr>
          <w:p w14:paraId="1DCB2EE0" w14:textId="385CF1F9" w:rsidR="0015078A" w:rsidRDefault="0015078A" w:rsidP="008E583B">
            <w:pPr>
              <w:keepNext/>
              <w:spacing w:before="120"/>
              <w:jc w:val="both"/>
              <w:rPr>
                <w:sz w:val="22"/>
              </w:rPr>
            </w:pPr>
            <w:r w:rsidRPr="00966D61">
              <w:rPr>
                <w:color w:val="FF0000"/>
                <w:sz w:val="22"/>
              </w:rPr>
              <w:t>Person 1</w:t>
            </w:r>
            <w:r>
              <w:rPr>
                <w:sz w:val="22"/>
              </w:rPr>
              <w:t xml:space="preserve"> </w:t>
            </w:r>
            <w:r>
              <w:rPr>
                <w:b/>
                <w:sz w:val="22"/>
              </w:rPr>
              <w:t>(</w:t>
            </w:r>
            <w:r w:rsidR="00991634">
              <w:rPr>
                <w:b/>
                <w:sz w:val="22"/>
              </w:rPr>
              <w:t>The Company</w:t>
            </w:r>
            <w:r>
              <w:rPr>
                <w:b/>
                <w:sz w:val="22"/>
              </w:rPr>
              <w:t>)</w:t>
            </w:r>
          </w:p>
        </w:tc>
      </w:tr>
      <w:tr w:rsidR="0015078A" w14:paraId="32C6222B" w14:textId="77777777" w:rsidTr="008E583B">
        <w:tc>
          <w:tcPr>
            <w:tcW w:w="1259" w:type="dxa"/>
          </w:tcPr>
          <w:p w14:paraId="142085E0" w14:textId="77777777" w:rsidR="0015078A" w:rsidRDefault="0015078A" w:rsidP="008E583B">
            <w:pPr>
              <w:keepNext/>
              <w:spacing w:before="120"/>
              <w:jc w:val="center"/>
              <w:rPr>
                <w:sz w:val="22"/>
              </w:rPr>
            </w:pPr>
            <w:r>
              <w:rPr>
                <w:sz w:val="22"/>
              </w:rPr>
              <w:t>002</w:t>
            </w:r>
          </w:p>
        </w:tc>
        <w:tc>
          <w:tcPr>
            <w:tcW w:w="1841" w:type="dxa"/>
            <w:gridSpan w:val="2"/>
          </w:tcPr>
          <w:p w14:paraId="3EBC9361" w14:textId="77777777" w:rsidR="0015078A" w:rsidRPr="00966D61" w:rsidRDefault="0015078A" w:rsidP="008E583B">
            <w:pPr>
              <w:keepNext/>
              <w:spacing w:before="120"/>
              <w:jc w:val="both"/>
              <w:rPr>
                <w:color w:val="FF0000"/>
                <w:sz w:val="22"/>
              </w:rPr>
            </w:pPr>
            <w:r w:rsidRPr="00966D61">
              <w:rPr>
                <w:color w:val="FF0000"/>
                <w:sz w:val="22"/>
              </w:rPr>
              <w:t>Day/Month/Year</w:t>
            </w:r>
            <w:r w:rsidRPr="00966D61" w:rsidDel="00CB25A6">
              <w:rPr>
                <w:color w:val="FF0000"/>
                <w:sz w:val="22"/>
              </w:rPr>
              <w:t xml:space="preserve"> </w:t>
            </w:r>
          </w:p>
        </w:tc>
        <w:tc>
          <w:tcPr>
            <w:tcW w:w="3108" w:type="dxa"/>
            <w:gridSpan w:val="4"/>
          </w:tcPr>
          <w:p w14:paraId="636EC222" w14:textId="77777777" w:rsidR="0015078A" w:rsidRPr="00966D61" w:rsidRDefault="0015078A" w:rsidP="008E583B">
            <w:pPr>
              <w:keepNext/>
              <w:spacing w:before="120"/>
              <w:jc w:val="both"/>
              <w:rPr>
                <w:color w:val="FF0000"/>
                <w:sz w:val="22"/>
              </w:rPr>
            </w:pPr>
            <w:r w:rsidRPr="00966D61">
              <w:rPr>
                <w:color w:val="FF0000"/>
                <w:sz w:val="22"/>
              </w:rPr>
              <w:t xml:space="preserve">Final V1.0: Issued with Grid Connection offer </w:t>
            </w:r>
          </w:p>
        </w:tc>
        <w:tc>
          <w:tcPr>
            <w:tcW w:w="3715" w:type="dxa"/>
          </w:tcPr>
          <w:p w14:paraId="2B1A80A6" w14:textId="2D8DC65D" w:rsidR="0015078A" w:rsidRDefault="0015078A" w:rsidP="008E583B">
            <w:pPr>
              <w:keepNext/>
              <w:spacing w:before="120"/>
              <w:jc w:val="both"/>
              <w:rPr>
                <w:sz w:val="22"/>
              </w:rPr>
            </w:pPr>
            <w:r w:rsidRPr="00966D61">
              <w:rPr>
                <w:color w:val="FF0000"/>
                <w:sz w:val="22"/>
              </w:rPr>
              <w:t>Person 1</w:t>
            </w:r>
            <w:r>
              <w:rPr>
                <w:sz w:val="22"/>
              </w:rPr>
              <w:t xml:space="preserve"> </w:t>
            </w:r>
            <w:r>
              <w:rPr>
                <w:b/>
                <w:sz w:val="22"/>
              </w:rPr>
              <w:t>(</w:t>
            </w:r>
            <w:r w:rsidR="00991634">
              <w:rPr>
                <w:b/>
                <w:sz w:val="22"/>
              </w:rPr>
              <w:t>The Company</w:t>
            </w:r>
            <w:r>
              <w:rPr>
                <w:b/>
                <w:sz w:val="22"/>
              </w:rPr>
              <w:t>)</w:t>
            </w:r>
          </w:p>
        </w:tc>
      </w:tr>
      <w:tr w:rsidR="0015078A" w14:paraId="4A2BBD16" w14:textId="77777777" w:rsidTr="008E583B">
        <w:tc>
          <w:tcPr>
            <w:tcW w:w="1259" w:type="dxa"/>
          </w:tcPr>
          <w:p w14:paraId="7619987F" w14:textId="77777777" w:rsidR="0015078A" w:rsidRDefault="0015078A" w:rsidP="008E583B">
            <w:pPr>
              <w:keepNext/>
              <w:spacing w:before="120"/>
              <w:jc w:val="center"/>
              <w:rPr>
                <w:sz w:val="22"/>
              </w:rPr>
            </w:pPr>
          </w:p>
        </w:tc>
        <w:tc>
          <w:tcPr>
            <w:tcW w:w="1841" w:type="dxa"/>
            <w:gridSpan w:val="2"/>
          </w:tcPr>
          <w:p w14:paraId="4EFC27E9" w14:textId="77777777" w:rsidR="0015078A" w:rsidRPr="00966D61" w:rsidRDefault="0015078A" w:rsidP="008E583B">
            <w:pPr>
              <w:keepNext/>
              <w:spacing w:before="120"/>
              <w:jc w:val="both"/>
              <w:rPr>
                <w:color w:val="FF0000"/>
                <w:sz w:val="22"/>
              </w:rPr>
            </w:pPr>
          </w:p>
        </w:tc>
        <w:tc>
          <w:tcPr>
            <w:tcW w:w="3108" w:type="dxa"/>
            <w:gridSpan w:val="4"/>
          </w:tcPr>
          <w:p w14:paraId="3A940583" w14:textId="77777777" w:rsidR="0015078A" w:rsidRPr="00966D61" w:rsidRDefault="0015078A" w:rsidP="008E583B">
            <w:pPr>
              <w:keepNext/>
              <w:spacing w:before="120"/>
              <w:rPr>
                <w:color w:val="FF0000"/>
                <w:sz w:val="22"/>
              </w:rPr>
            </w:pPr>
          </w:p>
        </w:tc>
        <w:tc>
          <w:tcPr>
            <w:tcW w:w="3715" w:type="dxa"/>
          </w:tcPr>
          <w:p w14:paraId="5BA453B2" w14:textId="77777777" w:rsidR="0015078A" w:rsidRDefault="0015078A" w:rsidP="008E583B">
            <w:pPr>
              <w:keepNext/>
              <w:spacing w:before="120"/>
              <w:jc w:val="both"/>
              <w:rPr>
                <w:sz w:val="22"/>
              </w:rPr>
            </w:pPr>
          </w:p>
        </w:tc>
      </w:tr>
      <w:tr w:rsidR="0015078A" w14:paraId="1CFAADF9" w14:textId="77777777" w:rsidTr="008E583B">
        <w:tc>
          <w:tcPr>
            <w:tcW w:w="1259" w:type="dxa"/>
          </w:tcPr>
          <w:p w14:paraId="0B01E4A4" w14:textId="77777777" w:rsidR="0015078A" w:rsidRDefault="0015078A" w:rsidP="008E583B">
            <w:pPr>
              <w:keepNext/>
              <w:spacing w:before="120"/>
              <w:jc w:val="center"/>
              <w:rPr>
                <w:sz w:val="22"/>
              </w:rPr>
            </w:pPr>
          </w:p>
        </w:tc>
        <w:tc>
          <w:tcPr>
            <w:tcW w:w="1841" w:type="dxa"/>
            <w:gridSpan w:val="2"/>
          </w:tcPr>
          <w:p w14:paraId="62AD0D6A" w14:textId="77777777" w:rsidR="0015078A" w:rsidRPr="00966D61" w:rsidRDefault="0015078A" w:rsidP="008E583B">
            <w:pPr>
              <w:keepNext/>
              <w:spacing w:before="120"/>
              <w:jc w:val="both"/>
              <w:rPr>
                <w:color w:val="FF0000"/>
                <w:sz w:val="22"/>
              </w:rPr>
            </w:pPr>
          </w:p>
        </w:tc>
        <w:tc>
          <w:tcPr>
            <w:tcW w:w="3108" w:type="dxa"/>
            <w:gridSpan w:val="4"/>
          </w:tcPr>
          <w:p w14:paraId="23E8914C" w14:textId="77777777" w:rsidR="0015078A" w:rsidRPr="00966D61" w:rsidRDefault="0015078A" w:rsidP="008E583B">
            <w:pPr>
              <w:keepNext/>
              <w:spacing w:before="120"/>
              <w:rPr>
                <w:color w:val="FF0000"/>
                <w:sz w:val="22"/>
              </w:rPr>
            </w:pPr>
          </w:p>
        </w:tc>
        <w:tc>
          <w:tcPr>
            <w:tcW w:w="3715" w:type="dxa"/>
          </w:tcPr>
          <w:p w14:paraId="2C1AD8C4" w14:textId="77777777" w:rsidR="0015078A" w:rsidRDefault="0015078A" w:rsidP="008E583B">
            <w:pPr>
              <w:keepNext/>
              <w:spacing w:before="120"/>
              <w:jc w:val="both"/>
              <w:rPr>
                <w:sz w:val="22"/>
              </w:rPr>
            </w:pPr>
          </w:p>
        </w:tc>
      </w:tr>
    </w:tbl>
    <w:p w14:paraId="57F0E9F8" w14:textId="77777777" w:rsidR="0015078A" w:rsidRDefault="0015078A" w:rsidP="0015078A">
      <w:pPr>
        <w:keepNext/>
        <w:jc w:val="both"/>
        <w:rPr>
          <w:sz w:val="12"/>
        </w:rPr>
      </w:pPr>
    </w:p>
    <w:p w14:paraId="504CB7FE" w14:textId="77777777" w:rsidR="0015078A" w:rsidRDefault="0015078A" w:rsidP="0015078A">
      <w:pPr>
        <w:keepNext/>
        <w:rPr>
          <w:b/>
          <w:i/>
          <w:u w:val="single"/>
        </w:rPr>
      </w:pPr>
      <w:r>
        <w:rPr>
          <w:b/>
          <w:i/>
          <w:u w:val="single"/>
        </w:rPr>
        <w:t>Notes for Completion:</w:t>
      </w:r>
    </w:p>
    <w:p w14:paraId="2A3B7081" w14:textId="77777777" w:rsidR="0015078A" w:rsidRDefault="0015078A" w:rsidP="0015078A">
      <w:pPr>
        <w:keepNext/>
        <w:rPr>
          <w:b/>
          <w:i/>
        </w:rPr>
      </w:pPr>
    </w:p>
    <w:p w14:paraId="4557C78D" w14:textId="77777777" w:rsidR="0015078A" w:rsidRDefault="0015078A" w:rsidP="008E583B">
      <w:pPr>
        <w:keepNext/>
        <w:numPr>
          <w:ilvl w:val="0"/>
          <w:numId w:val="23"/>
        </w:numPr>
        <w:rPr>
          <w:i/>
        </w:rPr>
      </w:pPr>
      <w:r>
        <w:rPr>
          <w:i/>
        </w:rPr>
        <w:t>Please complete the tables above when the document is first used for a scheme and when any subsequent revisions are made to any of the information in the live document.</w:t>
      </w:r>
    </w:p>
    <w:p w14:paraId="538F3906" w14:textId="77777777" w:rsidR="0015078A" w:rsidRDefault="0015078A" w:rsidP="0015078A">
      <w:pPr>
        <w:keepNext/>
        <w:rPr>
          <w:i/>
        </w:rPr>
      </w:pPr>
    </w:p>
    <w:p w14:paraId="388B7BFD" w14:textId="77777777" w:rsidR="0015078A" w:rsidRDefault="0015078A" w:rsidP="008E583B">
      <w:pPr>
        <w:keepNext/>
        <w:numPr>
          <w:ilvl w:val="0"/>
          <w:numId w:val="23"/>
        </w:numPr>
        <w:rPr>
          <w:i/>
        </w:rPr>
      </w:pPr>
      <w:r>
        <w:rPr>
          <w:i/>
        </w:rPr>
        <w:t xml:space="preserve">Please insert the site name and document version number in the header. </w:t>
      </w:r>
    </w:p>
    <w:p w14:paraId="5A206676" w14:textId="77777777" w:rsidR="0015078A" w:rsidRDefault="0015078A" w:rsidP="0015078A">
      <w:pPr>
        <w:keepNext/>
        <w:rPr>
          <w:i/>
        </w:rPr>
      </w:pPr>
    </w:p>
    <w:p w14:paraId="280796A2" w14:textId="77777777" w:rsidR="0015078A" w:rsidRDefault="0015078A" w:rsidP="008E583B">
      <w:pPr>
        <w:keepNext/>
        <w:numPr>
          <w:ilvl w:val="0"/>
          <w:numId w:val="23"/>
        </w:numPr>
        <w:rPr>
          <w:i/>
        </w:rPr>
      </w:pPr>
      <w:r>
        <w:rPr>
          <w:i/>
        </w:rPr>
        <w:t>This page should be retained throughout the life of the document and remain with the final version.</w:t>
      </w:r>
    </w:p>
    <w:p w14:paraId="462A8F8E" w14:textId="77777777" w:rsidR="0015078A" w:rsidRDefault="0015078A" w:rsidP="0015078A">
      <w:pPr>
        <w:keepNext/>
        <w:rPr>
          <w:i/>
          <w:sz w:val="12"/>
        </w:rPr>
      </w:pPr>
    </w:p>
    <w:p w14:paraId="69D21818" w14:textId="77777777" w:rsidR="0015078A" w:rsidRDefault="0015078A" w:rsidP="0015078A">
      <w:pPr>
        <w:keepNext/>
        <w:rPr>
          <w:i/>
          <w:sz w:val="12"/>
        </w:rPr>
      </w:pPr>
    </w:p>
    <w:p w14:paraId="3BF344EF" w14:textId="77777777" w:rsidR="0015078A" w:rsidRDefault="0015078A" w:rsidP="0015078A">
      <w:pPr>
        <w:jc w:val="center"/>
      </w:pPr>
    </w:p>
    <w:p w14:paraId="7EA85418" w14:textId="77777777" w:rsidR="0015078A" w:rsidRDefault="0015078A" w:rsidP="0015078A">
      <w:pPr>
        <w:jc w:val="center"/>
      </w:pPr>
    </w:p>
    <w:p w14:paraId="1AAF23AB" w14:textId="77777777" w:rsidR="0015078A" w:rsidRDefault="0015078A" w:rsidP="0015078A">
      <w:pPr>
        <w:jc w:val="center"/>
      </w:pPr>
    </w:p>
    <w:p w14:paraId="4BF80FD7" w14:textId="77777777" w:rsidR="0015078A" w:rsidRDefault="0015078A" w:rsidP="0015078A">
      <w:pPr>
        <w:jc w:val="center"/>
      </w:pPr>
    </w:p>
    <w:p w14:paraId="06849834" w14:textId="77777777" w:rsidR="0015078A" w:rsidRDefault="0015078A" w:rsidP="0015078A">
      <w:pPr>
        <w:jc w:val="center"/>
      </w:pPr>
    </w:p>
    <w:p w14:paraId="27CFC85A" w14:textId="77777777" w:rsidR="0015078A" w:rsidRDefault="0015078A" w:rsidP="0015078A">
      <w:pPr>
        <w:pStyle w:val="Heading1"/>
      </w:pPr>
      <w:r>
        <w:br w:type="page"/>
      </w:r>
      <w:bookmarkStart w:id="44" w:name="_Toc390432254"/>
      <w:r>
        <w:lastRenderedPageBreak/>
        <w:t>CION Executive Summary</w:t>
      </w:r>
      <w:bookmarkEnd w:id="44"/>
    </w:p>
    <w:p w14:paraId="6945E6C8" w14:textId="77777777" w:rsidR="0015078A" w:rsidRDefault="0015078A" w:rsidP="0015078A">
      <w:pPr>
        <w:jc w:val="both"/>
        <w:rPr>
          <w:color w:val="FF0000"/>
        </w:rPr>
      </w:pPr>
      <w:r w:rsidRPr="00DB7213">
        <w:rPr>
          <w:color w:val="FF0000"/>
        </w:rPr>
        <w:t xml:space="preserve">In this section, provide an overall summary of the </w:t>
      </w:r>
      <w:r>
        <w:rPr>
          <w:color w:val="FF0000"/>
        </w:rPr>
        <w:t xml:space="preserve">CION highlighting </w:t>
      </w:r>
      <w:r w:rsidRPr="00DB7213">
        <w:rPr>
          <w:color w:val="FF0000"/>
        </w:rPr>
        <w:t xml:space="preserve">what the preferred </w:t>
      </w:r>
      <w:r w:rsidR="00391C50">
        <w:rPr>
          <w:color w:val="FF0000"/>
        </w:rPr>
        <w:t xml:space="preserve">Connection and Infrastructure </w:t>
      </w:r>
      <w:r w:rsidRPr="00DB7213">
        <w:rPr>
          <w:color w:val="FF0000"/>
        </w:rPr>
        <w:t xml:space="preserve">option is and how it has been selected. </w:t>
      </w:r>
    </w:p>
    <w:p w14:paraId="39B36870" w14:textId="77777777" w:rsidR="0015078A" w:rsidRPr="00DB7213" w:rsidRDefault="0015078A" w:rsidP="0015078A">
      <w:pPr>
        <w:jc w:val="both"/>
      </w:pPr>
    </w:p>
    <w:p w14:paraId="32BA6C1A" w14:textId="77777777" w:rsidR="0015078A" w:rsidRPr="00DB7213" w:rsidRDefault="0015078A" w:rsidP="0015078A">
      <w:pPr>
        <w:jc w:val="both"/>
      </w:pPr>
    </w:p>
    <w:p w14:paraId="34D1EC00" w14:textId="77777777" w:rsidR="0015078A" w:rsidRPr="00DB7213" w:rsidRDefault="0015078A" w:rsidP="0015078A">
      <w:pPr>
        <w:jc w:val="both"/>
      </w:pPr>
    </w:p>
    <w:p w14:paraId="74578B92" w14:textId="77777777" w:rsidR="0015078A" w:rsidRPr="00DB7213" w:rsidRDefault="0015078A" w:rsidP="0015078A">
      <w:pPr>
        <w:jc w:val="both"/>
      </w:pPr>
    </w:p>
    <w:p w14:paraId="5D925C7E" w14:textId="77777777" w:rsidR="0015078A" w:rsidRPr="00DB7213" w:rsidRDefault="0015078A" w:rsidP="0015078A">
      <w:pPr>
        <w:jc w:val="both"/>
      </w:pPr>
    </w:p>
    <w:p w14:paraId="52F342BC" w14:textId="77777777" w:rsidR="0015078A" w:rsidRPr="00DB7213" w:rsidRDefault="0015078A" w:rsidP="0015078A">
      <w:pPr>
        <w:jc w:val="both"/>
      </w:pPr>
    </w:p>
    <w:p w14:paraId="595414E4" w14:textId="77777777" w:rsidR="0015078A" w:rsidRPr="00DB7213" w:rsidRDefault="0015078A" w:rsidP="0015078A">
      <w:pPr>
        <w:jc w:val="both"/>
      </w:pPr>
    </w:p>
    <w:p w14:paraId="09B24C91" w14:textId="77777777" w:rsidR="0015078A" w:rsidRPr="00DB7213" w:rsidRDefault="0015078A" w:rsidP="0015078A">
      <w:pPr>
        <w:jc w:val="both"/>
      </w:pPr>
    </w:p>
    <w:p w14:paraId="18301312" w14:textId="77777777" w:rsidR="0015078A" w:rsidRPr="00DB7213" w:rsidRDefault="0015078A" w:rsidP="0015078A">
      <w:pPr>
        <w:jc w:val="both"/>
      </w:pPr>
    </w:p>
    <w:p w14:paraId="07585C74" w14:textId="77777777" w:rsidR="0015078A" w:rsidRDefault="0015078A" w:rsidP="0015078A">
      <w:pPr>
        <w:jc w:val="both"/>
        <w:rPr>
          <w:b/>
          <w:sz w:val="32"/>
          <w:szCs w:val="32"/>
        </w:rPr>
      </w:pPr>
      <w:r w:rsidRPr="00DB7213">
        <w:rPr>
          <w:b/>
          <w:sz w:val="32"/>
          <w:szCs w:val="32"/>
        </w:rPr>
        <w:br w:type="page"/>
      </w:r>
      <w:bookmarkStart w:id="45" w:name="_Toc377734739"/>
      <w:r w:rsidRPr="006D4F14">
        <w:rPr>
          <w:b/>
          <w:sz w:val="32"/>
          <w:szCs w:val="32"/>
        </w:rPr>
        <w:lastRenderedPageBreak/>
        <w:t>Table of Contents</w:t>
      </w:r>
      <w:bookmarkEnd w:id="45"/>
    </w:p>
    <w:p w14:paraId="63DF897B" w14:textId="77777777" w:rsidR="0015078A" w:rsidRDefault="0015078A" w:rsidP="0015078A">
      <w:pPr>
        <w:rPr>
          <w:b/>
          <w:sz w:val="32"/>
          <w:szCs w:val="32"/>
        </w:rPr>
      </w:pPr>
    </w:p>
    <w:p w14:paraId="11AA2E7F" w14:textId="4A82A681" w:rsidR="0015078A" w:rsidRDefault="0015078A" w:rsidP="0015078A">
      <w:pPr>
        <w:pStyle w:val="TOC1"/>
        <w:rPr>
          <w:rFonts w:ascii="Times New Roman" w:hAnsi="Times New Roman"/>
          <w:b w:val="0"/>
          <w:snapToGrid/>
          <w:sz w:val="24"/>
          <w:szCs w:val="24"/>
          <w:lang w:eastAsia="en-GB"/>
        </w:rPr>
      </w:pPr>
      <w:r>
        <w:rPr>
          <w:b w:val="0"/>
          <w:sz w:val="32"/>
          <w:szCs w:val="32"/>
        </w:rPr>
        <w:fldChar w:fldCharType="begin"/>
      </w:r>
      <w:r>
        <w:rPr>
          <w:b w:val="0"/>
          <w:sz w:val="32"/>
          <w:szCs w:val="32"/>
        </w:rPr>
        <w:instrText xml:space="preserve"> TOC \o "1-2" \h \z \u </w:instrText>
      </w:r>
      <w:r>
        <w:rPr>
          <w:b w:val="0"/>
          <w:sz w:val="32"/>
          <w:szCs w:val="32"/>
        </w:rPr>
        <w:fldChar w:fldCharType="separate"/>
      </w:r>
      <w:hyperlink w:anchor="_Toc390432254" w:history="1">
        <w:r w:rsidRPr="00991304">
          <w:rPr>
            <w:rStyle w:val="Hyperlink"/>
          </w:rPr>
          <w:t>CION Executive Summary</w:t>
        </w:r>
        <w:r>
          <w:rPr>
            <w:webHidden/>
          </w:rPr>
          <w:tab/>
        </w:r>
        <w:r>
          <w:rPr>
            <w:webHidden/>
          </w:rPr>
          <w:fldChar w:fldCharType="begin"/>
        </w:r>
        <w:r>
          <w:rPr>
            <w:webHidden/>
          </w:rPr>
          <w:instrText xml:space="preserve"> PAGEREF _Toc390432254 \h </w:instrText>
        </w:r>
        <w:r>
          <w:rPr>
            <w:webHidden/>
          </w:rPr>
        </w:r>
        <w:r>
          <w:rPr>
            <w:webHidden/>
          </w:rPr>
          <w:fldChar w:fldCharType="separate"/>
        </w:r>
        <w:r w:rsidR="00B6161B">
          <w:rPr>
            <w:webHidden/>
          </w:rPr>
          <w:t>31</w:t>
        </w:r>
        <w:r>
          <w:rPr>
            <w:webHidden/>
          </w:rPr>
          <w:fldChar w:fldCharType="end"/>
        </w:r>
      </w:hyperlink>
    </w:p>
    <w:p w14:paraId="48C66673" w14:textId="0E3BBB22" w:rsidR="0015078A" w:rsidRDefault="0015078A" w:rsidP="0015078A">
      <w:pPr>
        <w:pStyle w:val="TOC1"/>
        <w:rPr>
          <w:rFonts w:ascii="Times New Roman" w:hAnsi="Times New Roman"/>
          <w:b w:val="0"/>
          <w:snapToGrid/>
          <w:sz w:val="24"/>
          <w:szCs w:val="24"/>
          <w:lang w:eastAsia="en-GB"/>
        </w:rPr>
      </w:pPr>
      <w:hyperlink w:anchor="_Toc390432255" w:history="1">
        <w:r w:rsidRPr="00991304">
          <w:rPr>
            <w:rStyle w:val="Hyperlink"/>
          </w:rPr>
          <w:t>Purpose of CION</w:t>
        </w:r>
        <w:r>
          <w:rPr>
            <w:webHidden/>
          </w:rPr>
          <w:tab/>
        </w:r>
        <w:r>
          <w:rPr>
            <w:webHidden/>
          </w:rPr>
          <w:fldChar w:fldCharType="begin"/>
        </w:r>
        <w:r>
          <w:rPr>
            <w:webHidden/>
          </w:rPr>
          <w:instrText xml:space="preserve"> PAGEREF _Toc390432255 \h </w:instrText>
        </w:r>
        <w:r>
          <w:rPr>
            <w:webHidden/>
          </w:rPr>
        </w:r>
        <w:r>
          <w:rPr>
            <w:webHidden/>
          </w:rPr>
          <w:fldChar w:fldCharType="separate"/>
        </w:r>
        <w:r w:rsidR="00B6161B">
          <w:rPr>
            <w:webHidden/>
          </w:rPr>
          <w:t>33</w:t>
        </w:r>
        <w:r>
          <w:rPr>
            <w:webHidden/>
          </w:rPr>
          <w:fldChar w:fldCharType="end"/>
        </w:r>
      </w:hyperlink>
    </w:p>
    <w:p w14:paraId="7E5518F9" w14:textId="5E7DF6E9" w:rsidR="0015078A" w:rsidRDefault="0015078A" w:rsidP="0015078A">
      <w:pPr>
        <w:pStyle w:val="TOC1"/>
        <w:rPr>
          <w:rFonts w:ascii="Times New Roman" w:hAnsi="Times New Roman"/>
          <w:b w:val="0"/>
          <w:snapToGrid/>
          <w:sz w:val="24"/>
          <w:szCs w:val="24"/>
          <w:lang w:eastAsia="en-GB"/>
        </w:rPr>
      </w:pPr>
      <w:hyperlink w:anchor="_Toc390432256" w:history="1">
        <w:r w:rsidRPr="00991304">
          <w:rPr>
            <w:rStyle w:val="Hyperlink"/>
          </w:rPr>
          <w:t>Overview of Options Appraisal Process</w:t>
        </w:r>
        <w:r>
          <w:rPr>
            <w:webHidden/>
          </w:rPr>
          <w:tab/>
        </w:r>
        <w:r>
          <w:rPr>
            <w:webHidden/>
          </w:rPr>
          <w:fldChar w:fldCharType="begin"/>
        </w:r>
        <w:r>
          <w:rPr>
            <w:webHidden/>
          </w:rPr>
          <w:instrText xml:space="preserve"> PAGEREF _Toc390432256 \h </w:instrText>
        </w:r>
        <w:r>
          <w:rPr>
            <w:webHidden/>
          </w:rPr>
        </w:r>
        <w:r>
          <w:rPr>
            <w:webHidden/>
          </w:rPr>
          <w:fldChar w:fldCharType="separate"/>
        </w:r>
        <w:r w:rsidR="00B6161B">
          <w:rPr>
            <w:webHidden/>
          </w:rPr>
          <w:t>33</w:t>
        </w:r>
        <w:r>
          <w:rPr>
            <w:webHidden/>
          </w:rPr>
          <w:fldChar w:fldCharType="end"/>
        </w:r>
      </w:hyperlink>
    </w:p>
    <w:p w14:paraId="21AC0870" w14:textId="50B60B70" w:rsidR="0015078A" w:rsidRDefault="0015078A" w:rsidP="0015078A">
      <w:pPr>
        <w:pStyle w:val="TOC1"/>
        <w:rPr>
          <w:rFonts w:ascii="Times New Roman" w:hAnsi="Times New Roman"/>
          <w:b w:val="0"/>
          <w:snapToGrid/>
          <w:sz w:val="24"/>
          <w:szCs w:val="24"/>
          <w:lang w:eastAsia="en-GB"/>
        </w:rPr>
      </w:pPr>
      <w:hyperlink w:anchor="_Toc390432257" w:history="1">
        <w:r w:rsidRPr="00991304">
          <w:rPr>
            <w:rStyle w:val="Hyperlink"/>
          </w:rPr>
          <w:t>Common Assumptions for Options</w:t>
        </w:r>
        <w:r>
          <w:rPr>
            <w:webHidden/>
          </w:rPr>
          <w:tab/>
        </w:r>
        <w:r>
          <w:rPr>
            <w:webHidden/>
          </w:rPr>
          <w:fldChar w:fldCharType="begin"/>
        </w:r>
        <w:r>
          <w:rPr>
            <w:webHidden/>
          </w:rPr>
          <w:instrText xml:space="preserve"> PAGEREF _Toc390432257 \h </w:instrText>
        </w:r>
        <w:r>
          <w:rPr>
            <w:webHidden/>
          </w:rPr>
        </w:r>
        <w:r>
          <w:rPr>
            <w:webHidden/>
          </w:rPr>
          <w:fldChar w:fldCharType="separate"/>
        </w:r>
        <w:r w:rsidR="00B6161B">
          <w:rPr>
            <w:webHidden/>
          </w:rPr>
          <w:t>35</w:t>
        </w:r>
        <w:r>
          <w:rPr>
            <w:webHidden/>
          </w:rPr>
          <w:fldChar w:fldCharType="end"/>
        </w:r>
      </w:hyperlink>
    </w:p>
    <w:p w14:paraId="5FCC6D74" w14:textId="5371DB90" w:rsidR="0015078A" w:rsidRDefault="0015078A" w:rsidP="0015078A">
      <w:pPr>
        <w:pStyle w:val="TOC1"/>
        <w:rPr>
          <w:rFonts w:ascii="Times New Roman" w:hAnsi="Times New Roman"/>
          <w:b w:val="0"/>
          <w:snapToGrid/>
          <w:sz w:val="24"/>
          <w:szCs w:val="24"/>
          <w:lang w:eastAsia="en-GB"/>
        </w:rPr>
      </w:pPr>
      <w:hyperlink w:anchor="_Toc390432258" w:history="1">
        <w:r w:rsidRPr="00991304">
          <w:rPr>
            <w:rStyle w:val="Hyperlink"/>
          </w:rPr>
          <w:t>SECTION 1 – Project Overview</w:t>
        </w:r>
        <w:r>
          <w:rPr>
            <w:webHidden/>
          </w:rPr>
          <w:tab/>
        </w:r>
        <w:r>
          <w:rPr>
            <w:webHidden/>
          </w:rPr>
          <w:fldChar w:fldCharType="begin"/>
        </w:r>
        <w:r>
          <w:rPr>
            <w:webHidden/>
          </w:rPr>
          <w:instrText xml:space="preserve"> PAGEREF _Toc390432258 \h </w:instrText>
        </w:r>
        <w:r>
          <w:rPr>
            <w:webHidden/>
          </w:rPr>
        </w:r>
        <w:r>
          <w:rPr>
            <w:webHidden/>
          </w:rPr>
          <w:fldChar w:fldCharType="separate"/>
        </w:r>
        <w:r w:rsidR="00B6161B">
          <w:rPr>
            <w:webHidden/>
          </w:rPr>
          <w:t>36</w:t>
        </w:r>
        <w:r>
          <w:rPr>
            <w:webHidden/>
          </w:rPr>
          <w:fldChar w:fldCharType="end"/>
        </w:r>
      </w:hyperlink>
    </w:p>
    <w:p w14:paraId="408FE0E5" w14:textId="09E89F42" w:rsidR="0015078A" w:rsidRDefault="0015078A" w:rsidP="0015078A">
      <w:pPr>
        <w:pStyle w:val="TOC1"/>
        <w:rPr>
          <w:rFonts w:ascii="Times New Roman" w:hAnsi="Times New Roman"/>
          <w:b w:val="0"/>
          <w:snapToGrid/>
          <w:sz w:val="24"/>
          <w:szCs w:val="24"/>
          <w:lang w:eastAsia="en-GB"/>
        </w:rPr>
      </w:pPr>
      <w:hyperlink w:anchor="_Toc390432259" w:history="1">
        <w:r w:rsidRPr="00991304">
          <w:rPr>
            <w:rStyle w:val="Hyperlink"/>
          </w:rPr>
          <w:t>SECTION 2 – Stage 1: Onshore TO Interface Points Appraisal</w:t>
        </w:r>
        <w:r>
          <w:rPr>
            <w:webHidden/>
          </w:rPr>
          <w:tab/>
        </w:r>
        <w:r>
          <w:rPr>
            <w:webHidden/>
          </w:rPr>
          <w:fldChar w:fldCharType="begin"/>
        </w:r>
        <w:r>
          <w:rPr>
            <w:webHidden/>
          </w:rPr>
          <w:instrText xml:space="preserve"> PAGEREF _Toc390432259 \h </w:instrText>
        </w:r>
        <w:r>
          <w:rPr>
            <w:webHidden/>
          </w:rPr>
        </w:r>
        <w:r>
          <w:rPr>
            <w:webHidden/>
          </w:rPr>
          <w:fldChar w:fldCharType="separate"/>
        </w:r>
        <w:r w:rsidR="00B6161B">
          <w:rPr>
            <w:webHidden/>
          </w:rPr>
          <w:t>36</w:t>
        </w:r>
        <w:r>
          <w:rPr>
            <w:webHidden/>
          </w:rPr>
          <w:fldChar w:fldCharType="end"/>
        </w:r>
      </w:hyperlink>
    </w:p>
    <w:p w14:paraId="6AB37E4A" w14:textId="747F91E5" w:rsidR="0015078A" w:rsidRDefault="0015078A" w:rsidP="0015078A">
      <w:pPr>
        <w:pStyle w:val="TOC1"/>
        <w:rPr>
          <w:rFonts w:ascii="Times New Roman" w:hAnsi="Times New Roman"/>
          <w:b w:val="0"/>
          <w:snapToGrid/>
          <w:sz w:val="24"/>
          <w:szCs w:val="24"/>
          <w:lang w:eastAsia="en-GB"/>
        </w:rPr>
      </w:pPr>
      <w:hyperlink w:anchor="_Toc390432260" w:history="1">
        <w:r w:rsidRPr="00991304">
          <w:rPr>
            <w:rStyle w:val="Hyperlink"/>
          </w:rPr>
          <w:t>SECTION 3 – Stage 2: Offshore TO design concepts Appraisal</w:t>
        </w:r>
        <w:r>
          <w:rPr>
            <w:webHidden/>
          </w:rPr>
          <w:tab/>
        </w:r>
        <w:r>
          <w:rPr>
            <w:webHidden/>
          </w:rPr>
          <w:fldChar w:fldCharType="begin"/>
        </w:r>
        <w:r>
          <w:rPr>
            <w:webHidden/>
          </w:rPr>
          <w:instrText xml:space="preserve"> PAGEREF _Toc390432260 \h </w:instrText>
        </w:r>
        <w:r>
          <w:rPr>
            <w:webHidden/>
          </w:rPr>
        </w:r>
        <w:r>
          <w:rPr>
            <w:webHidden/>
          </w:rPr>
          <w:fldChar w:fldCharType="separate"/>
        </w:r>
        <w:r w:rsidR="00B6161B">
          <w:rPr>
            <w:webHidden/>
          </w:rPr>
          <w:t>38</w:t>
        </w:r>
        <w:r>
          <w:rPr>
            <w:webHidden/>
          </w:rPr>
          <w:fldChar w:fldCharType="end"/>
        </w:r>
      </w:hyperlink>
    </w:p>
    <w:p w14:paraId="0300D991" w14:textId="5357DF2A" w:rsidR="0015078A" w:rsidRDefault="0015078A" w:rsidP="0015078A">
      <w:pPr>
        <w:pStyle w:val="TOC1"/>
        <w:rPr>
          <w:rFonts w:ascii="Times New Roman" w:hAnsi="Times New Roman"/>
          <w:b w:val="0"/>
          <w:snapToGrid/>
          <w:sz w:val="24"/>
          <w:szCs w:val="24"/>
          <w:lang w:eastAsia="en-GB"/>
        </w:rPr>
      </w:pPr>
      <w:hyperlink w:anchor="_Toc390432261" w:history="1">
        <w:r w:rsidRPr="00991304">
          <w:rPr>
            <w:rStyle w:val="Hyperlink"/>
          </w:rPr>
          <w:t>SECTION 4 – Stage 3: Overall economic and efficient options Appraisal</w:t>
        </w:r>
        <w:r>
          <w:rPr>
            <w:webHidden/>
          </w:rPr>
          <w:tab/>
        </w:r>
        <w:r>
          <w:rPr>
            <w:webHidden/>
          </w:rPr>
          <w:fldChar w:fldCharType="begin"/>
        </w:r>
        <w:r>
          <w:rPr>
            <w:webHidden/>
          </w:rPr>
          <w:instrText xml:space="preserve"> PAGEREF _Toc390432261 \h </w:instrText>
        </w:r>
        <w:r>
          <w:rPr>
            <w:webHidden/>
          </w:rPr>
        </w:r>
        <w:r>
          <w:rPr>
            <w:webHidden/>
          </w:rPr>
          <w:fldChar w:fldCharType="separate"/>
        </w:r>
        <w:r w:rsidR="00B6161B">
          <w:rPr>
            <w:webHidden/>
          </w:rPr>
          <w:t>39</w:t>
        </w:r>
        <w:r>
          <w:rPr>
            <w:webHidden/>
          </w:rPr>
          <w:fldChar w:fldCharType="end"/>
        </w:r>
      </w:hyperlink>
    </w:p>
    <w:p w14:paraId="52A74CBE" w14:textId="7D098BE0" w:rsidR="0015078A" w:rsidRDefault="0015078A" w:rsidP="0015078A">
      <w:pPr>
        <w:pStyle w:val="TOC1"/>
        <w:rPr>
          <w:rFonts w:ascii="Times New Roman" w:hAnsi="Times New Roman"/>
          <w:b w:val="0"/>
          <w:snapToGrid/>
          <w:sz w:val="24"/>
          <w:szCs w:val="24"/>
          <w:lang w:eastAsia="en-GB"/>
        </w:rPr>
      </w:pPr>
      <w:hyperlink w:anchor="_Toc390432262" w:history="1">
        <w:r w:rsidRPr="00991304">
          <w:rPr>
            <w:rStyle w:val="Hyperlink"/>
          </w:rPr>
          <w:t>SECTION 5 – The Preferred Option</w:t>
        </w:r>
        <w:r>
          <w:rPr>
            <w:webHidden/>
          </w:rPr>
          <w:tab/>
        </w:r>
        <w:r>
          <w:rPr>
            <w:webHidden/>
          </w:rPr>
          <w:fldChar w:fldCharType="begin"/>
        </w:r>
        <w:r>
          <w:rPr>
            <w:webHidden/>
          </w:rPr>
          <w:instrText xml:space="preserve"> PAGEREF _Toc390432262 \h </w:instrText>
        </w:r>
        <w:r>
          <w:rPr>
            <w:webHidden/>
          </w:rPr>
        </w:r>
        <w:r>
          <w:rPr>
            <w:webHidden/>
          </w:rPr>
          <w:fldChar w:fldCharType="separate"/>
        </w:r>
        <w:r w:rsidR="00B6161B">
          <w:rPr>
            <w:webHidden/>
          </w:rPr>
          <w:t>40</w:t>
        </w:r>
        <w:r>
          <w:rPr>
            <w:webHidden/>
          </w:rPr>
          <w:fldChar w:fldCharType="end"/>
        </w:r>
      </w:hyperlink>
    </w:p>
    <w:p w14:paraId="7737F049" w14:textId="500D2265" w:rsidR="0015078A" w:rsidRDefault="0015078A" w:rsidP="0015078A">
      <w:pPr>
        <w:pStyle w:val="TOC1"/>
        <w:rPr>
          <w:rFonts w:ascii="Times New Roman" w:hAnsi="Times New Roman"/>
          <w:b w:val="0"/>
          <w:snapToGrid/>
          <w:sz w:val="24"/>
          <w:szCs w:val="24"/>
          <w:lang w:eastAsia="en-GB"/>
        </w:rPr>
      </w:pPr>
      <w:hyperlink w:anchor="_Toc390432263" w:history="1">
        <w:r w:rsidRPr="00991304">
          <w:rPr>
            <w:rStyle w:val="Hyperlink"/>
          </w:rPr>
          <w:t>SECTION 6 – Alternative Options</w:t>
        </w:r>
        <w:r>
          <w:rPr>
            <w:webHidden/>
          </w:rPr>
          <w:tab/>
        </w:r>
        <w:r>
          <w:rPr>
            <w:webHidden/>
          </w:rPr>
          <w:fldChar w:fldCharType="begin"/>
        </w:r>
        <w:r>
          <w:rPr>
            <w:webHidden/>
          </w:rPr>
          <w:instrText xml:space="preserve"> PAGEREF _Toc390432263 \h </w:instrText>
        </w:r>
        <w:r>
          <w:rPr>
            <w:webHidden/>
          </w:rPr>
        </w:r>
        <w:r>
          <w:rPr>
            <w:webHidden/>
          </w:rPr>
          <w:fldChar w:fldCharType="separate"/>
        </w:r>
        <w:r w:rsidR="00B6161B">
          <w:rPr>
            <w:webHidden/>
          </w:rPr>
          <w:t>43</w:t>
        </w:r>
        <w:r>
          <w:rPr>
            <w:webHidden/>
          </w:rPr>
          <w:fldChar w:fldCharType="end"/>
        </w:r>
      </w:hyperlink>
    </w:p>
    <w:p w14:paraId="380A1A81" w14:textId="0548BAA7" w:rsidR="0015078A" w:rsidRDefault="0015078A" w:rsidP="0015078A">
      <w:pPr>
        <w:pStyle w:val="TOC1"/>
        <w:rPr>
          <w:rFonts w:ascii="Times New Roman" w:hAnsi="Times New Roman"/>
          <w:b w:val="0"/>
          <w:snapToGrid/>
          <w:sz w:val="24"/>
          <w:szCs w:val="24"/>
          <w:lang w:eastAsia="en-GB"/>
        </w:rPr>
      </w:pPr>
      <w:hyperlink w:anchor="_Toc390432264" w:history="1">
        <w:r w:rsidRPr="00991304">
          <w:rPr>
            <w:rStyle w:val="Hyperlink"/>
          </w:rPr>
          <w:t>Appendix A – Glossary of Terms</w:t>
        </w:r>
        <w:r>
          <w:rPr>
            <w:webHidden/>
          </w:rPr>
          <w:tab/>
        </w:r>
        <w:r>
          <w:rPr>
            <w:webHidden/>
          </w:rPr>
          <w:fldChar w:fldCharType="begin"/>
        </w:r>
        <w:r>
          <w:rPr>
            <w:webHidden/>
          </w:rPr>
          <w:instrText xml:space="preserve"> PAGEREF _Toc390432264 \h </w:instrText>
        </w:r>
        <w:r>
          <w:rPr>
            <w:webHidden/>
          </w:rPr>
        </w:r>
        <w:r>
          <w:rPr>
            <w:webHidden/>
          </w:rPr>
          <w:fldChar w:fldCharType="separate"/>
        </w:r>
        <w:r w:rsidR="00B6161B">
          <w:rPr>
            <w:webHidden/>
          </w:rPr>
          <w:t>45</w:t>
        </w:r>
        <w:r>
          <w:rPr>
            <w:webHidden/>
          </w:rPr>
          <w:fldChar w:fldCharType="end"/>
        </w:r>
      </w:hyperlink>
    </w:p>
    <w:p w14:paraId="76A7959C" w14:textId="2E72FD41" w:rsidR="0015078A" w:rsidRDefault="0015078A" w:rsidP="0015078A">
      <w:pPr>
        <w:pStyle w:val="TOC1"/>
        <w:rPr>
          <w:rFonts w:ascii="Times New Roman" w:hAnsi="Times New Roman"/>
          <w:b w:val="0"/>
          <w:snapToGrid/>
          <w:sz w:val="24"/>
          <w:szCs w:val="24"/>
          <w:lang w:eastAsia="en-GB"/>
        </w:rPr>
      </w:pPr>
      <w:hyperlink w:anchor="_Toc390432265" w:history="1">
        <w:r w:rsidRPr="00991304">
          <w:rPr>
            <w:rStyle w:val="Hyperlink"/>
          </w:rPr>
          <w:t>Appendix B– Unit Cost Assumptions</w:t>
        </w:r>
        <w:r>
          <w:rPr>
            <w:webHidden/>
          </w:rPr>
          <w:tab/>
        </w:r>
        <w:r>
          <w:rPr>
            <w:webHidden/>
          </w:rPr>
          <w:fldChar w:fldCharType="begin"/>
        </w:r>
        <w:r>
          <w:rPr>
            <w:webHidden/>
          </w:rPr>
          <w:instrText xml:space="preserve"> PAGEREF _Toc390432265 \h </w:instrText>
        </w:r>
        <w:r>
          <w:rPr>
            <w:webHidden/>
          </w:rPr>
        </w:r>
        <w:r>
          <w:rPr>
            <w:webHidden/>
          </w:rPr>
          <w:fldChar w:fldCharType="separate"/>
        </w:r>
        <w:r w:rsidR="00B6161B">
          <w:rPr>
            <w:webHidden/>
          </w:rPr>
          <w:t>45</w:t>
        </w:r>
        <w:r>
          <w:rPr>
            <w:webHidden/>
          </w:rPr>
          <w:fldChar w:fldCharType="end"/>
        </w:r>
      </w:hyperlink>
    </w:p>
    <w:p w14:paraId="16237E35" w14:textId="698199D5" w:rsidR="0015078A" w:rsidRDefault="0015078A" w:rsidP="0015078A">
      <w:pPr>
        <w:pStyle w:val="TOC1"/>
        <w:rPr>
          <w:rFonts w:ascii="Times New Roman" w:hAnsi="Times New Roman"/>
          <w:b w:val="0"/>
          <w:snapToGrid/>
          <w:sz w:val="24"/>
          <w:szCs w:val="24"/>
          <w:lang w:eastAsia="en-GB"/>
        </w:rPr>
      </w:pPr>
      <w:hyperlink w:anchor="_Toc390432266" w:history="1">
        <w:r w:rsidRPr="00991304">
          <w:rPr>
            <w:rStyle w:val="Hyperlink"/>
          </w:rPr>
          <w:t>Appendix C – Cost Benefit Analysis (CBA) methodology</w:t>
        </w:r>
        <w:r>
          <w:rPr>
            <w:webHidden/>
          </w:rPr>
          <w:tab/>
        </w:r>
        <w:r>
          <w:rPr>
            <w:webHidden/>
          </w:rPr>
          <w:fldChar w:fldCharType="begin"/>
        </w:r>
        <w:r>
          <w:rPr>
            <w:webHidden/>
          </w:rPr>
          <w:instrText xml:space="preserve"> PAGEREF _Toc390432266 \h </w:instrText>
        </w:r>
        <w:r>
          <w:rPr>
            <w:webHidden/>
          </w:rPr>
        </w:r>
        <w:r>
          <w:rPr>
            <w:webHidden/>
          </w:rPr>
          <w:fldChar w:fldCharType="separate"/>
        </w:r>
        <w:r w:rsidR="00B6161B">
          <w:rPr>
            <w:webHidden/>
          </w:rPr>
          <w:t>45</w:t>
        </w:r>
        <w:r>
          <w:rPr>
            <w:webHidden/>
          </w:rPr>
          <w:fldChar w:fldCharType="end"/>
        </w:r>
      </w:hyperlink>
    </w:p>
    <w:p w14:paraId="6AAD6688" w14:textId="77777777" w:rsidR="0015078A" w:rsidRDefault="0015078A" w:rsidP="0015078A">
      <w:pPr>
        <w:rPr>
          <w:b/>
          <w:sz w:val="32"/>
          <w:szCs w:val="32"/>
        </w:rPr>
      </w:pPr>
      <w:r>
        <w:rPr>
          <w:b/>
          <w:sz w:val="32"/>
          <w:szCs w:val="32"/>
        </w:rPr>
        <w:fldChar w:fldCharType="end"/>
      </w:r>
    </w:p>
    <w:p w14:paraId="194360DA" w14:textId="77777777" w:rsidR="0015078A" w:rsidRPr="00DB7213" w:rsidRDefault="0015078A" w:rsidP="0015078A">
      <w:pPr>
        <w:rPr>
          <w:sz w:val="22"/>
          <w:szCs w:val="22"/>
        </w:rPr>
        <w:sectPr w:rsidR="0015078A" w:rsidRPr="00DB7213" w:rsidSect="008E583B">
          <w:headerReference w:type="even" r:id="rId15"/>
          <w:headerReference w:type="default" r:id="rId16"/>
          <w:footerReference w:type="default" r:id="rId17"/>
          <w:headerReference w:type="first" r:id="rId18"/>
          <w:pgSz w:w="11906" w:h="16838"/>
          <w:pgMar w:top="1418" w:right="1797" w:bottom="1440" w:left="1134" w:header="720" w:footer="720" w:gutter="0"/>
          <w:cols w:space="720"/>
        </w:sectPr>
      </w:pPr>
    </w:p>
    <w:p w14:paraId="48E73ED2" w14:textId="77777777" w:rsidR="0015078A" w:rsidRDefault="0015078A" w:rsidP="0015078A">
      <w:pPr>
        <w:pStyle w:val="Heading1"/>
      </w:pPr>
      <w:bookmarkStart w:id="46" w:name="_Toc390432255"/>
      <w:r>
        <w:rPr>
          <w:szCs w:val="24"/>
        </w:rPr>
        <w:lastRenderedPageBreak/>
        <w:t>Purpose of CION</w:t>
      </w:r>
      <w:bookmarkEnd w:id="46"/>
    </w:p>
    <w:p w14:paraId="6A61DDE5" w14:textId="77777777" w:rsidR="0015078A" w:rsidRPr="00373BB2" w:rsidRDefault="0015078A" w:rsidP="0015078A">
      <w:pPr>
        <w:keepNext/>
        <w:jc w:val="both"/>
        <w:rPr>
          <w:rFonts w:cs="Arial"/>
        </w:rPr>
      </w:pPr>
      <w:bookmarkStart w:id="47" w:name="_Toc377734745"/>
      <w:r w:rsidRPr="00373BB2">
        <w:rPr>
          <w:rFonts w:cs="Arial"/>
        </w:rPr>
        <w:t xml:space="preserve">The </w:t>
      </w:r>
      <w:r>
        <w:rPr>
          <w:rFonts w:cs="Arial"/>
        </w:rPr>
        <w:t>aim</w:t>
      </w:r>
      <w:r w:rsidRPr="00373BB2">
        <w:rPr>
          <w:rFonts w:cs="Arial"/>
        </w:rPr>
        <w:t xml:space="preserve"> of this document is to provide a record of the assessment undertaken in considering the connection of </w:t>
      </w:r>
      <w:r>
        <w:rPr>
          <w:color w:val="FF0000"/>
        </w:rPr>
        <w:t>[Insert project name]</w:t>
      </w:r>
      <w:r w:rsidRPr="009358A7">
        <w:rPr>
          <w:color w:val="FF0000"/>
        </w:rPr>
        <w:t xml:space="preserve"> </w:t>
      </w:r>
      <w:r w:rsidRPr="00373BB2">
        <w:rPr>
          <w:rFonts w:cs="Arial"/>
        </w:rPr>
        <w:t xml:space="preserve">to the </w:t>
      </w:r>
      <w:r w:rsidR="00BC4ED2">
        <w:rPr>
          <w:rFonts w:cs="Arial"/>
        </w:rPr>
        <w:t>National Electricity Transmission S</w:t>
      </w:r>
      <w:r w:rsidRPr="00373BB2">
        <w:rPr>
          <w:rFonts w:cs="Arial"/>
        </w:rPr>
        <w:t>ystem. The document facilitates an appraisal of a variety of options and identifies the preferred</w:t>
      </w:r>
      <w:r>
        <w:rPr>
          <w:rFonts w:cs="Arial"/>
        </w:rPr>
        <w:t xml:space="preserve"> onshore</w:t>
      </w:r>
      <w:r w:rsidRPr="00373BB2">
        <w:rPr>
          <w:rFonts w:cs="Arial"/>
        </w:rPr>
        <w:t xml:space="preserve"> connection points and offshore transmission network configuration.</w:t>
      </w:r>
      <w:r>
        <w:rPr>
          <w:rFonts w:cs="Arial"/>
        </w:rPr>
        <w:t xml:space="preserve"> </w:t>
      </w:r>
    </w:p>
    <w:p w14:paraId="478A91B4" w14:textId="77777777" w:rsidR="0015078A" w:rsidRDefault="0015078A" w:rsidP="0015078A">
      <w:pPr>
        <w:keepNext/>
        <w:jc w:val="both"/>
        <w:rPr>
          <w:rFonts w:cs="Arial"/>
        </w:rPr>
      </w:pPr>
      <w:r w:rsidRPr="00373BB2">
        <w:rPr>
          <w:rFonts w:cs="Arial"/>
        </w:rPr>
        <w:t xml:space="preserve">The Connection and Infrastructure Options Note (CION) has been developed </w:t>
      </w:r>
      <w:proofErr w:type="gramStart"/>
      <w:r w:rsidRPr="00373BB2">
        <w:rPr>
          <w:rFonts w:cs="Arial"/>
        </w:rPr>
        <w:t>as a means to</w:t>
      </w:r>
      <w:proofErr w:type="gramEnd"/>
      <w:r w:rsidR="00391C50">
        <w:rPr>
          <w:rFonts w:cs="Arial"/>
        </w:rPr>
        <w:t xml:space="preserve"> initially make a </w:t>
      </w:r>
      <w:r w:rsidR="00BC4ED2">
        <w:rPr>
          <w:rFonts w:cs="Arial"/>
        </w:rPr>
        <w:t xml:space="preserve">representative </w:t>
      </w:r>
      <w:r w:rsidR="00391C50">
        <w:rPr>
          <w:rFonts w:cs="Arial"/>
        </w:rPr>
        <w:t>Connection Offer to an applicant</w:t>
      </w:r>
      <w:r w:rsidR="00BC4ED2">
        <w:rPr>
          <w:rFonts w:cs="Arial"/>
        </w:rPr>
        <w:t xml:space="preserve"> and subsequently develop</w:t>
      </w:r>
      <w:r w:rsidRPr="00373BB2">
        <w:rPr>
          <w:rFonts w:cs="Arial"/>
        </w:rPr>
        <w:t xml:space="preserve"> the </w:t>
      </w:r>
      <w:r w:rsidR="00BC4ED2">
        <w:rPr>
          <w:rFonts w:cs="Arial"/>
        </w:rPr>
        <w:t>most</w:t>
      </w:r>
      <w:r>
        <w:rPr>
          <w:rFonts w:cs="Arial"/>
        </w:rPr>
        <w:t xml:space="preserve"> </w:t>
      </w:r>
      <w:r w:rsidRPr="00373BB2">
        <w:rPr>
          <w:rFonts w:cs="Arial"/>
        </w:rPr>
        <w:t>economic</w:t>
      </w:r>
      <w:r>
        <w:rPr>
          <w:rFonts w:cs="Arial"/>
        </w:rPr>
        <w:t xml:space="preserve"> and efficient design option. The purpose of the CION </w:t>
      </w:r>
      <w:proofErr w:type="gramStart"/>
      <w:r>
        <w:rPr>
          <w:rFonts w:cs="Arial"/>
        </w:rPr>
        <w:t>is;</w:t>
      </w:r>
      <w:proofErr w:type="gramEnd"/>
      <w:r>
        <w:rPr>
          <w:rFonts w:cs="Arial"/>
        </w:rPr>
        <w:t xml:space="preserve"> </w:t>
      </w:r>
    </w:p>
    <w:p w14:paraId="2A04755E" w14:textId="77777777" w:rsidR="0015078A" w:rsidRPr="00586E4F" w:rsidRDefault="0015078A" w:rsidP="008E583B">
      <w:pPr>
        <w:keepNext/>
        <w:numPr>
          <w:ilvl w:val="0"/>
          <w:numId w:val="43"/>
        </w:numPr>
        <w:jc w:val="both"/>
        <w:rPr>
          <w:rFonts w:cs="Arial"/>
        </w:rPr>
      </w:pPr>
      <w:r>
        <w:t xml:space="preserve">To </w:t>
      </w:r>
      <w:r w:rsidRPr="00373BB2">
        <w:t xml:space="preserve">provide a joint process to centrally record decisions and design rationale from the </w:t>
      </w:r>
      <w:r>
        <w:t xml:space="preserve">technical, </w:t>
      </w:r>
      <w:r w:rsidRPr="00373BB2">
        <w:t xml:space="preserve">commercial, regulatory, environmental, </w:t>
      </w:r>
      <w:r>
        <w:t xml:space="preserve">and </w:t>
      </w:r>
      <w:r w:rsidRPr="00373BB2">
        <w:t xml:space="preserve">socio-economic aspects of </w:t>
      </w:r>
      <w:r>
        <w:t>a project as it progresses</w:t>
      </w:r>
      <w:r w:rsidRPr="00373BB2">
        <w:rPr>
          <w:b/>
        </w:rPr>
        <w:t xml:space="preserve"> </w:t>
      </w:r>
    </w:p>
    <w:p w14:paraId="08175BDD" w14:textId="77777777" w:rsidR="0015078A" w:rsidRDefault="0015078A" w:rsidP="008E583B">
      <w:pPr>
        <w:keepNext/>
        <w:numPr>
          <w:ilvl w:val="0"/>
          <w:numId w:val="43"/>
        </w:numPr>
        <w:jc w:val="both"/>
        <w:rPr>
          <w:rFonts w:cs="Arial"/>
        </w:rPr>
      </w:pPr>
      <w:r>
        <w:rPr>
          <w:rFonts w:cs="Arial"/>
        </w:rPr>
        <w:t>To document the clear reasoning why a specific design option has been chosen</w:t>
      </w:r>
    </w:p>
    <w:p w14:paraId="032BD00E" w14:textId="77777777" w:rsidR="0015078A" w:rsidRDefault="0015078A" w:rsidP="008E583B">
      <w:pPr>
        <w:keepNext/>
        <w:numPr>
          <w:ilvl w:val="0"/>
          <w:numId w:val="43"/>
        </w:numPr>
        <w:jc w:val="both"/>
        <w:rPr>
          <w:rFonts w:cs="Arial"/>
        </w:rPr>
      </w:pPr>
      <w:r>
        <w:rPr>
          <w:rFonts w:cs="Arial"/>
        </w:rPr>
        <w:t xml:space="preserve">To provide visibility of the </w:t>
      </w:r>
      <w:proofErr w:type="gramStart"/>
      <w:r>
        <w:rPr>
          <w:rFonts w:cs="Arial"/>
        </w:rPr>
        <w:t>decision making</w:t>
      </w:r>
      <w:proofErr w:type="gramEnd"/>
      <w:r>
        <w:rPr>
          <w:rFonts w:cs="Arial"/>
        </w:rPr>
        <w:t xml:space="preserve"> process and to record the underlying assumptions</w:t>
      </w:r>
    </w:p>
    <w:p w14:paraId="42D9675A" w14:textId="77777777" w:rsidR="0015078A" w:rsidRPr="00373BB2" w:rsidRDefault="0015078A" w:rsidP="0015078A">
      <w:pPr>
        <w:keepNext/>
        <w:jc w:val="both"/>
        <w:rPr>
          <w:rFonts w:cs="Arial"/>
        </w:rPr>
      </w:pPr>
      <w:r>
        <w:rPr>
          <w:rFonts w:cs="Arial"/>
        </w:rPr>
        <w:t xml:space="preserve">As part of the economic assessment, the CION will consider the total life cost – assessing </w:t>
      </w:r>
      <w:r w:rsidRPr="00A80129">
        <w:rPr>
          <w:rFonts w:cs="Arial"/>
        </w:rPr>
        <w:t xml:space="preserve">both the capital and </w:t>
      </w:r>
      <w:r w:rsidR="00BC4ED2">
        <w:rPr>
          <w:rFonts w:cs="Arial"/>
        </w:rPr>
        <w:t xml:space="preserve">projected </w:t>
      </w:r>
      <w:r w:rsidRPr="00A80129">
        <w:rPr>
          <w:rFonts w:cs="Arial"/>
        </w:rPr>
        <w:t>operational costs</w:t>
      </w:r>
      <w:r>
        <w:rPr>
          <w:rFonts w:cs="Arial"/>
        </w:rPr>
        <w:t xml:space="preserve"> (over a project’s lifetime)</w:t>
      </w:r>
      <w:r w:rsidRPr="00A80129">
        <w:rPr>
          <w:rFonts w:cs="Arial"/>
        </w:rPr>
        <w:t xml:space="preserve"> </w:t>
      </w:r>
      <w:r>
        <w:rPr>
          <w:rFonts w:cs="Arial"/>
        </w:rPr>
        <w:t>t</w:t>
      </w:r>
      <w:r w:rsidRPr="00A80129">
        <w:rPr>
          <w:rFonts w:cs="Arial"/>
        </w:rPr>
        <w:t>o determine the overall economic and efficient design option.</w:t>
      </w:r>
      <w:r>
        <w:rPr>
          <w:rFonts w:cs="Arial"/>
        </w:rPr>
        <w:t xml:space="preserve"> </w:t>
      </w:r>
    </w:p>
    <w:p w14:paraId="295EBF5E" w14:textId="77777777" w:rsidR="0015078A" w:rsidRDefault="0015078A" w:rsidP="0015078A">
      <w:pPr>
        <w:jc w:val="both"/>
        <w:rPr>
          <w:b/>
        </w:rPr>
      </w:pPr>
      <w:r>
        <w:rPr>
          <w:rFonts w:cs="Arial"/>
        </w:rPr>
        <w:t xml:space="preserve">The CION supports the initial customer connection offer and is issued together with the customer offer - </w:t>
      </w:r>
      <w:r w:rsidRPr="00373BB2">
        <w:rPr>
          <w:b/>
        </w:rPr>
        <w:t xml:space="preserve">it is </w:t>
      </w:r>
      <w:r>
        <w:rPr>
          <w:b/>
        </w:rPr>
        <w:t xml:space="preserve">however </w:t>
      </w:r>
      <w:r w:rsidRPr="00373BB2">
        <w:rPr>
          <w:b/>
        </w:rPr>
        <w:t>a working document and is subject to periodic review until a final preferred design solution is reached.</w:t>
      </w:r>
      <w:r>
        <w:rPr>
          <w:b/>
        </w:rPr>
        <w:t xml:space="preserve"> </w:t>
      </w:r>
    </w:p>
    <w:p w14:paraId="32E03132" w14:textId="36171057" w:rsidR="0015078A" w:rsidRDefault="0015078A" w:rsidP="0015078A">
      <w:pPr>
        <w:spacing w:before="120"/>
        <w:jc w:val="both"/>
      </w:pPr>
      <w:r>
        <w:t xml:space="preserve">Following the initial customer connection offer, all the parties undertake more detailed assessments which </w:t>
      </w:r>
      <w:proofErr w:type="gramStart"/>
      <w:r>
        <w:t>take into account</w:t>
      </w:r>
      <w:proofErr w:type="gramEnd"/>
      <w:r>
        <w:t xml:space="preserve"> (but are not limited to) d</w:t>
      </w:r>
      <w:r>
        <w:rPr>
          <w:rFonts w:cs="Arial"/>
        </w:rPr>
        <w:t xml:space="preserve">eliverability, construction complexity, land issues, consents, technology, costs, and Environmental issues. These detailed </w:t>
      </w:r>
      <w:r>
        <w:t xml:space="preserve">assessments will either reconfirm the initial preferred design option or trigger the need for a </w:t>
      </w:r>
      <w:r w:rsidR="006C5B1A">
        <w:t>Modification Application</w:t>
      </w:r>
      <w:r>
        <w:t>. Also, these assessments will feed directly into an Interface Selection Report which is used to support planning applications.</w:t>
      </w:r>
    </w:p>
    <w:p w14:paraId="5DCC1FE8" w14:textId="77777777" w:rsidR="0015078A" w:rsidRDefault="0015078A" w:rsidP="0015078A">
      <w:pPr>
        <w:spacing w:before="120"/>
        <w:jc w:val="both"/>
      </w:pPr>
      <w:r w:rsidRPr="00373BB2">
        <w:t>Further development of the costs, updates in technology and the commercial frameworks will continue to be edited into th</w:t>
      </w:r>
      <w:r>
        <w:t>e</w:t>
      </w:r>
      <w:r w:rsidRPr="00373BB2">
        <w:t xml:space="preserve"> CION as existing and alternative options are further explored. It is customary that once the preferred design </w:t>
      </w:r>
      <w:r>
        <w:t>option</w:t>
      </w:r>
      <w:r w:rsidRPr="00373BB2">
        <w:t xml:space="preserve"> (i.e. the most economic and efficient) is reached this document will be finalised and </w:t>
      </w:r>
      <w:proofErr w:type="gramStart"/>
      <w:r w:rsidRPr="00373BB2">
        <w:t>signed-off</w:t>
      </w:r>
      <w:proofErr w:type="gramEnd"/>
      <w:r w:rsidRPr="00373BB2">
        <w:t xml:space="preserve"> by all Steering Group Members.</w:t>
      </w:r>
    </w:p>
    <w:p w14:paraId="7AF0F1D3" w14:textId="77777777" w:rsidR="0015078A" w:rsidRDefault="0015078A" w:rsidP="0015078A">
      <w:pPr>
        <w:jc w:val="both"/>
      </w:pPr>
    </w:p>
    <w:p w14:paraId="087A3719" w14:textId="77777777" w:rsidR="0015078A" w:rsidRDefault="0015078A" w:rsidP="0015078A">
      <w:pPr>
        <w:jc w:val="both"/>
      </w:pPr>
    </w:p>
    <w:p w14:paraId="53A06EE8" w14:textId="77777777" w:rsidR="0015078A" w:rsidRPr="009358A7" w:rsidRDefault="0015078A" w:rsidP="0015078A">
      <w:pPr>
        <w:pStyle w:val="Heading1"/>
        <w:rPr>
          <w:color w:val="FF0000"/>
        </w:rPr>
      </w:pPr>
      <w:bookmarkStart w:id="48" w:name="_Toc390432256"/>
      <w:r w:rsidRPr="00373BB2">
        <w:t>Overview of Options Appraisal Process</w:t>
      </w:r>
      <w:bookmarkEnd w:id="48"/>
    </w:p>
    <w:p w14:paraId="4CCB964B" w14:textId="140C8B24" w:rsidR="0015078A" w:rsidRDefault="0015078A" w:rsidP="0015078A">
      <w:pPr>
        <w:keepNext/>
        <w:tabs>
          <w:tab w:val="right" w:pos="9781"/>
        </w:tabs>
        <w:jc w:val="both"/>
        <w:rPr>
          <w:rFonts w:cs="Arial"/>
        </w:rPr>
      </w:pPr>
      <w:r w:rsidRPr="00255E03">
        <w:rPr>
          <w:rFonts w:cs="Arial"/>
        </w:rPr>
        <w:t xml:space="preserve">The appraisal process assists the assessment of the </w:t>
      </w:r>
      <w:r w:rsidR="00BC4ED2">
        <w:rPr>
          <w:rFonts w:cs="Arial"/>
        </w:rPr>
        <w:t>optimal</w:t>
      </w:r>
      <w:r w:rsidRPr="00255E03">
        <w:rPr>
          <w:rFonts w:cs="Arial"/>
        </w:rPr>
        <w:t xml:space="preserve"> way to</w:t>
      </w:r>
      <w:r w:rsidRPr="009358A7">
        <w:rPr>
          <w:rFonts w:cs="Arial"/>
          <w:color w:val="FF0000"/>
        </w:rPr>
        <w:t xml:space="preserve"> </w:t>
      </w:r>
      <w:r w:rsidRPr="009E1431">
        <w:rPr>
          <w:rFonts w:cs="Arial"/>
        </w:rPr>
        <w:t>connect</w:t>
      </w:r>
      <w:r w:rsidRPr="009358A7">
        <w:rPr>
          <w:rFonts w:cs="Arial"/>
          <w:color w:val="FF0000"/>
        </w:rPr>
        <w:t xml:space="preserve"> </w:t>
      </w:r>
      <w:r>
        <w:rPr>
          <w:color w:val="FF0000"/>
        </w:rPr>
        <w:t>[Insert project name]</w:t>
      </w:r>
      <w:r w:rsidRPr="003162CA">
        <w:rPr>
          <w:rFonts w:cs="Arial"/>
        </w:rPr>
        <w:t xml:space="preserve">. This process enables </w:t>
      </w:r>
      <w:r w:rsidR="00991634">
        <w:t xml:space="preserve">The Company </w:t>
      </w:r>
      <w:r w:rsidR="00BC4ED2">
        <w:rPr>
          <w:rFonts w:cs="Arial"/>
        </w:rPr>
        <w:t>and the Affected P</w:t>
      </w:r>
      <w:r>
        <w:rPr>
          <w:rFonts w:cs="Arial"/>
        </w:rPr>
        <w:t>arties</w:t>
      </w:r>
      <w:r w:rsidRPr="003162CA">
        <w:rPr>
          <w:rFonts w:cs="Arial"/>
        </w:rPr>
        <w:t xml:space="preserve"> to identify and balance technical, environmental and cost considerations in selecting options, while also documenting the information on which judgements have been based. The options appraisal process </w:t>
      </w:r>
      <w:r>
        <w:rPr>
          <w:rFonts w:cs="Arial"/>
        </w:rPr>
        <w:t>i</w:t>
      </w:r>
      <w:r w:rsidRPr="003162CA">
        <w:rPr>
          <w:rFonts w:cs="Arial"/>
        </w:rPr>
        <w:t xml:space="preserve">s carried out in three stages and decisions </w:t>
      </w:r>
      <w:r>
        <w:rPr>
          <w:rFonts w:cs="Arial"/>
        </w:rPr>
        <w:t>are</w:t>
      </w:r>
      <w:r w:rsidRPr="003162CA">
        <w:rPr>
          <w:rFonts w:cs="Arial"/>
        </w:rPr>
        <w:t xml:space="preserve"> made based on the best available information at th</w:t>
      </w:r>
      <w:r>
        <w:rPr>
          <w:rFonts w:cs="Arial"/>
        </w:rPr>
        <w:t>e</w:t>
      </w:r>
      <w:r w:rsidRPr="003162CA">
        <w:rPr>
          <w:rFonts w:cs="Arial"/>
        </w:rPr>
        <w:t xml:space="preserve"> time.   A description of the appraisal process is given below and identifies the respective filters applied at each stage:</w:t>
      </w:r>
    </w:p>
    <w:p w14:paraId="3951972F" w14:textId="77777777" w:rsidR="0015078A" w:rsidRDefault="0015078A" w:rsidP="0015078A">
      <w:pPr>
        <w:keepNext/>
        <w:tabs>
          <w:tab w:val="right" w:pos="9781"/>
        </w:tabs>
        <w:jc w:val="both"/>
        <w:rPr>
          <w:rFonts w:cs="Arial"/>
          <w:b/>
        </w:rPr>
      </w:pPr>
    </w:p>
    <w:p w14:paraId="0A21BB0C" w14:textId="77777777" w:rsidR="0015078A" w:rsidRPr="00DF161F" w:rsidRDefault="0015078A" w:rsidP="0015078A">
      <w:pPr>
        <w:keepNext/>
        <w:tabs>
          <w:tab w:val="right" w:pos="9781"/>
        </w:tabs>
        <w:jc w:val="both"/>
        <w:rPr>
          <w:rFonts w:cs="Arial"/>
        </w:rPr>
      </w:pPr>
      <w:r w:rsidRPr="00481593">
        <w:rPr>
          <w:rFonts w:cs="Arial"/>
          <w:b/>
        </w:rPr>
        <w:t xml:space="preserve">Stage 1 </w:t>
      </w:r>
      <w:r>
        <w:rPr>
          <w:rFonts w:cs="Arial"/>
        </w:rPr>
        <w:t>captures the onshore TO’s asse</w:t>
      </w:r>
      <w:r w:rsidRPr="003162CA">
        <w:rPr>
          <w:rFonts w:cs="Arial"/>
        </w:rPr>
        <w:t>ssm</w:t>
      </w:r>
      <w:r>
        <w:rPr>
          <w:rFonts w:cs="Arial"/>
        </w:rPr>
        <w:t xml:space="preserve">ent of </w:t>
      </w:r>
      <w:r w:rsidRPr="003162CA">
        <w:rPr>
          <w:rFonts w:cs="Arial"/>
        </w:rPr>
        <w:t xml:space="preserve">the </w:t>
      </w:r>
      <w:r w:rsidRPr="00DF161F">
        <w:rPr>
          <w:rFonts w:cs="Arial"/>
        </w:rPr>
        <w:t xml:space="preserve">potential locations for connecting the generation. </w:t>
      </w:r>
      <w:r>
        <w:rPr>
          <w:rFonts w:cs="Arial"/>
        </w:rPr>
        <w:t xml:space="preserve">As part of the initial connection application process, </w:t>
      </w:r>
      <w:r w:rsidRPr="00DF161F">
        <w:rPr>
          <w:rFonts w:cs="Arial"/>
        </w:rPr>
        <w:t xml:space="preserve">technical, environmental and benefit filters are applied to narrow the onshore interface sites; options are assessed against distance from the generation site, the extent of onshore reinforcements, </w:t>
      </w:r>
      <w:r>
        <w:rPr>
          <w:rFonts w:cs="Arial"/>
        </w:rPr>
        <w:t xml:space="preserve">NETS SQSS compliance, </w:t>
      </w:r>
      <w:r w:rsidRPr="00DF161F">
        <w:rPr>
          <w:rFonts w:cs="Arial"/>
        </w:rPr>
        <w:t xml:space="preserve">technical limitations and </w:t>
      </w:r>
      <w:proofErr w:type="gramStart"/>
      <w:r w:rsidRPr="00DF161F">
        <w:rPr>
          <w:rFonts w:cs="Arial"/>
        </w:rPr>
        <w:t>high level</w:t>
      </w:r>
      <w:proofErr w:type="gramEnd"/>
      <w:r w:rsidRPr="00DF161F">
        <w:rPr>
          <w:rFonts w:cs="Arial"/>
        </w:rPr>
        <w:t xml:space="preserve"> environmental issues.</w:t>
      </w:r>
      <w:r>
        <w:rPr>
          <w:rFonts w:cs="Arial"/>
        </w:rPr>
        <w:t xml:space="preserve"> At this stage, options can be Discounted, Parked or Taken Forward. Within the subsequent iterations of the CION, the onshore TOs will undertake more detailed assessments of the options ‘Taken Forward’. This detailed assessment will cover NETS SQSS </w:t>
      </w:r>
      <w:r>
        <w:rPr>
          <w:rFonts w:cs="Arial"/>
        </w:rPr>
        <w:lastRenderedPageBreak/>
        <w:t xml:space="preserve">compliance, Deliverability, construction complexity, Land issues, Technology, Costs, and Environmental issues. </w:t>
      </w:r>
    </w:p>
    <w:p w14:paraId="4B116E16" w14:textId="77777777" w:rsidR="0015078A" w:rsidRPr="00DF161F" w:rsidRDefault="0015078A" w:rsidP="0015078A">
      <w:pPr>
        <w:keepNext/>
        <w:tabs>
          <w:tab w:val="right" w:pos="9781"/>
        </w:tabs>
        <w:jc w:val="both"/>
        <w:rPr>
          <w:rFonts w:cs="Arial"/>
          <w:b/>
        </w:rPr>
      </w:pPr>
    </w:p>
    <w:p w14:paraId="76B91AB4" w14:textId="77777777" w:rsidR="0015078A" w:rsidRPr="003162CA" w:rsidRDefault="0015078A" w:rsidP="0015078A">
      <w:pPr>
        <w:keepNext/>
        <w:tabs>
          <w:tab w:val="right" w:pos="9781"/>
        </w:tabs>
        <w:jc w:val="both"/>
        <w:rPr>
          <w:rFonts w:cs="Arial"/>
        </w:rPr>
      </w:pPr>
      <w:r w:rsidRPr="00DF161F">
        <w:rPr>
          <w:rFonts w:cs="Arial"/>
          <w:b/>
        </w:rPr>
        <w:t>Stage 2</w:t>
      </w:r>
      <w:r w:rsidRPr="00DF161F">
        <w:rPr>
          <w:rFonts w:cs="Arial"/>
        </w:rPr>
        <w:t xml:space="preserve"> captures the offshore TO’s assessment of various offshore transmission network design concepts to connect the generation to the onshore interface sites.  Technical and benefit filters</w:t>
      </w:r>
      <w:r w:rsidRPr="003162CA">
        <w:rPr>
          <w:rFonts w:cs="Arial"/>
        </w:rPr>
        <w:t xml:space="preserve"> </w:t>
      </w:r>
      <w:r>
        <w:rPr>
          <w:rFonts w:cs="Arial"/>
        </w:rPr>
        <w:t>are</w:t>
      </w:r>
      <w:r w:rsidRPr="003162CA">
        <w:rPr>
          <w:rFonts w:cs="Arial"/>
        </w:rPr>
        <w:t xml:space="preserve"> applied to narrow the transmission network design concepts</w:t>
      </w:r>
      <w:r>
        <w:rPr>
          <w:rFonts w:cs="Arial"/>
        </w:rPr>
        <w:t>; options a</w:t>
      </w:r>
      <w:r w:rsidRPr="003162CA">
        <w:rPr>
          <w:rFonts w:cs="Arial"/>
        </w:rPr>
        <w:t xml:space="preserve">re assessed against chosen interface points for compliance with NETS SQSS, for various </w:t>
      </w:r>
      <w:r>
        <w:rPr>
          <w:rFonts w:cs="Arial"/>
        </w:rPr>
        <w:t>transmission technologies</w:t>
      </w:r>
      <w:r w:rsidRPr="003162CA">
        <w:rPr>
          <w:rFonts w:cs="Arial"/>
        </w:rPr>
        <w:t xml:space="preserve"> </w:t>
      </w:r>
      <w:r>
        <w:rPr>
          <w:rFonts w:cs="Arial"/>
        </w:rPr>
        <w:t xml:space="preserve">and </w:t>
      </w:r>
      <w:r w:rsidRPr="003162CA">
        <w:rPr>
          <w:rFonts w:cs="Arial"/>
        </w:rPr>
        <w:t>network flexibility.</w:t>
      </w:r>
      <w:r>
        <w:rPr>
          <w:rFonts w:cs="Arial"/>
        </w:rPr>
        <w:t xml:space="preserve"> Integrated options are also considered as part of the offshore design options. At this stage, options can be Discounted, Parked or Taken Forward. Within the subsequent iterations of the CION, the offshore TOs will undertake more detailed assessments of the options ‘Taken Forward’. This detailed assessment will cover NETS SQSS compliance, Deliverability, construction complexity, Land issues, Offshore consents, Technology, Costs, and Environmental issues.</w:t>
      </w:r>
    </w:p>
    <w:p w14:paraId="36426DFE" w14:textId="77777777" w:rsidR="0015078A" w:rsidRDefault="0015078A" w:rsidP="0015078A">
      <w:pPr>
        <w:keepNext/>
        <w:tabs>
          <w:tab w:val="right" w:pos="9781"/>
        </w:tabs>
        <w:jc w:val="both"/>
        <w:rPr>
          <w:rFonts w:cs="Arial"/>
        </w:rPr>
      </w:pPr>
    </w:p>
    <w:p w14:paraId="2D8273D4" w14:textId="50CB5EAD" w:rsidR="0015078A" w:rsidRPr="003162CA" w:rsidRDefault="0015078A" w:rsidP="0015078A">
      <w:pPr>
        <w:keepNext/>
        <w:tabs>
          <w:tab w:val="right" w:pos="9781"/>
        </w:tabs>
        <w:jc w:val="both"/>
        <w:rPr>
          <w:rFonts w:cs="Arial"/>
        </w:rPr>
      </w:pPr>
      <w:r>
        <w:rPr>
          <w:rFonts w:cs="Arial"/>
        </w:rPr>
        <w:t xml:space="preserve">At </w:t>
      </w:r>
      <w:r w:rsidRPr="00481593">
        <w:rPr>
          <w:rFonts w:cs="Arial"/>
          <w:b/>
        </w:rPr>
        <w:t>Stage 3</w:t>
      </w:r>
      <w:r>
        <w:rPr>
          <w:rFonts w:cs="Arial"/>
        </w:rPr>
        <w:t xml:space="preserve">, the </w:t>
      </w:r>
      <w:r w:rsidRPr="003162CA">
        <w:rPr>
          <w:rFonts w:cs="Arial"/>
        </w:rPr>
        <w:t xml:space="preserve">shortlisted options from Stage </w:t>
      </w:r>
      <w:r>
        <w:rPr>
          <w:rFonts w:cs="Arial"/>
        </w:rPr>
        <w:t xml:space="preserve">1 &amp; </w:t>
      </w:r>
      <w:r w:rsidRPr="003162CA">
        <w:rPr>
          <w:rFonts w:cs="Arial"/>
        </w:rPr>
        <w:t xml:space="preserve">2 </w:t>
      </w:r>
      <w:r>
        <w:rPr>
          <w:rFonts w:cs="Arial"/>
        </w:rPr>
        <w:t>a</w:t>
      </w:r>
      <w:r w:rsidRPr="003162CA">
        <w:rPr>
          <w:rFonts w:cs="Arial"/>
        </w:rPr>
        <w:t xml:space="preserve">re appraised in more detail to determine the most economic and efficient solution and therefore identify the preferred option.  Shortlisted options </w:t>
      </w:r>
      <w:r>
        <w:rPr>
          <w:rFonts w:cs="Arial"/>
        </w:rPr>
        <w:t>a</w:t>
      </w:r>
      <w:r w:rsidRPr="003162CA">
        <w:rPr>
          <w:rFonts w:cs="Arial"/>
        </w:rPr>
        <w:t xml:space="preserve">re economically </w:t>
      </w:r>
      <w:r>
        <w:rPr>
          <w:rFonts w:cs="Arial"/>
        </w:rPr>
        <w:t xml:space="preserve">assessed by </w:t>
      </w:r>
      <w:proofErr w:type="gramStart"/>
      <w:r>
        <w:rPr>
          <w:rFonts w:cs="Arial"/>
        </w:rPr>
        <w:t>taking into account</w:t>
      </w:r>
      <w:proofErr w:type="gramEnd"/>
      <w:r>
        <w:rPr>
          <w:rFonts w:cs="Arial"/>
        </w:rPr>
        <w:t xml:space="preserve"> the capital costs and operational costs with </w:t>
      </w:r>
      <w:r w:rsidRPr="003162CA">
        <w:rPr>
          <w:rFonts w:cs="Arial"/>
        </w:rPr>
        <w:t xml:space="preserve">major risks highlighted.  The </w:t>
      </w:r>
      <w:r>
        <w:rPr>
          <w:rFonts w:cs="Arial"/>
        </w:rPr>
        <w:t xml:space="preserve">offshore TO </w:t>
      </w:r>
      <w:r w:rsidRPr="003162CA">
        <w:rPr>
          <w:rFonts w:cs="Arial"/>
        </w:rPr>
        <w:t xml:space="preserve">costs </w:t>
      </w:r>
      <w:r>
        <w:rPr>
          <w:rFonts w:cs="Arial"/>
        </w:rPr>
        <w:t xml:space="preserve">used </w:t>
      </w:r>
      <w:r w:rsidRPr="003162CA">
        <w:rPr>
          <w:rFonts w:cs="Arial"/>
        </w:rPr>
        <w:t xml:space="preserve">in the economic assessment </w:t>
      </w:r>
      <w:r>
        <w:rPr>
          <w:rFonts w:cs="Arial"/>
        </w:rPr>
        <w:t xml:space="preserve">are initially based on published costs within </w:t>
      </w:r>
      <w:r w:rsidR="00E96459">
        <w:rPr>
          <w:rFonts w:cs="Arial"/>
        </w:rPr>
        <w:t xml:space="preserve">The </w:t>
      </w:r>
      <w:proofErr w:type="gramStart"/>
      <w:r w:rsidR="00E96459">
        <w:rPr>
          <w:rFonts w:cs="Arial"/>
        </w:rPr>
        <w:t>Company’s</w:t>
      </w:r>
      <w:r w:rsidR="00465787">
        <w:rPr>
          <w:rFonts w:cs="Arial"/>
        </w:rPr>
        <w:t xml:space="preserve"> </w:t>
      </w:r>
      <w:r>
        <w:rPr>
          <w:rFonts w:cs="Arial"/>
        </w:rPr>
        <w:t xml:space="preserve"> Electricity</w:t>
      </w:r>
      <w:proofErr w:type="gramEnd"/>
      <w:r>
        <w:rPr>
          <w:rFonts w:cs="Arial"/>
        </w:rPr>
        <w:t xml:space="preserve"> Ten Year statement; however, these are subsequently revised by the relevant parties in subsequent CION revisions</w:t>
      </w:r>
      <w:r w:rsidRPr="003162CA">
        <w:rPr>
          <w:rFonts w:cs="Arial"/>
        </w:rPr>
        <w:t xml:space="preserve">.  </w:t>
      </w:r>
    </w:p>
    <w:bookmarkEnd w:id="47"/>
    <w:p w14:paraId="00A25B98" w14:textId="77777777" w:rsidR="0015078A" w:rsidRDefault="0015078A" w:rsidP="00BC4ED2">
      <w:pPr>
        <w:pStyle w:val="Heading1"/>
        <w:numPr>
          <w:ilvl w:val="0"/>
          <w:numId w:val="0"/>
        </w:numPr>
      </w:pPr>
    </w:p>
    <w:p w14:paraId="6FA085F2" w14:textId="77777777" w:rsidR="0015078A" w:rsidRDefault="0015078A" w:rsidP="0015078A">
      <w:pPr>
        <w:pStyle w:val="Heading1"/>
        <w:jc w:val="both"/>
      </w:pPr>
      <w:r>
        <w:br w:type="page"/>
      </w:r>
      <w:bookmarkStart w:id="49" w:name="_Toc390432257"/>
      <w:r>
        <w:lastRenderedPageBreak/>
        <w:t>Common Assumptions for Options</w:t>
      </w:r>
      <w:bookmarkEnd w:id="49"/>
      <w:r>
        <w:t xml:space="preserve"> </w:t>
      </w:r>
    </w:p>
    <w:p w14:paraId="7C3F89CD" w14:textId="77777777" w:rsidR="0015078A" w:rsidRPr="00B50229" w:rsidRDefault="0015078A" w:rsidP="0015078A">
      <w:pPr>
        <w:keepNext/>
        <w:tabs>
          <w:tab w:val="right" w:pos="9781"/>
        </w:tabs>
        <w:jc w:val="both"/>
        <w:rPr>
          <w:color w:val="FF0000"/>
        </w:rPr>
      </w:pPr>
      <w:r w:rsidRPr="00B50229">
        <w:rPr>
          <w:color w:val="FF0000"/>
        </w:rPr>
        <w:t>[</w:t>
      </w:r>
      <w:r>
        <w:rPr>
          <w:color w:val="FF0000"/>
        </w:rPr>
        <w:t>Expand</w:t>
      </w:r>
      <w:r w:rsidRPr="00B50229">
        <w:rPr>
          <w:color w:val="FF0000"/>
        </w:rPr>
        <w:t xml:space="preserve"> as appropriate]</w:t>
      </w:r>
    </w:p>
    <w:p w14:paraId="2C9670A4" w14:textId="77777777" w:rsidR="0015078A" w:rsidRDefault="0015078A" w:rsidP="0015078A">
      <w:pPr>
        <w:keepNext/>
        <w:tabs>
          <w:tab w:val="right" w:pos="9781"/>
        </w:tabs>
        <w:jc w:val="both"/>
        <w:rPr>
          <w:bCs/>
        </w:rPr>
      </w:pPr>
      <w:r>
        <w:rPr>
          <w:bCs/>
        </w:rPr>
        <w:t xml:space="preserve">The following assumptions are common across all listed options within this document and are agreed as of </w:t>
      </w:r>
      <w:r>
        <w:rPr>
          <w:bCs/>
          <w:color w:val="FF0000"/>
        </w:rPr>
        <w:t>[Insert date]</w:t>
      </w:r>
      <w:r>
        <w:rPr>
          <w:bCs/>
        </w:rPr>
        <w:t>.</w:t>
      </w:r>
    </w:p>
    <w:p w14:paraId="226BFE19" w14:textId="77777777" w:rsidR="0015078A" w:rsidRPr="00037364" w:rsidRDefault="00BC4ED2" w:rsidP="008E583B">
      <w:pPr>
        <w:keepNext/>
        <w:numPr>
          <w:ilvl w:val="0"/>
          <w:numId w:val="38"/>
        </w:numPr>
        <w:tabs>
          <w:tab w:val="right" w:pos="9781"/>
        </w:tabs>
        <w:ind w:hanging="357"/>
        <w:jc w:val="both"/>
        <w:rPr>
          <w:bCs/>
        </w:rPr>
      </w:pPr>
      <w:r>
        <w:rPr>
          <w:bCs/>
        </w:rPr>
        <w:t>Onshore and offshore c</w:t>
      </w:r>
      <w:r w:rsidR="0015078A">
        <w:rPr>
          <w:bCs/>
        </w:rPr>
        <w:t>able routes are estimated and have been chosen to avoid known constraints, e.g. existing wind farms in the area</w:t>
      </w:r>
      <w:r w:rsidR="0015078A" w:rsidRPr="00C958DF">
        <w:rPr>
          <w:bCs/>
        </w:rPr>
        <w:t xml:space="preserve">.  </w:t>
      </w:r>
      <w:r w:rsidR="0015078A">
        <w:rPr>
          <w:bCs/>
        </w:rPr>
        <w:t>Cable routes may be subject to revision following detailed survey works</w:t>
      </w:r>
      <w:r w:rsidR="0015078A" w:rsidRPr="00C958DF">
        <w:rPr>
          <w:bCs/>
        </w:rPr>
        <w:t>.</w:t>
      </w:r>
      <w:r w:rsidR="0015078A" w:rsidRPr="00037364">
        <w:t xml:space="preserve"> </w:t>
      </w:r>
    </w:p>
    <w:p w14:paraId="23FFD99A" w14:textId="77777777" w:rsidR="0015078A" w:rsidRDefault="0015078A" w:rsidP="008E583B">
      <w:pPr>
        <w:keepNext/>
        <w:numPr>
          <w:ilvl w:val="0"/>
          <w:numId w:val="38"/>
        </w:numPr>
        <w:tabs>
          <w:tab w:val="right" w:pos="9781"/>
        </w:tabs>
        <w:ind w:hanging="357"/>
        <w:jc w:val="both"/>
        <w:rPr>
          <w:bCs/>
        </w:rPr>
      </w:pPr>
      <w:r>
        <w:t xml:space="preserve">There remains significant uncertainty around some costs, particularly HVDC converter station costs and </w:t>
      </w:r>
      <w:r w:rsidR="00BC4ED2">
        <w:t xml:space="preserve">of offshore </w:t>
      </w:r>
      <w:r>
        <w:t>cable installation. All costs used are estimated from past projects and market intelligence at the time of writing.</w:t>
      </w:r>
      <w:r w:rsidRPr="00037364">
        <w:rPr>
          <w:bCs/>
        </w:rPr>
        <w:t xml:space="preserve"> </w:t>
      </w:r>
    </w:p>
    <w:p w14:paraId="294BBE97" w14:textId="77777777" w:rsidR="0015078A" w:rsidRDefault="0015078A" w:rsidP="008E583B">
      <w:pPr>
        <w:keepNext/>
        <w:numPr>
          <w:ilvl w:val="0"/>
          <w:numId w:val="38"/>
        </w:numPr>
        <w:tabs>
          <w:tab w:val="right" w:pos="9781"/>
        </w:tabs>
        <w:ind w:hanging="357"/>
        <w:jc w:val="both"/>
        <w:rPr>
          <w:bCs/>
        </w:rPr>
      </w:pPr>
      <w:r w:rsidRPr="00C958DF">
        <w:rPr>
          <w:bCs/>
        </w:rPr>
        <w:t xml:space="preserve">Onshore converter station to be located </w:t>
      </w:r>
      <w:r>
        <w:rPr>
          <w:bCs/>
        </w:rPr>
        <w:t>near</w:t>
      </w:r>
      <w:r w:rsidRPr="00C958DF">
        <w:rPr>
          <w:bCs/>
        </w:rPr>
        <w:t xml:space="preserve"> to MITS substation.</w:t>
      </w:r>
      <w:r w:rsidRPr="00037364">
        <w:rPr>
          <w:bCs/>
        </w:rPr>
        <w:t xml:space="preserve"> </w:t>
      </w:r>
    </w:p>
    <w:p w14:paraId="59DB71EF" w14:textId="77777777" w:rsidR="0015078A" w:rsidRDefault="0015078A" w:rsidP="008E583B">
      <w:pPr>
        <w:keepNext/>
        <w:numPr>
          <w:ilvl w:val="0"/>
          <w:numId w:val="38"/>
        </w:numPr>
        <w:tabs>
          <w:tab w:val="right" w:pos="9781"/>
        </w:tabs>
        <w:ind w:hanging="357"/>
        <w:jc w:val="both"/>
        <w:rPr>
          <w:bCs/>
        </w:rPr>
      </w:pPr>
      <w:r>
        <w:rPr>
          <w:bCs/>
        </w:rPr>
        <w:t xml:space="preserve">Cable parameters are estimated on a set of generic assumptions. May be subject to revision following detailed design works. </w:t>
      </w:r>
      <w:r w:rsidRPr="00866A39">
        <w:rPr>
          <w:bCs/>
          <w:color w:val="FF0000"/>
        </w:rPr>
        <w:t>[Please insert any cable assumptions made]</w:t>
      </w:r>
      <w:r w:rsidRPr="00037364">
        <w:rPr>
          <w:bCs/>
        </w:rPr>
        <w:t xml:space="preserve"> </w:t>
      </w:r>
    </w:p>
    <w:p w14:paraId="52AEB7D0" w14:textId="77777777" w:rsidR="0015078A" w:rsidRDefault="0015078A" w:rsidP="008E583B">
      <w:pPr>
        <w:keepNext/>
        <w:numPr>
          <w:ilvl w:val="0"/>
          <w:numId w:val="38"/>
        </w:numPr>
        <w:tabs>
          <w:tab w:val="right" w:pos="9781"/>
        </w:tabs>
        <w:ind w:hanging="357"/>
        <w:jc w:val="both"/>
        <w:rPr>
          <w:bCs/>
        </w:rPr>
      </w:pPr>
      <w:r>
        <w:rPr>
          <w:bCs/>
        </w:rPr>
        <w:t>Detailed dynamic reactive compliance studies have not been performed and the reactive compensation provided is simply indicative. The sizing of reactive compensation plant will be subject to detailed studies undertaken by the developer in line with Grid Code requirements.</w:t>
      </w:r>
    </w:p>
    <w:p w14:paraId="13CE862D" w14:textId="77777777" w:rsidR="0015078A" w:rsidRDefault="0015078A" w:rsidP="008E583B">
      <w:pPr>
        <w:keepNext/>
        <w:numPr>
          <w:ilvl w:val="0"/>
          <w:numId w:val="38"/>
        </w:numPr>
        <w:tabs>
          <w:tab w:val="right" w:pos="9781"/>
        </w:tabs>
        <w:ind w:hanging="357"/>
        <w:jc w:val="both"/>
        <w:rPr>
          <w:bCs/>
        </w:rPr>
      </w:pPr>
      <w:r>
        <w:rPr>
          <w:bCs/>
        </w:rPr>
        <w:t>Harmonic studies have not been performed and at present no allowance has been made for harmonic filtering plant.</w:t>
      </w:r>
      <w:r w:rsidRPr="00037364">
        <w:rPr>
          <w:bCs/>
        </w:rPr>
        <w:t xml:space="preserve"> </w:t>
      </w:r>
    </w:p>
    <w:p w14:paraId="74FE1721" w14:textId="77777777" w:rsidR="0015078A" w:rsidRDefault="0015078A" w:rsidP="008E583B">
      <w:pPr>
        <w:keepNext/>
        <w:numPr>
          <w:ilvl w:val="0"/>
          <w:numId w:val="38"/>
        </w:numPr>
        <w:tabs>
          <w:tab w:val="right" w:pos="9781"/>
        </w:tabs>
        <w:ind w:hanging="357"/>
        <w:jc w:val="both"/>
        <w:rPr>
          <w:bCs/>
        </w:rPr>
      </w:pPr>
      <w:r>
        <w:rPr>
          <w:bCs/>
        </w:rPr>
        <w:t xml:space="preserve">Costs </w:t>
      </w:r>
      <w:r w:rsidR="00BC4ED2">
        <w:rPr>
          <w:bCs/>
        </w:rPr>
        <w:t xml:space="preserve">of </w:t>
      </w:r>
      <w:r>
        <w:rPr>
          <w:bCs/>
        </w:rPr>
        <w:t>cable sealing ends have not been included at this stage.</w:t>
      </w:r>
      <w:r w:rsidRPr="00037364">
        <w:rPr>
          <w:bCs/>
        </w:rPr>
        <w:t xml:space="preserve"> </w:t>
      </w:r>
    </w:p>
    <w:p w14:paraId="52CA4253" w14:textId="77777777" w:rsidR="0015078A" w:rsidRPr="00737BAA" w:rsidRDefault="0015078A" w:rsidP="008E583B">
      <w:pPr>
        <w:keepNext/>
        <w:numPr>
          <w:ilvl w:val="0"/>
          <w:numId w:val="38"/>
        </w:numPr>
        <w:tabs>
          <w:tab w:val="right" w:pos="9781"/>
        </w:tabs>
        <w:ind w:hanging="357"/>
        <w:jc w:val="both"/>
        <w:rPr>
          <w:bCs/>
        </w:rPr>
      </w:pPr>
      <w:r>
        <w:rPr>
          <w:bCs/>
        </w:rPr>
        <w:t xml:space="preserve">Onshore works are based upon contracted generation background as </w:t>
      </w:r>
      <w:proofErr w:type="gramStart"/>
      <w:r>
        <w:rPr>
          <w:bCs/>
        </w:rPr>
        <w:t xml:space="preserve">of  </w:t>
      </w:r>
      <w:r>
        <w:rPr>
          <w:bCs/>
          <w:color w:val="FF0000"/>
        </w:rPr>
        <w:t>[</w:t>
      </w:r>
      <w:proofErr w:type="gramEnd"/>
      <w:r>
        <w:rPr>
          <w:bCs/>
          <w:color w:val="FF0000"/>
        </w:rPr>
        <w:t>Insert date]</w:t>
      </w:r>
    </w:p>
    <w:p w14:paraId="345F5560" w14:textId="77777777" w:rsidR="0015078A" w:rsidRDefault="0015078A" w:rsidP="008E583B">
      <w:pPr>
        <w:keepNext/>
        <w:numPr>
          <w:ilvl w:val="0"/>
          <w:numId w:val="38"/>
        </w:numPr>
        <w:tabs>
          <w:tab w:val="right" w:pos="9781"/>
        </w:tabs>
        <w:ind w:hanging="357"/>
        <w:jc w:val="both"/>
        <w:rPr>
          <w:bCs/>
        </w:rPr>
      </w:pPr>
      <w:r>
        <w:rPr>
          <w:bCs/>
        </w:rPr>
        <w:t>The changes in generation background are the following:</w:t>
      </w:r>
    </w:p>
    <w:p w14:paraId="485B1AF1" w14:textId="77777777" w:rsidR="0015078A" w:rsidRDefault="0015078A" w:rsidP="008E583B">
      <w:pPr>
        <w:keepNext/>
        <w:numPr>
          <w:ilvl w:val="1"/>
          <w:numId w:val="38"/>
        </w:numPr>
        <w:tabs>
          <w:tab w:val="right" w:pos="9781"/>
        </w:tabs>
        <w:ind w:hanging="357"/>
        <w:jc w:val="both"/>
        <w:rPr>
          <w:bCs/>
        </w:rPr>
      </w:pPr>
      <w:r w:rsidRPr="00CD1D98">
        <w:rPr>
          <w:rFonts w:cs="Arial"/>
          <w:color w:val="FF0000"/>
        </w:rPr>
        <w:t xml:space="preserve">X </w:t>
      </w:r>
      <w:r>
        <w:rPr>
          <w:rFonts w:cs="Arial"/>
        </w:rPr>
        <w:t xml:space="preserve">terminated on </w:t>
      </w:r>
      <w:r w:rsidRPr="00CD1D98">
        <w:rPr>
          <w:rFonts w:cs="Arial"/>
          <w:color w:val="FF0000"/>
        </w:rPr>
        <w:t>Day/Month/Year</w:t>
      </w:r>
    </w:p>
    <w:p w14:paraId="6A256BEF" w14:textId="77777777" w:rsidR="0015078A" w:rsidRDefault="0015078A" w:rsidP="008E583B">
      <w:pPr>
        <w:numPr>
          <w:ilvl w:val="1"/>
          <w:numId w:val="38"/>
        </w:numPr>
        <w:ind w:hanging="357"/>
        <w:jc w:val="both"/>
        <w:rPr>
          <w:rFonts w:cs="Arial"/>
          <w:lang w:eastAsia="en-GB"/>
        </w:rPr>
      </w:pPr>
      <w:r w:rsidRPr="00CD1D98">
        <w:rPr>
          <w:rFonts w:cs="Arial"/>
          <w:color w:val="FF0000"/>
          <w:lang w:eastAsia="en-GB"/>
        </w:rPr>
        <w:t>Y</w:t>
      </w:r>
      <w:r w:rsidRPr="00610C49">
        <w:rPr>
          <w:rFonts w:cs="Arial"/>
          <w:lang w:eastAsia="en-GB"/>
        </w:rPr>
        <w:t xml:space="preserve"> </w:t>
      </w:r>
      <w:r>
        <w:rPr>
          <w:rFonts w:cs="Arial"/>
          <w:lang w:eastAsia="en-GB"/>
        </w:rPr>
        <w:t xml:space="preserve">terminated on </w:t>
      </w:r>
      <w:r w:rsidRPr="00CD1D98">
        <w:rPr>
          <w:rFonts w:cs="Arial"/>
          <w:color w:val="FF0000"/>
        </w:rPr>
        <w:t>Day/Month/Year</w:t>
      </w:r>
      <w:r w:rsidRPr="00610C49" w:rsidDel="00077394">
        <w:rPr>
          <w:rFonts w:cs="Arial"/>
          <w:lang w:eastAsia="en-GB"/>
        </w:rPr>
        <w:t xml:space="preserve"> </w:t>
      </w:r>
    </w:p>
    <w:p w14:paraId="38AAAE9B" w14:textId="77777777" w:rsidR="0015078A" w:rsidRPr="00037364" w:rsidRDefault="0015078A" w:rsidP="008E583B">
      <w:pPr>
        <w:numPr>
          <w:ilvl w:val="0"/>
          <w:numId w:val="38"/>
        </w:numPr>
        <w:ind w:hanging="357"/>
        <w:jc w:val="both"/>
        <w:rPr>
          <w:rFonts w:cs="Arial"/>
          <w:lang w:eastAsia="en-GB"/>
        </w:rPr>
      </w:pPr>
      <w:r>
        <w:rPr>
          <w:bCs/>
        </w:rPr>
        <w:t>Environmental and consenting risks have been assessed qualitatively; no financial weighting has been applied.</w:t>
      </w:r>
      <w:r w:rsidRPr="00037364">
        <w:rPr>
          <w:bCs/>
        </w:rPr>
        <w:t xml:space="preserve"> </w:t>
      </w:r>
    </w:p>
    <w:p w14:paraId="06F930AD" w14:textId="77777777" w:rsidR="0015078A" w:rsidRPr="00037364" w:rsidRDefault="0015078A" w:rsidP="008E583B">
      <w:pPr>
        <w:numPr>
          <w:ilvl w:val="0"/>
          <w:numId w:val="38"/>
        </w:numPr>
        <w:ind w:hanging="357"/>
        <w:jc w:val="both"/>
        <w:rPr>
          <w:rFonts w:cs="Arial"/>
          <w:lang w:eastAsia="en-GB"/>
        </w:rPr>
      </w:pPr>
      <w:r>
        <w:rPr>
          <w:bCs/>
        </w:rPr>
        <w:t>No consideration has been given to the lifetime cost of electrical losses in this analysis.</w:t>
      </w:r>
      <w:r w:rsidRPr="00037364">
        <w:rPr>
          <w:bCs/>
        </w:rPr>
        <w:t xml:space="preserve"> </w:t>
      </w:r>
    </w:p>
    <w:p w14:paraId="20CD1173" w14:textId="77777777" w:rsidR="0015078A" w:rsidRPr="00037364" w:rsidRDefault="0015078A" w:rsidP="008E583B">
      <w:pPr>
        <w:numPr>
          <w:ilvl w:val="0"/>
          <w:numId w:val="38"/>
        </w:numPr>
        <w:ind w:hanging="357"/>
        <w:jc w:val="both"/>
        <w:rPr>
          <w:rFonts w:cs="Arial"/>
          <w:lang w:eastAsia="en-GB"/>
        </w:rPr>
      </w:pPr>
      <w:r>
        <w:rPr>
          <w:bCs/>
        </w:rPr>
        <w:t xml:space="preserve">Offshore turbine details and location of substations is based upon information within the grid connection application submitted by the Developer as of </w:t>
      </w:r>
      <w:r w:rsidRPr="00CD1D98">
        <w:rPr>
          <w:bCs/>
          <w:color w:val="FF0000"/>
        </w:rPr>
        <w:t>dd/mm/yy ref XXXXX</w:t>
      </w:r>
    </w:p>
    <w:p w14:paraId="76232FE2" w14:textId="77777777" w:rsidR="0015078A" w:rsidRPr="00037364" w:rsidRDefault="0015078A" w:rsidP="008E583B">
      <w:pPr>
        <w:numPr>
          <w:ilvl w:val="0"/>
          <w:numId w:val="38"/>
        </w:numPr>
        <w:ind w:hanging="357"/>
        <w:jc w:val="both"/>
        <w:rPr>
          <w:rFonts w:cs="Arial"/>
          <w:lang w:eastAsia="en-GB"/>
        </w:rPr>
      </w:pPr>
      <w:r>
        <w:rPr>
          <w:bCs/>
        </w:rPr>
        <w:t xml:space="preserve">No consideration in this analysis has been given to developer sunk costs with respect to the </w:t>
      </w:r>
      <w:r w:rsidRPr="00CD1D98">
        <w:rPr>
          <w:bCs/>
          <w:color w:val="FF0000"/>
        </w:rPr>
        <w:t xml:space="preserve">X </w:t>
      </w:r>
      <w:r>
        <w:rPr>
          <w:bCs/>
        </w:rPr>
        <w:t xml:space="preserve">connection option, or the impact repeating survey works would have on the deliverability of the project for </w:t>
      </w:r>
      <w:r w:rsidRPr="00CD1D98">
        <w:rPr>
          <w:bCs/>
          <w:color w:val="FF0000"/>
        </w:rPr>
        <w:t>Year.</w:t>
      </w:r>
      <w:r w:rsidRPr="00CD1D98">
        <w:rPr>
          <w:rFonts w:cs="Arial"/>
          <w:color w:val="FF0000"/>
        </w:rPr>
        <w:t>Day/Month/Year</w:t>
      </w:r>
      <w:r>
        <w:rPr>
          <w:bCs/>
        </w:rPr>
        <w:t xml:space="preserve"> and accepted </w:t>
      </w:r>
      <w:r w:rsidRPr="00CD1D98">
        <w:rPr>
          <w:rFonts w:cs="Arial"/>
          <w:color w:val="FF0000"/>
        </w:rPr>
        <w:t>Day/Month/Year</w:t>
      </w:r>
      <w:r w:rsidRPr="00037364">
        <w:rPr>
          <w:bCs/>
        </w:rPr>
        <w:t xml:space="preserve"> </w:t>
      </w:r>
    </w:p>
    <w:p w14:paraId="3EF0D967" w14:textId="77777777" w:rsidR="0015078A" w:rsidRPr="00037364" w:rsidRDefault="0015078A" w:rsidP="008E583B">
      <w:pPr>
        <w:numPr>
          <w:ilvl w:val="0"/>
          <w:numId w:val="38"/>
        </w:numPr>
        <w:ind w:hanging="357"/>
        <w:jc w:val="both"/>
        <w:rPr>
          <w:rFonts w:cs="Arial"/>
          <w:lang w:eastAsia="en-GB"/>
        </w:rPr>
      </w:pPr>
      <w:r>
        <w:rPr>
          <w:bCs/>
        </w:rPr>
        <w:t>Electrical plant for the OFTO onshore substation has been costed as installed.</w:t>
      </w:r>
    </w:p>
    <w:p w14:paraId="38D11843" w14:textId="77777777" w:rsidR="0015078A" w:rsidRPr="00BC4ED2" w:rsidRDefault="0015078A" w:rsidP="008E583B">
      <w:pPr>
        <w:numPr>
          <w:ilvl w:val="0"/>
          <w:numId w:val="38"/>
        </w:numPr>
        <w:ind w:hanging="357"/>
        <w:jc w:val="both"/>
        <w:rPr>
          <w:rFonts w:cs="Arial"/>
          <w:lang w:eastAsia="en-GB"/>
        </w:rPr>
      </w:pPr>
      <w:r>
        <w:rPr>
          <w:bCs/>
        </w:rPr>
        <w:t xml:space="preserve">The onshore costs are attributed only to </w:t>
      </w:r>
      <w:r>
        <w:rPr>
          <w:color w:val="FF0000"/>
        </w:rPr>
        <w:t>[Insert project name]</w:t>
      </w:r>
      <w:r w:rsidRPr="00CD1D98">
        <w:rPr>
          <w:bCs/>
          <w:color w:val="FF0000"/>
        </w:rPr>
        <w:t>.</w:t>
      </w:r>
      <w:r>
        <w:rPr>
          <w:bCs/>
        </w:rPr>
        <w:t xml:space="preserve"> Cost sharing with other generators was not taken into consideration</w:t>
      </w:r>
    </w:p>
    <w:p w14:paraId="489CA5FF" w14:textId="77777777" w:rsidR="00BC4ED2" w:rsidRDefault="00BC4ED2" w:rsidP="008E583B">
      <w:pPr>
        <w:numPr>
          <w:ilvl w:val="0"/>
          <w:numId w:val="38"/>
        </w:numPr>
        <w:ind w:hanging="357"/>
        <w:jc w:val="both"/>
        <w:rPr>
          <w:rFonts w:cs="Arial"/>
          <w:lang w:eastAsia="en-GB"/>
        </w:rPr>
      </w:pPr>
      <w:r>
        <w:rPr>
          <w:bCs/>
        </w:rPr>
        <w:t xml:space="preserve">Any further offshore assumptions and their </w:t>
      </w:r>
      <w:r w:rsidR="003D70D1">
        <w:rPr>
          <w:bCs/>
        </w:rPr>
        <w:t>implications</w:t>
      </w:r>
      <w:r>
        <w:rPr>
          <w:bCs/>
        </w:rPr>
        <w:t xml:space="preserve"> may be listed here</w:t>
      </w:r>
    </w:p>
    <w:p w14:paraId="3C98F171" w14:textId="77777777" w:rsidR="0015078A" w:rsidRPr="004835B9" w:rsidRDefault="0015078A" w:rsidP="0015078A">
      <w:pPr>
        <w:pStyle w:val="Heading1"/>
      </w:pPr>
      <w:r>
        <w:br w:type="page"/>
      </w:r>
      <w:bookmarkStart w:id="50" w:name="_Toc390432258"/>
      <w:r>
        <w:lastRenderedPageBreak/>
        <w:t>SECTION 1 – Project Overview</w:t>
      </w:r>
      <w:bookmarkEnd w:id="50"/>
    </w:p>
    <w:p w14:paraId="527352AB" w14:textId="77777777" w:rsidR="0015078A" w:rsidRPr="003B1631" w:rsidRDefault="0015078A" w:rsidP="0015078A">
      <w:pPr>
        <w:pStyle w:val="BodyText"/>
        <w:keepNext/>
        <w:tabs>
          <w:tab w:val="right" w:pos="9781"/>
        </w:tabs>
        <w:ind w:left="0"/>
        <w:rPr>
          <w:b/>
          <w:sz w:val="24"/>
          <w:szCs w:val="24"/>
        </w:rPr>
      </w:pPr>
      <w:r>
        <w:rPr>
          <w:b/>
          <w:sz w:val="24"/>
          <w:szCs w:val="24"/>
        </w:rPr>
        <w:t>Introduction</w:t>
      </w:r>
    </w:p>
    <w:p w14:paraId="2D374310" w14:textId="77777777" w:rsidR="0015078A" w:rsidRPr="004835B9" w:rsidRDefault="0015078A" w:rsidP="0015078A">
      <w:pPr>
        <w:pStyle w:val="BodyText"/>
        <w:keepNext/>
        <w:tabs>
          <w:tab w:val="right" w:pos="9781"/>
        </w:tabs>
        <w:ind w:left="0"/>
        <w:rPr>
          <w:color w:val="FF0000"/>
        </w:rPr>
      </w:pPr>
      <w:r w:rsidRPr="004835B9">
        <w:rPr>
          <w:color w:val="FF0000"/>
        </w:rPr>
        <w:t>In this section provide an overview of the proposed project covering the following key pieces of information</w:t>
      </w:r>
      <w:r>
        <w:rPr>
          <w:color w:val="FF0000"/>
        </w:rPr>
        <w:t xml:space="preserve">. Provide a historic background to the project where </w:t>
      </w:r>
      <w:proofErr w:type="gramStart"/>
      <w:r>
        <w:rPr>
          <w:color w:val="FF0000"/>
        </w:rPr>
        <w:t>necessary;</w:t>
      </w:r>
      <w:proofErr w:type="gramEnd"/>
    </w:p>
    <w:p w14:paraId="3C148797"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Location</w:t>
      </w:r>
    </w:p>
    <w:p w14:paraId="7AA29055"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Type of project, e.g. offshore wind, interconnector, etc.</w:t>
      </w:r>
    </w:p>
    <w:p w14:paraId="4987FCF9"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Capacity</w:t>
      </w:r>
    </w:p>
    <w:p w14:paraId="0100AC1C"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Number of phases / platforms (if applicable)</w:t>
      </w:r>
    </w:p>
    <w:p w14:paraId="11D764DF" w14:textId="77777777" w:rsidR="0015078A" w:rsidRPr="00A97984" w:rsidRDefault="0015078A" w:rsidP="0015078A">
      <w:pPr>
        <w:pStyle w:val="BodyText"/>
        <w:keepNext/>
        <w:tabs>
          <w:tab w:val="right" w:pos="9781"/>
        </w:tabs>
        <w:ind w:left="0"/>
      </w:pPr>
    </w:p>
    <w:p w14:paraId="0F45896C" w14:textId="77777777" w:rsidR="0015078A" w:rsidRDefault="0015078A" w:rsidP="004A3B1F">
      <w:pPr>
        <w:pStyle w:val="Heading1"/>
        <w:numPr>
          <w:ilvl w:val="0"/>
          <w:numId w:val="0"/>
        </w:numPr>
        <w:ind w:left="851" w:hanging="851"/>
      </w:pPr>
    </w:p>
    <w:p w14:paraId="79B59B02" w14:textId="77777777" w:rsidR="0015078A" w:rsidRDefault="0015078A" w:rsidP="0015078A">
      <w:pPr>
        <w:pStyle w:val="Heading1"/>
      </w:pPr>
      <w:bookmarkStart w:id="51" w:name="_Toc390432259"/>
      <w:r w:rsidRPr="00373BB2">
        <w:t>S</w:t>
      </w:r>
      <w:r>
        <w:t xml:space="preserve">ECTION </w:t>
      </w:r>
      <w:r w:rsidRPr="00373BB2">
        <w:t>2</w:t>
      </w:r>
      <w:r>
        <w:t xml:space="preserve"> – Stage 1: Onshore TO Interface Points Appraisal</w:t>
      </w:r>
      <w:bookmarkEnd w:id="51"/>
      <w:r>
        <w:t xml:space="preserve"> </w:t>
      </w:r>
    </w:p>
    <w:p w14:paraId="470888B6" w14:textId="77777777" w:rsidR="0015078A" w:rsidRPr="00216D81" w:rsidRDefault="0015078A" w:rsidP="0015078A">
      <w:pPr>
        <w:spacing w:before="120"/>
        <w:rPr>
          <w:b/>
          <w:sz w:val="22"/>
          <w:szCs w:val="22"/>
        </w:rPr>
      </w:pPr>
      <w:bookmarkStart w:id="52" w:name="_Toc382920366"/>
      <w:r w:rsidRPr="00216D81">
        <w:rPr>
          <w:b/>
          <w:sz w:val="22"/>
          <w:szCs w:val="22"/>
        </w:rPr>
        <w:t>Onshore and Offshore Distances</w:t>
      </w:r>
      <w:bookmarkEnd w:id="52"/>
    </w:p>
    <w:p w14:paraId="2D717C6B" w14:textId="77777777" w:rsidR="0015078A" w:rsidRPr="006910D6" w:rsidRDefault="0015078A" w:rsidP="0015078A">
      <w:pPr>
        <w:jc w:val="both"/>
        <w:rPr>
          <w:color w:val="FF0000"/>
        </w:rPr>
      </w:pPr>
      <w:r w:rsidRPr="006910D6">
        <w:rPr>
          <w:color w:val="FF0000"/>
        </w:rPr>
        <w:t xml:space="preserve">In this section, </w:t>
      </w:r>
      <w:r>
        <w:rPr>
          <w:color w:val="FF0000"/>
        </w:rPr>
        <w:t xml:space="preserve">provide the </w:t>
      </w:r>
      <w:r w:rsidRPr="006910D6">
        <w:rPr>
          <w:color w:val="FF0000"/>
        </w:rPr>
        <w:t xml:space="preserve">assumed onshore and offshore distances </w:t>
      </w:r>
      <w:r>
        <w:rPr>
          <w:color w:val="FF0000"/>
        </w:rPr>
        <w:t>within the table provided. Include</w:t>
      </w:r>
      <w:r w:rsidRPr="006910D6">
        <w:rPr>
          <w:color w:val="FF0000"/>
        </w:rPr>
        <w:t xml:space="preserve"> a</w:t>
      </w:r>
      <w:r>
        <w:rPr>
          <w:color w:val="FF0000"/>
        </w:rPr>
        <w:t xml:space="preserve"> geographical</w:t>
      </w:r>
      <w:r w:rsidRPr="006910D6">
        <w:rPr>
          <w:color w:val="FF0000"/>
        </w:rPr>
        <w:t xml:space="preserve"> map showing </w:t>
      </w:r>
      <w:r>
        <w:rPr>
          <w:color w:val="FF0000"/>
        </w:rPr>
        <w:t xml:space="preserve">the </w:t>
      </w:r>
      <w:r w:rsidRPr="006910D6">
        <w:rPr>
          <w:color w:val="FF0000"/>
        </w:rPr>
        <w:t xml:space="preserve">project location </w:t>
      </w:r>
      <w:r>
        <w:rPr>
          <w:color w:val="FF0000"/>
        </w:rPr>
        <w:t>with reference to the onshore interface points under consideration.</w:t>
      </w:r>
    </w:p>
    <w:p w14:paraId="75BEE797" w14:textId="77777777" w:rsidR="0015078A" w:rsidRDefault="0015078A" w:rsidP="0015078A"/>
    <w:p w14:paraId="37C77A13" w14:textId="77777777" w:rsidR="0015078A" w:rsidRDefault="0015078A" w:rsidP="0015078A">
      <w:pPr>
        <w:jc w:val="both"/>
      </w:pPr>
      <w:r>
        <w:t>MAP</w:t>
      </w:r>
    </w:p>
    <w:p w14:paraId="7AA30C3B" w14:textId="77777777" w:rsidR="0015078A" w:rsidRPr="004835B9" w:rsidRDefault="0015078A" w:rsidP="0015078A">
      <w:pPr>
        <w:jc w:val="both"/>
        <w:rPr>
          <w:color w:val="FF0000"/>
        </w:rPr>
      </w:pPr>
      <w:r w:rsidRPr="004835B9">
        <w:rPr>
          <w:color w:val="FF0000"/>
        </w:rPr>
        <w:t>Insert Map</w:t>
      </w:r>
    </w:p>
    <w:p w14:paraId="5C1931C3" w14:textId="77777777" w:rsidR="0015078A" w:rsidRDefault="0015078A" w:rsidP="0015078A">
      <w:pPr>
        <w:jc w:val="both"/>
      </w:pPr>
    </w:p>
    <w:p w14:paraId="4D96E945" w14:textId="77777777" w:rsidR="0015078A" w:rsidRDefault="0015078A" w:rsidP="0015078A">
      <w:pPr>
        <w:jc w:val="both"/>
      </w:pPr>
    </w:p>
    <w:p w14:paraId="317FD755" w14:textId="77777777" w:rsidR="0015078A" w:rsidRDefault="0015078A" w:rsidP="0015078A">
      <w:pPr>
        <w:jc w:val="both"/>
      </w:pPr>
    </w:p>
    <w:p w14:paraId="10749480" w14:textId="2FB139E7" w:rsidR="0015078A" w:rsidRDefault="0015078A" w:rsidP="0015078A">
      <w:pPr>
        <w:pStyle w:val="Caption"/>
        <w:keepNext/>
      </w:pPr>
      <w:bookmarkStart w:id="53" w:name="_Ref390164930"/>
      <w:r>
        <w:t xml:space="preserve">Table </w:t>
      </w:r>
      <w:r>
        <w:fldChar w:fldCharType="begin"/>
      </w:r>
      <w:r>
        <w:instrText>SEQ Table \* ARABIC</w:instrText>
      </w:r>
      <w:r>
        <w:fldChar w:fldCharType="separate"/>
      </w:r>
      <w:r w:rsidR="00B6161B">
        <w:rPr>
          <w:noProof/>
        </w:rPr>
        <w:t>1</w:t>
      </w:r>
      <w:r>
        <w:fldChar w:fldCharType="end"/>
      </w:r>
      <w:bookmarkEnd w:id="53"/>
      <w:r>
        <w:t>: Summary of project distances</w:t>
      </w:r>
    </w:p>
    <w:tbl>
      <w:tblPr>
        <w:tblW w:w="6794" w:type="dxa"/>
        <w:tblInd w:w="208" w:type="dxa"/>
        <w:tblLook w:val="0000" w:firstRow="0" w:lastRow="0" w:firstColumn="0" w:lastColumn="0" w:noHBand="0" w:noVBand="0"/>
      </w:tblPr>
      <w:tblGrid>
        <w:gridCol w:w="2885"/>
        <w:gridCol w:w="1121"/>
        <w:gridCol w:w="1133"/>
        <w:gridCol w:w="1655"/>
      </w:tblGrid>
      <w:tr w:rsidR="0015078A" w:rsidRPr="001F7440" w14:paraId="67B2451D" w14:textId="77777777" w:rsidTr="008E583B">
        <w:trPr>
          <w:trHeight w:val="315"/>
        </w:trPr>
        <w:tc>
          <w:tcPr>
            <w:tcW w:w="2885" w:type="dxa"/>
            <w:tcBorders>
              <w:top w:val="single" w:sz="8" w:space="0" w:color="auto"/>
              <w:left w:val="single" w:sz="8" w:space="0" w:color="auto"/>
              <w:bottom w:val="single" w:sz="8" w:space="0" w:color="auto"/>
              <w:right w:val="single" w:sz="8" w:space="0" w:color="auto"/>
            </w:tcBorders>
            <w:noWrap/>
          </w:tcPr>
          <w:p w14:paraId="6371A3F3" w14:textId="77777777" w:rsidR="0015078A" w:rsidRPr="001F7440" w:rsidRDefault="0015078A" w:rsidP="008E583B">
            <w:pPr>
              <w:rPr>
                <w:rFonts w:cs="Arial"/>
                <w:b/>
                <w:bCs/>
                <w:sz w:val="22"/>
                <w:szCs w:val="22"/>
              </w:rPr>
            </w:pPr>
            <w:r w:rsidRPr="001F7440">
              <w:rPr>
                <w:rFonts w:cs="Arial"/>
                <w:b/>
                <w:bCs/>
                <w:sz w:val="22"/>
                <w:szCs w:val="22"/>
              </w:rPr>
              <w:t> </w:t>
            </w:r>
          </w:p>
        </w:tc>
        <w:tc>
          <w:tcPr>
            <w:tcW w:w="3909" w:type="dxa"/>
            <w:gridSpan w:val="3"/>
            <w:tcBorders>
              <w:top w:val="single" w:sz="8" w:space="0" w:color="auto"/>
              <w:left w:val="nil"/>
              <w:bottom w:val="single" w:sz="8" w:space="0" w:color="auto"/>
              <w:right w:val="single" w:sz="8" w:space="0" w:color="000000"/>
            </w:tcBorders>
            <w:noWrap/>
          </w:tcPr>
          <w:p w14:paraId="19AB9CFD" w14:textId="77777777" w:rsidR="0015078A" w:rsidRPr="001F7440" w:rsidRDefault="0015078A" w:rsidP="008E583B">
            <w:pPr>
              <w:jc w:val="center"/>
              <w:rPr>
                <w:rFonts w:cs="Arial"/>
                <w:b/>
                <w:bCs/>
                <w:sz w:val="22"/>
                <w:szCs w:val="22"/>
              </w:rPr>
            </w:pPr>
            <w:r w:rsidRPr="001F7440">
              <w:rPr>
                <w:rFonts w:cs="Arial"/>
                <w:b/>
                <w:bCs/>
                <w:sz w:val="22"/>
                <w:szCs w:val="22"/>
              </w:rPr>
              <w:t>Distance (km)</w:t>
            </w:r>
          </w:p>
        </w:tc>
      </w:tr>
      <w:tr w:rsidR="0015078A" w:rsidRPr="001F7440" w14:paraId="30D3CAFC" w14:textId="77777777" w:rsidTr="008E583B">
        <w:trPr>
          <w:trHeight w:val="315"/>
        </w:trPr>
        <w:tc>
          <w:tcPr>
            <w:tcW w:w="2885" w:type="dxa"/>
            <w:tcBorders>
              <w:top w:val="nil"/>
              <w:left w:val="single" w:sz="8" w:space="0" w:color="auto"/>
              <w:bottom w:val="single" w:sz="8" w:space="0" w:color="auto"/>
              <w:right w:val="single" w:sz="8" w:space="0" w:color="auto"/>
            </w:tcBorders>
            <w:noWrap/>
            <w:vAlign w:val="center"/>
          </w:tcPr>
          <w:p w14:paraId="3D125402" w14:textId="77777777" w:rsidR="0015078A" w:rsidRPr="001F7440" w:rsidRDefault="0015078A" w:rsidP="008E583B">
            <w:pPr>
              <w:rPr>
                <w:rFonts w:cs="Arial"/>
                <w:b/>
                <w:bCs/>
                <w:sz w:val="22"/>
                <w:szCs w:val="22"/>
              </w:rPr>
            </w:pPr>
            <w:r w:rsidRPr="001F7440">
              <w:rPr>
                <w:rFonts w:cs="Arial"/>
                <w:b/>
                <w:bCs/>
                <w:sz w:val="22"/>
                <w:szCs w:val="22"/>
              </w:rPr>
              <w:t>Site</w:t>
            </w:r>
          </w:p>
        </w:tc>
        <w:tc>
          <w:tcPr>
            <w:tcW w:w="1121" w:type="dxa"/>
            <w:tcBorders>
              <w:top w:val="nil"/>
              <w:left w:val="nil"/>
              <w:bottom w:val="single" w:sz="8" w:space="0" w:color="auto"/>
              <w:right w:val="single" w:sz="8" w:space="0" w:color="auto"/>
            </w:tcBorders>
            <w:noWrap/>
            <w:vAlign w:val="center"/>
          </w:tcPr>
          <w:p w14:paraId="032DAED7" w14:textId="77777777" w:rsidR="0015078A" w:rsidRPr="001F7440" w:rsidRDefault="0015078A" w:rsidP="008E583B">
            <w:pPr>
              <w:jc w:val="center"/>
              <w:rPr>
                <w:rFonts w:cs="Arial"/>
                <w:b/>
                <w:bCs/>
                <w:sz w:val="22"/>
                <w:szCs w:val="22"/>
              </w:rPr>
            </w:pPr>
            <w:r w:rsidRPr="001F7440">
              <w:rPr>
                <w:rFonts w:cs="Arial"/>
                <w:b/>
                <w:bCs/>
                <w:sz w:val="22"/>
                <w:szCs w:val="22"/>
              </w:rPr>
              <w:t>Onshore</w:t>
            </w:r>
          </w:p>
        </w:tc>
        <w:tc>
          <w:tcPr>
            <w:tcW w:w="1133" w:type="dxa"/>
            <w:tcBorders>
              <w:top w:val="nil"/>
              <w:left w:val="nil"/>
              <w:bottom w:val="single" w:sz="8" w:space="0" w:color="auto"/>
              <w:right w:val="single" w:sz="8" w:space="0" w:color="auto"/>
            </w:tcBorders>
            <w:noWrap/>
            <w:vAlign w:val="center"/>
          </w:tcPr>
          <w:p w14:paraId="0A9926FB" w14:textId="77777777" w:rsidR="0015078A" w:rsidRPr="001F7440" w:rsidRDefault="0015078A" w:rsidP="008E583B">
            <w:pPr>
              <w:jc w:val="center"/>
              <w:rPr>
                <w:rFonts w:cs="Arial"/>
                <w:b/>
                <w:bCs/>
                <w:sz w:val="22"/>
                <w:szCs w:val="22"/>
              </w:rPr>
            </w:pPr>
            <w:r w:rsidRPr="001F7440">
              <w:rPr>
                <w:rFonts w:cs="Arial"/>
                <w:b/>
                <w:bCs/>
                <w:sz w:val="22"/>
                <w:szCs w:val="22"/>
              </w:rPr>
              <w:t>Offshore</w:t>
            </w:r>
          </w:p>
        </w:tc>
        <w:tc>
          <w:tcPr>
            <w:tcW w:w="1655" w:type="dxa"/>
            <w:tcBorders>
              <w:top w:val="nil"/>
              <w:left w:val="nil"/>
              <w:bottom w:val="single" w:sz="8" w:space="0" w:color="auto"/>
              <w:right w:val="single" w:sz="8" w:space="0" w:color="auto"/>
            </w:tcBorders>
            <w:noWrap/>
            <w:vAlign w:val="center"/>
          </w:tcPr>
          <w:p w14:paraId="3079197E" w14:textId="77777777" w:rsidR="0015078A" w:rsidRPr="001F7440" w:rsidRDefault="0015078A" w:rsidP="008E583B">
            <w:pPr>
              <w:jc w:val="center"/>
              <w:rPr>
                <w:rFonts w:cs="Arial"/>
                <w:b/>
                <w:bCs/>
                <w:sz w:val="22"/>
                <w:szCs w:val="22"/>
              </w:rPr>
            </w:pPr>
            <w:r w:rsidRPr="001F7440">
              <w:rPr>
                <w:rFonts w:cs="Arial"/>
                <w:b/>
                <w:bCs/>
                <w:sz w:val="22"/>
                <w:szCs w:val="22"/>
              </w:rPr>
              <w:t>Total distance</w:t>
            </w:r>
          </w:p>
        </w:tc>
      </w:tr>
      <w:tr w:rsidR="0015078A" w:rsidRPr="001F7440" w14:paraId="7F524FDE" w14:textId="77777777" w:rsidTr="008E583B">
        <w:trPr>
          <w:trHeight w:val="300"/>
        </w:trPr>
        <w:tc>
          <w:tcPr>
            <w:tcW w:w="2885" w:type="dxa"/>
            <w:tcBorders>
              <w:top w:val="nil"/>
              <w:left w:val="single" w:sz="8" w:space="0" w:color="auto"/>
              <w:bottom w:val="single" w:sz="8" w:space="0" w:color="auto"/>
              <w:right w:val="single" w:sz="8" w:space="0" w:color="auto"/>
            </w:tcBorders>
            <w:noWrap/>
          </w:tcPr>
          <w:p w14:paraId="481EF66F" w14:textId="77777777" w:rsidR="0015078A" w:rsidRPr="009A1451" w:rsidRDefault="0015078A" w:rsidP="008E583B">
            <w:pPr>
              <w:rPr>
                <w:rFonts w:cs="Arial"/>
                <w:color w:val="FF0000"/>
                <w:sz w:val="22"/>
                <w:szCs w:val="22"/>
              </w:rPr>
            </w:pPr>
            <w:r w:rsidRPr="009A1451">
              <w:rPr>
                <w:rFonts w:cs="Arial"/>
                <w:color w:val="FF0000"/>
                <w:sz w:val="22"/>
                <w:szCs w:val="22"/>
              </w:rPr>
              <w:t>SITE A 132kV</w:t>
            </w:r>
          </w:p>
        </w:tc>
        <w:tc>
          <w:tcPr>
            <w:tcW w:w="1121" w:type="dxa"/>
            <w:tcBorders>
              <w:top w:val="nil"/>
              <w:left w:val="nil"/>
              <w:bottom w:val="single" w:sz="8" w:space="0" w:color="auto"/>
              <w:right w:val="single" w:sz="8" w:space="0" w:color="auto"/>
            </w:tcBorders>
            <w:noWrap/>
          </w:tcPr>
          <w:p w14:paraId="66E0CA17"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noWrap/>
          </w:tcPr>
          <w:p w14:paraId="58B5BAB5"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noWrap/>
          </w:tcPr>
          <w:p w14:paraId="4EC8903D" w14:textId="77777777" w:rsidR="0015078A" w:rsidRPr="001F7440" w:rsidRDefault="0015078A" w:rsidP="008E583B">
            <w:pPr>
              <w:jc w:val="center"/>
              <w:rPr>
                <w:rFonts w:cs="Arial"/>
                <w:sz w:val="22"/>
                <w:szCs w:val="22"/>
              </w:rPr>
            </w:pPr>
          </w:p>
        </w:tc>
      </w:tr>
      <w:tr w:rsidR="0015078A" w:rsidRPr="001F7440" w14:paraId="471F03DE" w14:textId="77777777" w:rsidTr="008E583B">
        <w:trPr>
          <w:trHeight w:val="300"/>
        </w:trPr>
        <w:tc>
          <w:tcPr>
            <w:tcW w:w="2885" w:type="dxa"/>
            <w:tcBorders>
              <w:top w:val="nil"/>
              <w:left w:val="single" w:sz="8" w:space="0" w:color="auto"/>
              <w:bottom w:val="single" w:sz="8" w:space="0" w:color="auto"/>
              <w:right w:val="single" w:sz="8" w:space="0" w:color="auto"/>
            </w:tcBorders>
            <w:noWrap/>
          </w:tcPr>
          <w:p w14:paraId="13CF0471" w14:textId="77777777" w:rsidR="0015078A" w:rsidRPr="009A1451" w:rsidRDefault="0015078A" w:rsidP="008E583B">
            <w:pPr>
              <w:rPr>
                <w:rFonts w:cs="Arial"/>
                <w:color w:val="FF0000"/>
                <w:sz w:val="22"/>
                <w:szCs w:val="22"/>
              </w:rPr>
            </w:pPr>
            <w:r w:rsidRPr="009A1451">
              <w:rPr>
                <w:rFonts w:cs="Arial"/>
                <w:color w:val="FF0000"/>
                <w:sz w:val="22"/>
                <w:szCs w:val="22"/>
              </w:rPr>
              <w:t xml:space="preserve">SITE B </w:t>
            </w:r>
            <w:r>
              <w:rPr>
                <w:rFonts w:cs="Arial"/>
                <w:color w:val="FF0000"/>
                <w:sz w:val="22"/>
                <w:szCs w:val="22"/>
              </w:rPr>
              <w:t>275</w:t>
            </w:r>
            <w:r w:rsidRPr="009A1451">
              <w:rPr>
                <w:rFonts w:cs="Arial"/>
                <w:color w:val="FF0000"/>
                <w:sz w:val="22"/>
                <w:szCs w:val="22"/>
              </w:rPr>
              <w:t>kV</w:t>
            </w:r>
          </w:p>
        </w:tc>
        <w:tc>
          <w:tcPr>
            <w:tcW w:w="1121" w:type="dxa"/>
            <w:tcBorders>
              <w:top w:val="nil"/>
              <w:left w:val="nil"/>
              <w:bottom w:val="single" w:sz="8" w:space="0" w:color="auto"/>
              <w:right w:val="single" w:sz="8" w:space="0" w:color="auto"/>
            </w:tcBorders>
            <w:noWrap/>
          </w:tcPr>
          <w:p w14:paraId="07EA2238"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noWrap/>
          </w:tcPr>
          <w:p w14:paraId="3C2F768A"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noWrap/>
          </w:tcPr>
          <w:p w14:paraId="03E36ED1" w14:textId="77777777" w:rsidR="0015078A" w:rsidRPr="001F7440" w:rsidRDefault="0015078A" w:rsidP="008E583B">
            <w:pPr>
              <w:jc w:val="center"/>
              <w:rPr>
                <w:rFonts w:cs="Arial"/>
                <w:sz w:val="22"/>
                <w:szCs w:val="22"/>
              </w:rPr>
            </w:pPr>
          </w:p>
        </w:tc>
      </w:tr>
      <w:tr w:rsidR="0015078A" w:rsidRPr="001F7440" w14:paraId="71CFDFC9" w14:textId="77777777" w:rsidTr="008E583B">
        <w:trPr>
          <w:trHeight w:val="300"/>
        </w:trPr>
        <w:tc>
          <w:tcPr>
            <w:tcW w:w="2885" w:type="dxa"/>
            <w:tcBorders>
              <w:top w:val="nil"/>
              <w:left w:val="single" w:sz="8" w:space="0" w:color="auto"/>
              <w:bottom w:val="single" w:sz="8" w:space="0" w:color="auto"/>
              <w:right w:val="single" w:sz="8" w:space="0" w:color="auto"/>
            </w:tcBorders>
            <w:noWrap/>
          </w:tcPr>
          <w:p w14:paraId="0BE4417B" w14:textId="77777777" w:rsidR="0015078A" w:rsidRPr="009A1451" w:rsidRDefault="0015078A" w:rsidP="008E583B">
            <w:pPr>
              <w:rPr>
                <w:rFonts w:cs="Arial"/>
                <w:color w:val="FF0000"/>
                <w:sz w:val="22"/>
                <w:szCs w:val="22"/>
              </w:rPr>
            </w:pPr>
            <w:bookmarkStart w:id="54" w:name="OLE_LINK9"/>
            <w:bookmarkStart w:id="55" w:name="OLE_LINK10"/>
            <w:r w:rsidRPr="009A1451">
              <w:rPr>
                <w:rFonts w:cs="Arial"/>
                <w:color w:val="FF0000"/>
                <w:sz w:val="22"/>
                <w:szCs w:val="22"/>
              </w:rPr>
              <w:t>SITE C 400kV</w:t>
            </w:r>
            <w:bookmarkEnd w:id="54"/>
            <w:bookmarkEnd w:id="55"/>
          </w:p>
        </w:tc>
        <w:tc>
          <w:tcPr>
            <w:tcW w:w="1121" w:type="dxa"/>
            <w:tcBorders>
              <w:top w:val="nil"/>
              <w:left w:val="nil"/>
              <w:bottom w:val="single" w:sz="8" w:space="0" w:color="auto"/>
              <w:right w:val="single" w:sz="8" w:space="0" w:color="auto"/>
            </w:tcBorders>
            <w:noWrap/>
          </w:tcPr>
          <w:p w14:paraId="4EB0B964"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noWrap/>
          </w:tcPr>
          <w:p w14:paraId="6CC50386"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noWrap/>
          </w:tcPr>
          <w:p w14:paraId="5D250F7C" w14:textId="77777777" w:rsidR="0015078A" w:rsidRPr="001F7440" w:rsidRDefault="0015078A" w:rsidP="008E583B">
            <w:pPr>
              <w:jc w:val="center"/>
              <w:rPr>
                <w:rFonts w:cs="Arial"/>
                <w:sz w:val="22"/>
                <w:szCs w:val="22"/>
              </w:rPr>
            </w:pPr>
          </w:p>
        </w:tc>
      </w:tr>
    </w:tbl>
    <w:p w14:paraId="4EC916C2" w14:textId="77777777" w:rsidR="0015078A" w:rsidRDefault="0015078A" w:rsidP="0015078A"/>
    <w:p w14:paraId="137AEA52" w14:textId="77777777" w:rsidR="0015078A" w:rsidRPr="005E519C" w:rsidRDefault="0015078A" w:rsidP="0015078A">
      <w:pPr>
        <w:rPr>
          <w:rFonts w:cs="Arial"/>
          <w:sz w:val="28"/>
          <w:szCs w:val="28"/>
        </w:rPr>
      </w:pPr>
    </w:p>
    <w:p w14:paraId="6D7BF718" w14:textId="77777777" w:rsidR="0015078A" w:rsidRDefault="0015078A" w:rsidP="0015078A">
      <w:pPr>
        <w:pStyle w:val="BodyText"/>
        <w:keepNext/>
        <w:tabs>
          <w:tab w:val="right" w:pos="9781"/>
        </w:tabs>
        <w:ind w:left="0"/>
        <w:sectPr w:rsidR="0015078A" w:rsidSect="008E583B">
          <w:pgSz w:w="11906" w:h="16838"/>
          <w:pgMar w:top="1418" w:right="1797" w:bottom="1440" w:left="1134" w:header="720" w:footer="720" w:gutter="0"/>
          <w:cols w:space="720"/>
        </w:sectPr>
      </w:pPr>
    </w:p>
    <w:p w14:paraId="47C35379" w14:textId="77777777" w:rsidR="0015078A" w:rsidRPr="004835B9" w:rsidRDefault="0015078A" w:rsidP="0015078A">
      <w:pPr>
        <w:pStyle w:val="BodyText"/>
        <w:keepNext/>
        <w:tabs>
          <w:tab w:val="right" w:pos="9781"/>
        </w:tabs>
        <w:spacing w:before="120"/>
        <w:ind w:left="0"/>
        <w:rPr>
          <w:b/>
          <w:sz w:val="22"/>
          <w:szCs w:val="22"/>
        </w:rPr>
      </w:pPr>
      <w:r w:rsidRPr="004835B9">
        <w:rPr>
          <w:b/>
          <w:sz w:val="22"/>
          <w:szCs w:val="22"/>
        </w:rPr>
        <w:lastRenderedPageBreak/>
        <w:t xml:space="preserve">Onshore TO Interface point appraisal Matrix </w:t>
      </w:r>
    </w:p>
    <w:p w14:paraId="2B661742" w14:textId="3C7402DC" w:rsidR="0015078A" w:rsidRPr="00D36CE5" w:rsidRDefault="0015078A" w:rsidP="0015078A">
      <w:pPr>
        <w:pStyle w:val="BodyText"/>
        <w:keepNext/>
        <w:tabs>
          <w:tab w:val="right" w:pos="9781"/>
        </w:tabs>
        <w:ind w:left="0"/>
        <w:rPr>
          <w:b/>
        </w:rPr>
      </w:pPr>
      <w:r w:rsidRPr="006910D6">
        <w:rPr>
          <w:color w:val="FF0000"/>
        </w:rPr>
        <w:t xml:space="preserve">In this section, </w:t>
      </w:r>
      <w:r>
        <w:rPr>
          <w:color w:val="FF0000"/>
        </w:rPr>
        <w:t xml:space="preserve">provide a summary of the appraisal of all the onshore connection points considered. Include descriptions of the connection, assumed landing points, technical limitations, assessment of required transmission works, and environmental issues. Provide an overall option appraisal together with a justification for the appraisal. The onshore </w:t>
      </w:r>
      <w:proofErr w:type="gramStart"/>
      <w:r>
        <w:rPr>
          <w:color w:val="FF0000"/>
        </w:rPr>
        <w:t>TO should</w:t>
      </w:r>
      <w:proofErr w:type="gramEnd"/>
      <w:r>
        <w:rPr>
          <w:color w:val="FF0000"/>
        </w:rPr>
        <w:t xml:space="preserve"> cost all the options </w:t>
      </w:r>
      <w:r w:rsidRPr="003363F8">
        <w:rPr>
          <w:b/>
          <w:color w:val="FF0000"/>
        </w:rPr>
        <w:t>‘taken forward’</w:t>
      </w:r>
      <w:r>
        <w:rPr>
          <w:color w:val="FF0000"/>
        </w:rPr>
        <w:t xml:space="preserve"> and provide the capital cost to </w:t>
      </w:r>
      <w:r w:rsidR="00991634" w:rsidRPr="00EB7F75">
        <w:t xml:space="preserve">The Company </w:t>
      </w:r>
      <w:r>
        <w:rPr>
          <w:color w:val="FF0000"/>
        </w:rPr>
        <w:t>for the stage 3 economic assessment.</w:t>
      </w:r>
    </w:p>
    <w:tbl>
      <w:tblPr>
        <w:tblW w:w="20600"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520"/>
        <w:gridCol w:w="4500"/>
        <w:gridCol w:w="5220"/>
        <w:gridCol w:w="2700"/>
        <w:gridCol w:w="3680"/>
      </w:tblGrid>
      <w:tr w:rsidR="0015078A" w:rsidRPr="00F84921" w14:paraId="18F11878" w14:textId="77777777" w:rsidTr="008E583B">
        <w:trPr>
          <w:trHeight w:val="1249"/>
          <w:tblHeader/>
        </w:trPr>
        <w:tc>
          <w:tcPr>
            <w:tcW w:w="1980" w:type="dxa"/>
            <w:tcBorders>
              <w:bottom w:val="single" w:sz="4" w:space="0" w:color="auto"/>
            </w:tcBorders>
            <w:shd w:val="clear" w:color="auto" w:fill="E0E0E0"/>
            <w:vAlign w:val="center"/>
          </w:tcPr>
          <w:p w14:paraId="069711B4" w14:textId="77777777" w:rsidR="0015078A" w:rsidRPr="00F84921" w:rsidRDefault="0015078A" w:rsidP="008E583B">
            <w:pPr>
              <w:pStyle w:val="CIONTables"/>
              <w:jc w:val="center"/>
              <w:rPr>
                <w:color w:val="auto"/>
                <w:sz w:val="20"/>
                <w:szCs w:val="20"/>
              </w:rPr>
            </w:pPr>
            <w:r w:rsidRPr="00F84921">
              <w:rPr>
                <w:color w:val="auto"/>
                <w:sz w:val="20"/>
                <w:szCs w:val="20"/>
              </w:rPr>
              <w:t>Connection Point</w:t>
            </w:r>
          </w:p>
        </w:tc>
        <w:tc>
          <w:tcPr>
            <w:tcW w:w="2520" w:type="dxa"/>
            <w:tcBorders>
              <w:bottom w:val="single" w:sz="4" w:space="0" w:color="auto"/>
            </w:tcBorders>
            <w:shd w:val="clear" w:color="auto" w:fill="E0E0E0"/>
            <w:vAlign w:val="center"/>
          </w:tcPr>
          <w:p w14:paraId="6C8EC7E2" w14:textId="77777777" w:rsidR="0015078A" w:rsidRPr="00F84921" w:rsidRDefault="0015078A" w:rsidP="008E583B">
            <w:pPr>
              <w:pStyle w:val="CIONTables"/>
              <w:jc w:val="center"/>
              <w:rPr>
                <w:color w:val="auto"/>
                <w:sz w:val="20"/>
                <w:szCs w:val="20"/>
              </w:rPr>
            </w:pPr>
            <w:r w:rsidRPr="00F84921">
              <w:rPr>
                <w:color w:val="auto"/>
                <w:sz w:val="20"/>
                <w:szCs w:val="20"/>
              </w:rPr>
              <w:t>Connection Route Distance from XX to Interface point on GB MITS (km)</w:t>
            </w:r>
            <w:r w:rsidRPr="00F84921">
              <w:rPr>
                <w:rStyle w:val="FootnoteReference"/>
                <w:color w:val="auto"/>
                <w:sz w:val="20"/>
                <w:szCs w:val="20"/>
              </w:rPr>
              <w:footnoteReference w:id="3"/>
            </w:r>
          </w:p>
        </w:tc>
        <w:tc>
          <w:tcPr>
            <w:tcW w:w="4500" w:type="dxa"/>
            <w:tcBorders>
              <w:bottom w:val="single" w:sz="4" w:space="0" w:color="auto"/>
            </w:tcBorders>
            <w:shd w:val="clear" w:color="auto" w:fill="E0E0E0"/>
            <w:vAlign w:val="center"/>
          </w:tcPr>
          <w:p w14:paraId="3C970A5C" w14:textId="77777777" w:rsidR="0015078A" w:rsidRPr="00F84921" w:rsidRDefault="0015078A" w:rsidP="008E583B">
            <w:pPr>
              <w:pStyle w:val="CIONTables"/>
              <w:jc w:val="center"/>
              <w:rPr>
                <w:color w:val="auto"/>
                <w:sz w:val="20"/>
                <w:szCs w:val="20"/>
              </w:rPr>
            </w:pPr>
            <w:r w:rsidRPr="00F84921">
              <w:rPr>
                <w:color w:val="auto"/>
                <w:sz w:val="20"/>
                <w:szCs w:val="20"/>
              </w:rPr>
              <w:t>Connection Issues and Technical Limitations (to include Thermal/Voltage/Stability/</w:t>
            </w:r>
          </w:p>
          <w:p w14:paraId="09753C93" w14:textId="77777777" w:rsidR="0015078A" w:rsidRPr="00F84921" w:rsidRDefault="0015078A" w:rsidP="008E583B">
            <w:pPr>
              <w:pStyle w:val="CIONTables"/>
              <w:jc w:val="center"/>
              <w:rPr>
                <w:color w:val="auto"/>
                <w:sz w:val="20"/>
                <w:szCs w:val="20"/>
              </w:rPr>
            </w:pPr>
            <w:r w:rsidRPr="00F84921">
              <w:rPr>
                <w:color w:val="auto"/>
                <w:sz w:val="20"/>
                <w:szCs w:val="20"/>
              </w:rPr>
              <w:t>Fault Level)</w:t>
            </w:r>
          </w:p>
        </w:tc>
        <w:tc>
          <w:tcPr>
            <w:tcW w:w="5220" w:type="dxa"/>
            <w:tcBorders>
              <w:bottom w:val="single" w:sz="4" w:space="0" w:color="auto"/>
            </w:tcBorders>
            <w:shd w:val="clear" w:color="auto" w:fill="E0E0E0"/>
            <w:vAlign w:val="center"/>
          </w:tcPr>
          <w:p w14:paraId="71A17C03" w14:textId="77777777" w:rsidR="0015078A" w:rsidRPr="00F84921" w:rsidRDefault="0015078A" w:rsidP="008E583B">
            <w:pPr>
              <w:pStyle w:val="CIONTables"/>
              <w:jc w:val="center"/>
              <w:rPr>
                <w:color w:val="auto"/>
                <w:sz w:val="20"/>
                <w:szCs w:val="20"/>
              </w:rPr>
            </w:pPr>
            <w:r w:rsidRPr="00F84921">
              <w:rPr>
                <w:color w:val="auto"/>
                <w:sz w:val="20"/>
                <w:szCs w:val="20"/>
              </w:rPr>
              <w:t>Onshore TO / DNO Transmission Works (Minimal/Local/ Moderate/Extensive)</w:t>
            </w:r>
            <w:r w:rsidRPr="00F84921">
              <w:rPr>
                <w:rStyle w:val="FootnoteReference"/>
                <w:color w:val="auto"/>
                <w:sz w:val="20"/>
                <w:szCs w:val="20"/>
              </w:rPr>
              <w:footnoteReference w:id="4"/>
            </w:r>
          </w:p>
        </w:tc>
        <w:tc>
          <w:tcPr>
            <w:tcW w:w="2700" w:type="dxa"/>
            <w:tcBorders>
              <w:bottom w:val="single" w:sz="4" w:space="0" w:color="auto"/>
            </w:tcBorders>
            <w:shd w:val="clear" w:color="auto" w:fill="E0E0E0"/>
            <w:vAlign w:val="center"/>
          </w:tcPr>
          <w:p w14:paraId="5B1F6A29" w14:textId="77777777" w:rsidR="0015078A" w:rsidRPr="00F84921" w:rsidRDefault="0015078A" w:rsidP="008E583B">
            <w:pPr>
              <w:pStyle w:val="CIONTables"/>
              <w:jc w:val="center"/>
              <w:rPr>
                <w:color w:val="auto"/>
                <w:sz w:val="20"/>
                <w:szCs w:val="20"/>
              </w:rPr>
            </w:pPr>
            <w:r w:rsidRPr="00F84921">
              <w:rPr>
                <w:color w:val="auto"/>
                <w:sz w:val="20"/>
                <w:szCs w:val="20"/>
              </w:rPr>
              <w:t xml:space="preserve">Environmental Issues </w:t>
            </w:r>
          </w:p>
        </w:tc>
        <w:tc>
          <w:tcPr>
            <w:tcW w:w="3680" w:type="dxa"/>
            <w:tcBorders>
              <w:bottom w:val="single" w:sz="4" w:space="0" w:color="auto"/>
            </w:tcBorders>
            <w:shd w:val="clear" w:color="auto" w:fill="E0E0E0"/>
            <w:vAlign w:val="center"/>
          </w:tcPr>
          <w:p w14:paraId="5F389676" w14:textId="77777777" w:rsidR="0015078A" w:rsidRPr="00F84921" w:rsidRDefault="0015078A" w:rsidP="008E583B">
            <w:pPr>
              <w:pStyle w:val="CIONTables"/>
              <w:jc w:val="center"/>
              <w:rPr>
                <w:color w:val="auto"/>
                <w:sz w:val="20"/>
                <w:szCs w:val="20"/>
              </w:rPr>
            </w:pPr>
            <w:r w:rsidRPr="00F84921">
              <w:rPr>
                <w:color w:val="auto"/>
                <w:sz w:val="20"/>
                <w:szCs w:val="20"/>
              </w:rPr>
              <w:t>Overall Options Appraisal</w:t>
            </w:r>
            <w:r w:rsidRPr="00F84921">
              <w:rPr>
                <w:rStyle w:val="FootnoteReference"/>
                <w:color w:val="auto"/>
                <w:sz w:val="20"/>
                <w:szCs w:val="20"/>
              </w:rPr>
              <w:footnoteReference w:id="5"/>
            </w:r>
          </w:p>
        </w:tc>
      </w:tr>
      <w:tr w:rsidR="0015078A" w:rsidRPr="00F84921" w14:paraId="2A27EB39" w14:textId="77777777" w:rsidTr="008E583B">
        <w:trPr>
          <w:trHeight w:hRule="exact" w:val="1642"/>
        </w:trPr>
        <w:tc>
          <w:tcPr>
            <w:tcW w:w="1980" w:type="dxa"/>
            <w:tcBorders>
              <w:bottom w:val="single" w:sz="4" w:space="0" w:color="auto"/>
            </w:tcBorders>
            <w:vAlign w:val="center"/>
          </w:tcPr>
          <w:p w14:paraId="744460C6" w14:textId="77777777" w:rsidR="0015078A" w:rsidRPr="00F84921" w:rsidRDefault="0015078A" w:rsidP="008E583B">
            <w:pPr>
              <w:jc w:val="center"/>
              <w:rPr>
                <w:rStyle w:val="Style10ptBold"/>
                <w:rFonts w:cs="Arial"/>
                <w:color w:val="FF0000"/>
              </w:rPr>
            </w:pPr>
            <w:r w:rsidRPr="00F84921">
              <w:rPr>
                <w:rFonts w:cs="Arial"/>
                <w:b/>
                <w:color w:val="FF0000"/>
              </w:rPr>
              <w:t>SITE A 132kV</w:t>
            </w:r>
          </w:p>
        </w:tc>
        <w:tc>
          <w:tcPr>
            <w:tcW w:w="2520" w:type="dxa"/>
            <w:tcBorders>
              <w:bottom w:val="single" w:sz="4" w:space="0" w:color="auto"/>
            </w:tcBorders>
            <w:vAlign w:val="center"/>
          </w:tcPr>
          <w:p w14:paraId="7E417A12" w14:textId="0217AB8F" w:rsidR="0015078A" w:rsidRPr="00F84921" w:rsidRDefault="0015078A" w:rsidP="008E583B">
            <w:pPr>
              <w:pStyle w:val="COINNormalText"/>
              <w:jc w:val="center"/>
              <w:rPr>
                <w:rFonts w:cs="Arial"/>
                <w:b/>
                <w:color w:val="000000"/>
                <w:sz w:val="20"/>
                <w:szCs w:val="20"/>
              </w:rPr>
            </w:pPr>
            <w:r w:rsidRPr="00F84921">
              <w:rPr>
                <w:color w:val="FF0000"/>
                <w:sz w:val="20"/>
                <w:szCs w:val="20"/>
              </w:rPr>
              <w:t xml:space="preserve">[Insert distance from </w:t>
            </w:r>
            <w:r w:rsidRPr="00F84921">
              <w:rPr>
                <w:color w:val="FF0000"/>
                <w:sz w:val="20"/>
                <w:szCs w:val="20"/>
              </w:rPr>
              <w:fldChar w:fldCharType="begin"/>
            </w:r>
            <w:r w:rsidRPr="00F84921">
              <w:rPr>
                <w:color w:val="FF0000"/>
                <w:sz w:val="20"/>
                <w:szCs w:val="20"/>
              </w:rPr>
              <w:instrText xml:space="preserve"> REF _Ref390164930 \h  \* MERGEFORMAT </w:instrText>
            </w:r>
            <w:r w:rsidRPr="00F84921">
              <w:rPr>
                <w:color w:val="FF0000"/>
                <w:sz w:val="20"/>
                <w:szCs w:val="20"/>
              </w:rPr>
            </w:r>
            <w:r w:rsidRPr="00F84921">
              <w:rPr>
                <w:color w:val="FF0000"/>
                <w:sz w:val="20"/>
                <w:szCs w:val="20"/>
              </w:rPr>
              <w:fldChar w:fldCharType="separate"/>
            </w:r>
            <w:r w:rsidR="00B6161B" w:rsidRPr="00B6161B">
              <w:rPr>
                <w:color w:val="FF0000"/>
                <w:sz w:val="20"/>
                <w:szCs w:val="20"/>
              </w:rPr>
              <w:t xml:space="preserve">Table </w:t>
            </w:r>
            <w:r w:rsidR="00B6161B" w:rsidRPr="00B6161B">
              <w:rPr>
                <w:noProof/>
                <w:color w:val="FF0000"/>
                <w:sz w:val="20"/>
                <w:szCs w:val="20"/>
              </w:rPr>
              <w:t>1</w:t>
            </w:r>
            <w:r w:rsidRPr="00F84921">
              <w:rPr>
                <w:color w:val="FF0000"/>
                <w:sz w:val="20"/>
                <w:szCs w:val="20"/>
              </w:rPr>
              <w:fldChar w:fldCharType="end"/>
            </w:r>
            <w:r w:rsidRPr="00F84921">
              <w:rPr>
                <w:color w:val="FF0000"/>
                <w:sz w:val="20"/>
                <w:szCs w:val="20"/>
              </w:rPr>
              <w:t xml:space="preserve"> ] </w:t>
            </w:r>
          </w:p>
        </w:tc>
        <w:tc>
          <w:tcPr>
            <w:tcW w:w="4500" w:type="dxa"/>
            <w:tcBorders>
              <w:bottom w:val="single" w:sz="4" w:space="0" w:color="auto"/>
            </w:tcBorders>
            <w:vAlign w:val="center"/>
          </w:tcPr>
          <w:p w14:paraId="30F50558" w14:textId="77777777" w:rsidR="0015078A" w:rsidRPr="00F84921" w:rsidRDefault="0015078A" w:rsidP="008E583B">
            <w:pPr>
              <w:rPr>
                <w:rFonts w:cs="Arial"/>
                <w:color w:val="FF0000"/>
              </w:rPr>
            </w:pPr>
            <w:r w:rsidRPr="00F84921">
              <w:rPr>
                <w:rFonts w:cs="Arial"/>
                <w:color w:val="FF0000"/>
              </w:rPr>
              <w:t xml:space="preserve">Describe any technical / connection issues </w:t>
            </w:r>
          </w:p>
        </w:tc>
        <w:tc>
          <w:tcPr>
            <w:tcW w:w="5220" w:type="dxa"/>
            <w:tcBorders>
              <w:bottom w:val="single" w:sz="4" w:space="0" w:color="auto"/>
            </w:tcBorders>
            <w:vAlign w:val="center"/>
          </w:tcPr>
          <w:p w14:paraId="42DABDBC" w14:textId="77777777" w:rsidR="0015078A" w:rsidRPr="00F84921" w:rsidRDefault="0015078A" w:rsidP="008E583B">
            <w:pPr>
              <w:jc w:val="center"/>
              <w:rPr>
                <w:rFonts w:cs="Arial"/>
                <w:b/>
                <w:u w:val="single"/>
              </w:rPr>
            </w:pPr>
            <w:r w:rsidRPr="00F84921">
              <w:rPr>
                <w:rFonts w:cs="Arial"/>
                <w:b/>
                <w:u w:val="single"/>
              </w:rPr>
              <w:t>Minimal / Local/Moderate / Extensive</w:t>
            </w:r>
          </w:p>
          <w:p w14:paraId="5CADBB0C" w14:textId="77777777" w:rsidR="0015078A" w:rsidRPr="00F84921" w:rsidRDefault="0015078A" w:rsidP="008E583B">
            <w:pPr>
              <w:rPr>
                <w:rFonts w:cs="Arial"/>
                <w:b/>
                <w:color w:val="FF0000"/>
              </w:rPr>
            </w:pPr>
            <w:r w:rsidRPr="00F84921">
              <w:rPr>
                <w:rFonts w:cs="Arial"/>
                <w:color w:val="FF0000"/>
              </w:rPr>
              <w:t>(Delete as appropriate and include a short summary of the required works) E.g.</w:t>
            </w:r>
          </w:p>
          <w:p w14:paraId="0FEDAED4" w14:textId="77777777" w:rsidR="0015078A" w:rsidRPr="00F84921" w:rsidRDefault="0015078A" w:rsidP="008E583B">
            <w:pPr>
              <w:numPr>
                <w:ilvl w:val="0"/>
                <w:numId w:val="40"/>
              </w:numPr>
              <w:spacing w:after="0"/>
              <w:rPr>
                <w:rFonts w:cs="Arial"/>
                <w:b/>
                <w:color w:val="FF0000"/>
              </w:rPr>
            </w:pPr>
            <w:r w:rsidRPr="00F84921">
              <w:rPr>
                <w:rFonts w:cs="Arial"/>
                <w:color w:val="FF0000"/>
              </w:rPr>
              <w:t>A new substation is required</w:t>
            </w:r>
          </w:p>
          <w:p w14:paraId="2C58AAF9" w14:textId="77777777" w:rsidR="0015078A" w:rsidRPr="00F84921" w:rsidRDefault="0015078A" w:rsidP="008E583B">
            <w:pPr>
              <w:numPr>
                <w:ilvl w:val="0"/>
                <w:numId w:val="40"/>
              </w:numPr>
              <w:spacing w:after="0"/>
              <w:rPr>
                <w:rFonts w:cs="Arial"/>
                <w:b/>
              </w:rPr>
            </w:pPr>
            <w:r w:rsidRPr="00F84921">
              <w:rPr>
                <w:rFonts w:cs="Arial"/>
                <w:color w:val="FF0000"/>
              </w:rPr>
              <w:t xml:space="preserve">New xxkm OHL </w:t>
            </w:r>
          </w:p>
        </w:tc>
        <w:tc>
          <w:tcPr>
            <w:tcW w:w="2700" w:type="dxa"/>
            <w:tcBorders>
              <w:bottom w:val="single" w:sz="4" w:space="0" w:color="auto"/>
            </w:tcBorders>
            <w:vAlign w:val="center"/>
          </w:tcPr>
          <w:p w14:paraId="60A3CF86" w14:textId="77777777" w:rsidR="0015078A" w:rsidRPr="00F84921" w:rsidRDefault="0015078A" w:rsidP="008E583B">
            <w:pPr>
              <w:rPr>
                <w:rFonts w:cs="Arial"/>
                <w:color w:val="FF0000"/>
              </w:rPr>
            </w:pPr>
            <w:r w:rsidRPr="00F84921">
              <w:rPr>
                <w:rFonts w:cs="Arial"/>
                <w:color w:val="FF0000"/>
              </w:rPr>
              <w:t>Provide high level summary of environmental issues where applicable</w:t>
            </w:r>
          </w:p>
        </w:tc>
        <w:tc>
          <w:tcPr>
            <w:tcW w:w="3680" w:type="dxa"/>
            <w:tcBorders>
              <w:bottom w:val="single" w:sz="4" w:space="0" w:color="auto"/>
            </w:tcBorders>
            <w:vAlign w:val="center"/>
          </w:tcPr>
          <w:p w14:paraId="075D22F2" w14:textId="77777777" w:rsidR="0015078A" w:rsidRPr="00F84921" w:rsidRDefault="0015078A" w:rsidP="008E583B">
            <w:pPr>
              <w:jc w:val="center"/>
              <w:rPr>
                <w:rFonts w:cs="Arial"/>
                <w:b/>
                <w:u w:val="single"/>
              </w:rPr>
            </w:pPr>
            <w:r w:rsidRPr="00F84921">
              <w:rPr>
                <w:rFonts w:cs="Arial"/>
                <w:b/>
                <w:u w:val="single"/>
              </w:rPr>
              <w:t>Discounted / Parked / Taken Forward</w:t>
            </w:r>
          </w:p>
          <w:p w14:paraId="1B125A89" w14:textId="77777777" w:rsidR="0015078A" w:rsidRPr="00F84921" w:rsidRDefault="0015078A" w:rsidP="008E583B">
            <w:pPr>
              <w:jc w:val="center"/>
              <w:rPr>
                <w:rFonts w:cs="Arial"/>
                <w:color w:val="FF0000"/>
              </w:rPr>
            </w:pPr>
            <w:r w:rsidRPr="00F84921">
              <w:rPr>
                <w:rFonts w:cs="Arial"/>
                <w:color w:val="FF0000"/>
              </w:rPr>
              <w:t>(Delete as appropriate and include reasoning for the overall appraisal)</w:t>
            </w:r>
          </w:p>
        </w:tc>
      </w:tr>
      <w:tr w:rsidR="0015078A" w:rsidRPr="00F84921" w14:paraId="6F6D06DE" w14:textId="77777777" w:rsidTr="008E583B">
        <w:trPr>
          <w:trHeight w:hRule="exact" w:val="1666"/>
        </w:trPr>
        <w:tc>
          <w:tcPr>
            <w:tcW w:w="1980" w:type="dxa"/>
            <w:tcBorders>
              <w:bottom w:val="single" w:sz="4" w:space="0" w:color="auto"/>
            </w:tcBorders>
            <w:vAlign w:val="center"/>
          </w:tcPr>
          <w:p w14:paraId="5877BF0D" w14:textId="77777777" w:rsidR="0015078A" w:rsidRPr="00F84921" w:rsidRDefault="0015078A" w:rsidP="008E583B">
            <w:pPr>
              <w:jc w:val="center"/>
              <w:rPr>
                <w:rStyle w:val="Style10ptBold"/>
                <w:rFonts w:cs="Arial"/>
                <w:color w:val="FF0000"/>
              </w:rPr>
            </w:pPr>
            <w:r w:rsidRPr="00F84921">
              <w:rPr>
                <w:rFonts w:cs="Arial"/>
                <w:b/>
                <w:color w:val="FF0000"/>
              </w:rPr>
              <w:t>SITE B 275kV</w:t>
            </w:r>
          </w:p>
        </w:tc>
        <w:tc>
          <w:tcPr>
            <w:tcW w:w="2520" w:type="dxa"/>
            <w:tcBorders>
              <w:bottom w:val="single" w:sz="4" w:space="0" w:color="auto"/>
            </w:tcBorders>
            <w:vAlign w:val="center"/>
          </w:tcPr>
          <w:p w14:paraId="04E92B4B" w14:textId="77777777" w:rsidR="0015078A" w:rsidRPr="00F84921" w:rsidDel="00E435CB" w:rsidRDefault="0015078A" w:rsidP="008E583B">
            <w:pPr>
              <w:pStyle w:val="COINNormalText"/>
              <w:jc w:val="center"/>
              <w:rPr>
                <w:rFonts w:cs="Arial"/>
                <w:b/>
                <w:sz w:val="20"/>
                <w:szCs w:val="20"/>
              </w:rPr>
            </w:pPr>
            <w:r w:rsidRPr="00F84921">
              <w:rPr>
                <w:color w:val="FF0000"/>
                <w:sz w:val="20"/>
                <w:szCs w:val="20"/>
              </w:rPr>
              <w:t xml:space="preserve">[Insert </w:t>
            </w:r>
            <w:proofErr w:type="gramStart"/>
            <w:r w:rsidRPr="00F84921">
              <w:rPr>
                <w:color w:val="FF0000"/>
                <w:sz w:val="20"/>
                <w:szCs w:val="20"/>
              </w:rPr>
              <w:t>distance ]</w:t>
            </w:r>
            <w:proofErr w:type="gramEnd"/>
          </w:p>
        </w:tc>
        <w:tc>
          <w:tcPr>
            <w:tcW w:w="4500" w:type="dxa"/>
            <w:tcBorders>
              <w:bottom w:val="single" w:sz="4" w:space="0" w:color="auto"/>
            </w:tcBorders>
            <w:vAlign w:val="center"/>
          </w:tcPr>
          <w:p w14:paraId="002EA05C" w14:textId="77777777" w:rsidR="0015078A" w:rsidRPr="00F84921" w:rsidDel="00E435CB" w:rsidRDefault="0015078A" w:rsidP="008E583B">
            <w:pPr>
              <w:rPr>
                <w:rFonts w:cs="Arial"/>
              </w:rPr>
            </w:pPr>
          </w:p>
        </w:tc>
        <w:tc>
          <w:tcPr>
            <w:tcW w:w="5220" w:type="dxa"/>
            <w:tcBorders>
              <w:bottom w:val="single" w:sz="4" w:space="0" w:color="auto"/>
            </w:tcBorders>
            <w:vAlign w:val="center"/>
          </w:tcPr>
          <w:p w14:paraId="17CAA12C" w14:textId="77777777" w:rsidR="0015078A" w:rsidRPr="00F84921" w:rsidRDefault="0015078A" w:rsidP="008E583B">
            <w:pPr>
              <w:spacing w:after="0"/>
              <w:ind w:left="360"/>
              <w:rPr>
                <w:rFonts w:cs="Arial"/>
                <w:b/>
              </w:rPr>
            </w:pPr>
          </w:p>
        </w:tc>
        <w:tc>
          <w:tcPr>
            <w:tcW w:w="2700" w:type="dxa"/>
            <w:tcBorders>
              <w:bottom w:val="single" w:sz="4" w:space="0" w:color="auto"/>
            </w:tcBorders>
            <w:vAlign w:val="center"/>
          </w:tcPr>
          <w:p w14:paraId="5395CDDB" w14:textId="77777777" w:rsidR="0015078A" w:rsidRPr="00F84921" w:rsidDel="000D15F9" w:rsidRDefault="0015078A" w:rsidP="008E583B">
            <w:pPr>
              <w:rPr>
                <w:rFonts w:cs="Arial"/>
              </w:rPr>
            </w:pPr>
          </w:p>
        </w:tc>
        <w:tc>
          <w:tcPr>
            <w:tcW w:w="3680" w:type="dxa"/>
            <w:tcBorders>
              <w:bottom w:val="single" w:sz="4" w:space="0" w:color="auto"/>
            </w:tcBorders>
            <w:vAlign w:val="center"/>
          </w:tcPr>
          <w:p w14:paraId="35072D99" w14:textId="77777777" w:rsidR="0015078A" w:rsidRPr="00F84921" w:rsidDel="000D15F9" w:rsidRDefault="0015078A" w:rsidP="008E583B">
            <w:pPr>
              <w:jc w:val="center"/>
              <w:rPr>
                <w:rFonts w:cs="Arial"/>
                <w:b/>
              </w:rPr>
            </w:pPr>
          </w:p>
        </w:tc>
      </w:tr>
      <w:tr w:rsidR="0015078A" w:rsidRPr="00F84921" w14:paraId="796FD622" w14:textId="77777777" w:rsidTr="008E583B">
        <w:trPr>
          <w:trHeight w:hRule="exact" w:val="1945"/>
        </w:trPr>
        <w:tc>
          <w:tcPr>
            <w:tcW w:w="1980" w:type="dxa"/>
            <w:tcBorders>
              <w:bottom w:val="single" w:sz="4" w:space="0" w:color="auto"/>
            </w:tcBorders>
            <w:vAlign w:val="center"/>
          </w:tcPr>
          <w:p w14:paraId="44AD6D02" w14:textId="77777777" w:rsidR="0015078A" w:rsidRPr="00F84921" w:rsidRDefault="0015078A" w:rsidP="008E583B">
            <w:pPr>
              <w:jc w:val="center"/>
              <w:rPr>
                <w:rStyle w:val="Style10ptBold"/>
                <w:rFonts w:cs="Arial"/>
                <w:color w:val="FF0000"/>
              </w:rPr>
            </w:pPr>
            <w:r w:rsidRPr="00F84921">
              <w:rPr>
                <w:rFonts w:cs="Arial"/>
                <w:b/>
                <w:color w:val="FF0000"/>
              </w:rPr>
              <w:t>SITE C 400kV</w:t>
            </w:r>
          </w:p>
        </w:tc>
        <w:tc>
          <w:tcPr>
            <w:tcW w:w="2520" w:type="dxa"/>
            <w:tcBorders>
              <w:bottom w:val="single" w:sz="4" w:space="0" w:color="auto"/>
            </w:tcBorders>
            <w:vAlign w:val="center"/>
          </w:tcPr>
          <w:p w14:paraId="4C3BB107" w14:textId="77777777" w:rsidR="0015078A" w:rsidRPr="00F84921" w:rsidRDefault="0015078A" w:rsidP="008E583B">
            <w:pPr>
              <w:pStyle w:val="COINNormalText"/>
              <w:jc w:val="center"/>
              <w:rPr>
                <w:rFonts w:cs="Arial"/>
                <w:b/>
                <w:color w:val="000000"/>
                <w:sz w:val="20"/>
                <w:szCs w:val="20"/>
              </w:rPr>
            </w:pPr>
            <w:r w:rsidRPr="00F84921">
              <w:rPr>
                <w:color w:val="FF0000"/>
                <w:sz w:val="20"/>
                <w:szCs w:val="20"/>
              </w:rPr>
              <w:t xml:space="preserve">[Insert </w:t>
            </w:r>
            <w:proofErr w:type="gramStart"/>
            <w:r w:rsidRPr="00F84921">
              <w:rPr>
                <w:color w:val="FF0000"/>
                <w:sz w:val="20"/>
                <w:szCs w:val="20"/>
              </w:rPr>
              <w:t>distance ]</w:t>
            </w:r>
            <w:proofErr w:type="gramEnd"/>
          </w:p>
        </w:tc>
        <w:tc>
          <w:tcPr>
            <w:tcW w:w="4500" w:type="dxa"/>
            <w:tcBorders>
              <w:bottom w:val="single" w:sz="4" w:space="0" w:color="auto"/>
            </w:tcBorders>
            <w:vAlign w:val="center"/>
          </w:tcPr>
          <w:p w14:paraId="29034870" w14:textId="77777777" w:rsidR="0015078A" w:rsidRPr="00F84921" w:rsidRDefault="0015078A" w:rsidP="008E583B">
            <w:pPr>
              <w:rPr>
                <w:rFonts w:cs="Arial"/>
              </w:rPr>
            </w:pPr>
          </w:p>
        </w:tc>
        <w:tc>
          <w:tcPr>
            <w:tcW w:w="5220" w:type="dxa"/>
            <w:tcBorders>
              <w:bottom w:val="single" w:sz="4" w:space="0" w:color="auto"/>
            </w:tcBorders>
            <w:vAlign w:val="center"/>
          </w:tcPr>
          <w:p w14:paraId="7DFEC3EE" w14:textId="77777777" w:rsidR="0015078A" w:rsidRPr="00F84921" w:rsidRDefault="0015078A" w:rsidP="008E583B">
            <w:pPr>
              <w:spacing w:after="0"/>
              <w:ind w:left="360"/>
              <w:rPr>
                <w:rFonts w:cs="Arial"/>
              </w:rPr>
            </w:pPr>
          </w:p>
        </w:tc>
        <w:tc>
          <w:tcPr>
            <w:tcW w:w="2700" w:type="dxa"/>
            <w:tcBorders>
              <w:bottom w:val="single" w:sz="4" w:space="0" w:color="auto"/>
            </w:tcBorders>
            <w:vAlign w:val="center"/>
          </w:tcPr>
          <w:p w14:paraId="31AF7A19" w14:textId="77777777" w:rsidR="0015078A" w:rsidRPr="00F84921" w:rsidRDefault="0015078A" w:rsidP="008E583B">
            <w:pPr>
              <w:rPr>
                <w:rFonts w:cs="Arial"/>
              </w:rPr>
            </w:pPr>
          </w:p>
        </w:tc>
        <w:tc>
          <w:tcPr>
            <w:tcW w:w="3680" w:type="dxa"/>
            <w:tcBorders>
              <w:bottom w:val="single" w:sz="4" w:space="0" w:color="auto"/>
            </w:tcBorders>
            <w:vAlign w:val="center"/>
          </w:tcPr>
          <w:p w14:paraId="33EBD5A4" w14:textId="77777777" w:rsidR="0015078A" w:rsidRPr="00F84921" w:rsidRDefault="0015078A" w:rsidP="008E583B">
            <w:pPr>
              <w:jc w:val="center"/>
              <w:rPr>
                <w:rFonts w:cs="Arial"/>
              </w:rPr>
            </w:pPr>
          </w:p>
        </w:tc>
      </w:tr>
      <w:tr w:rsidR="0015078A" w:rsidRPr="00F84921" w14:paraId="2503F72C" w14:textId="77777777" w:rsidTr="008E583B">
        <w:trPr>
          <w:trHeight w:hRule="exact" w:val="1088"/>
        </w:trPr>
        <w:tc>
          <w:tcPr>
            <w:tcW w:w="1980" w:type="dxa"/>
            <w:tcBorders>
              <w:bottom w:val="single" w:sz="4" w:space="0" w:color="auto"/>
            </w:tcBorders>
            <w:vAlign w:val="center"/>
          </w:tcPr>
          <w:p w14:paraId="5276C339" w14:textId="77777777" w:rsidR="0015078A" w:rsidRPr="00F84921" w:rsidRDefault="0015078A" w:rsidP="008E583B">
            <w:pPr>
              <w:jc w:val="center"/>
              <w:rPr>
                <w:rStyle w:val="Style10ptBold"/>
                <w:rFonts w:cs="Arial"/>
                <w:color w:val="99CC00"/>
              </w:rPr>
            </w:pPr>
          </w:p>
        </w:tc>
        <w:tc>
          <w:tcPr>
            <w:tcW w:w="2520" w:type="dxa"/>
            <w:tcBorders>
              <w:bottom w:val="single" w:sz="4" w:space="0" w:color="auto"/>
            </w:tcBorders>
            <w:vAlign w:val="center"/>
          </w:tcPr>
          <w:p w14:paraId="312C38B3" w14:textId="77777777" w:rsidR="0015078A" w:rsidRPr="00F84921" w:rsidRDefault="0015078A" w:rsidP="008E583B">
            <w:pPr>
              <w:pStyle w:val="COINNormalText"/>
              <w:jc w:val="center"/>
              <w:rPr>
                <w:rFonts w:cs="Arial"/>
                <w:b/>
                <w:sz w:val="20"/>
                <w:szCs w:val="20"/>
              </w:rPr>
            </w:pPr>
          </w:p>
        </w:tc>
        <w:tc>
          <w:tcPr>
            <w:tcW w:w="4500" w:type="dxa"/>
            <w:tcBorders>
              <w:bottom w:val="single" w:sz="4" w:space="0" w:color="auto"/>
            </w:tcBorders>
            <w:vAlign w:val="center"/>
          </w:tcPr>
          <w:p w14:paraId="08880073" w14:textId="77777777" w:rsidR="0015078A" w:rsidRPr="00F84921" w:rsidRDefault="0015078A" w:rsidP="008E583B">
            <w:pPr>
              <w:rPr>
                <w:rFonts w:cs="Arial"/>
              </w:rPr>
            </w:pPr>
          </w:p>
        </w:tc>
        <w:tc>
          <w:tcPr>
            <w:tcW w:w="5220" w:type="dxa"/>
            <w:tcBorders>
              <w:bottom w:val="single" w:sz="4" w:space="0" w:color="auto"/>
            </w:tcBorders>
            <w:vAlign w:val="center"/>
          </w:tcPr>
          <w:p w14:paraId="6485F1F3" w14:textId="77777777" w:rsidR="0015078A" w:rsidRPr="00F84921" w:rsidRDefault="0015078A" w:rsidP="008E583B">
            <w:pPr>
              <w:rPr>
                <w:rFonts w:cs="Arial"/>
                <w:color w:val="999999"/>
              </w:rPr>
            </w:pPr>
          </w:p>
        </w:tc>
        <w:tc>
          <w:tcPr>
            <w:tcW w:w="2700" w:type="dxa"/>
            <w:tcBorders>
              <w:bottom w:val="single" w:sz="4" w:space="0" w:color="auto"/>
            </w:tcBorders>
            <w:vAlign w:val="center"/>
          </w:tcPr>
          <w:p w14:paraId="019FDDA2" w14:textId="77777777" w:rsidR="0015078A" w:rsidRPr="00F84921" w:rsidRDefault="0015078A" w:rsidP="008E583B">
            <w:pPr>
              <w:rPr>
                <w:rFonts w:cs="Arial"/>
              </w:rPr>
            </w:pPr>
          </w:p>
        </w:tc>
        <w:tc>
          <w:tcPr>
            <w:tcW w:w="3680" w:type="dxa"/>
            <w:tcBorders>
              <w:bottom w:val="single" w:sz="4" w:space="0" w:color="auto"/>
            </w:tcBorders>
            <w:vAlign w:val="center"/>
          </w:tcPr>
          <w:p w14:paraId="6D0647F8" w14:textId="77777777" w:rsidR="0015078A" w:rsidRPr="00F84921" w:rsidRDefault="0015078A" w:rsidP="008E583B">
            <w:pPr>
              <w:jc w:val="center"/>
              <w:rPr>
                <w:rFonts w:cs="Arial"/>
                <w:b/>
                <w:u w:val="single"/>
              </w:rPr>
            </w:pPr>
          </w:p>
        </w:tc>
      </w:tr>
    </w:tbl>
    <w:p w14:paraId="242E1E97" w14:textId="77777777" w:rsidR="0015078A" w:rsidRDefault="0015078A" w:rsidP="004A3B1F">
      <w:pPr>
        <w:pStyle w:val="Heading1"/>
        <w:numPr>
          <w:ilvl w:val="0"/>
          <w:numId w:val="0"/>
        </w:numPr>
        <w:ind w:left="851" w:hanging="851"/>
      </w:pPr>
    </w:p>
    <w:p w14:paraId="185844E6" w14:textId="77777777" w:rsidR="0015078A" w:rsidRDefault="0015078A" w:rsidP="004A3B1F">
      <w:pPr>
        <w:pStyle w:val="Heading1"/>
        <w:numPr>
          <w:ilvl w:val="0"/>
          <w:numId w:val="0"/>
        </w:numPr>
        <w:ind w:left="851"/>
        <w:sectPr w:rsidR="0015078A" w:rsidSect="008E583B">
          <w:pgSz w:w="23814" w:h="16840" w:orient="landscape" w:code="8"/>
          <w:pgMar w:top="1134" w:right="1418" w:bottom="1797" w:left="1440" w:header="720" w:footer="720" w:gutter="0"/>
          <w:cols w:space="720"/>
        </w:sectPr>
      </w:pPr>
    </w:p>
    <w:p w14:paraId="0D57EE52" w14:textId="77777777" w:rsidR="0015078A" w:rsidRDefault="0015078A" w:rsidP="004A3B1F">
      <w:pPr>
        <w:pStyle w:val="Heading1"/>
        <w:numPr>
          <w:ilvl w:val="0"/>
          <w:numId w:val="0"/>
        </w:numPr>
        <w:sectPr w:rsidR="0015078A" w:rsidSect="008E583B">
          <w:pgSz w:w="11906" w:h="16838"/>
          <w:pgMar w:top="1418" w:right="1797" w:bottom="1440" w:left="1134" w:header="720" w:footer="720" w:gutter="0"/>
          <w:cols w:space="720"/>
        </w:sectPr>
      </w:pPr>
      <w:r>
        <w:lastRenderedPageBreak/>
        <w:t xml:space="preserve">                                                                                                                                                                                                                                                                                                                                                                                                                                                                                                                                                                                                                                                                                                                                                                                                                                                                                                                                                                                                                                                                                                                                                                                                                                                                                                                                                                                                                                                                                                                                                                                                                                                                                                                                                                                                                                                                                                                                                                                                                                                                                                                                                                                                           </w:t>
      </w:r>
    </w:p>
    <w:p w14:paraId="015E6D33" w14:textId="77777777" w:rsidR="0015078A" w:rsidRDefault="0015078A" w:rsidP="0015078A">
      <w:pPr>
        <w:pStyle w:val="Heading1"/>
      </w:pPr>
      <w:bookmarkStart w:id="56" w:name="_Toc390432260"/>
      <w:r w:rsidRPr="00373BB2">
        <w:t>S</w:t>
      </w:r>
      <w:r>
        <w:t>ECTION 3 – Stage 2: Offshore TO design concepts Appraisal</w:t>
      </w:r>
      <w:bookmarkEnd w:id="56"/>
    </w:p>
    <w:p w14:paraId="1E8FF3DA" w14:textId="74C7C9A3" w:rsidR="0015078A" w:rsidRPr="003363F8" w:rsidRDefault="0015078A" w:rsidP="0015078A">
      <w:pPr>
        <w:pStyle w:val="BodyText"/>
        <w:keepNext/>
        <w:tabs>
          <w:tab w:val="right" w:pos="9781"/>
        </w:tabs>
        <w:ind w:left="0"/>
        <w:jc w:val="both"/>
        <w:rPr>
          <w:b/>
          <w:color w:val="FF0000"/>
        </w:rPr>
      </w:pPr>
      <w:r w:rsidRPr="003363F8">
        <w:rPr>
          <w:color w:val="FF0000"/>
        </w:rPr>
        <w:t>In this section, provide the variety of Offshore Transmission design concepts under consideration including t</w:t>
      </w:r>
      <w:r w:rsidRPr="003363F8">
        <w:rPr>
          <w:rFonts w:cs="Arial"/>
          <w:color w:val="FF0000"/>
        </w:rPr>
        <w:t>he future OFTO network and onshore substations</w:t>
      </w:r>
      <w:r w:rsidRPr="003363F8">
        <w:rPr>
          <w:color w:val="FF0000"/>
        </w:rPr>
        <w:t xml:space="preserve">. </w:t>
      </w:r>
      <w:r>
        <w:rPr>
          <w:color w:val="FF0000"/>
        </w:rPr>
        <w:t xml:space="preserve">Consider integrated design options. </w:t>
      </w:r>
      <w:r w:rsidRPr="003363F8">
        <w:rPr>
          <w:color w:val="FF0000"/>
        </w:rPr>
        <w:t xml:space="preserve">Include single line diagrams and apply </w:t>
      </w:r>
      <w:r w:rsidRPr="003363F8">
        <w:rPr>
          <w:rFonts w:cs="Arial"/>
          <w:color w:val="FF0000"/>
        </w:rPr>
        <w:t xml:space="preserve">technical and benefit filters to narrow the transmission network design concepts: assess options against compliance with NETS SQSS, cable technology and network flexibility. </w:t>
      </w:r>
      <w:r w:rsidRPr="003363F8">
        <w:rPr>
          <w:color w:val="FF0000"/>
        </w:rPr>
        <w:t xml:space="preserve">The Offshore </w:t>
      </w:r>
      <w:proofErr w:type="gramStart"/>
      <w:r w:rsidRPr="003363F8">
        <w:rPr>
          <w:color w:val="FF0000"/>
        </w:rPr>
        <w:t>TO should</w:t>
      </w:r>
      <w:proofErr w:type="gramEnd"/>
      <w:r w:rsidRPr="003363F8">
        <w:rPr>
          <w:color w:val="FF0000"/>
        </w:rPr>
        <w:t xml:space="preserve"> cost all the options </w:t>
      </w:r>
      <w:r w:rsidRPr="003363F8">
        <w:rPr>
          <w:b/>
          <w:color w:val="FF0000"/>
        </w:rPr>
        <w:t>‘taken forward’</w:t>
      </w:r>
      <w:r w:rsidRPr="003363F8">
        <w:rPr>
          <w:color w:val="FF0000"/>
        </w:rPr>
        <w:t xml:space="preserve"> and provide the capital cost to </w:t>
      </w:r>
      <w:r w:rsidR="000507C7" w:rsidRPr="00EB7F75">
        <w:t xml:space="preserve">The Company </w:t>
      </w:r>
      <w:r w:rsidRPr="003363F8">
        <w:rPr>
          <w:color w:val="FF0000"/>
        </w:rPr>
        <w:t>for the stage 3 economic assessment.</w:t>
      </w:r>
    </w:p>
    <w:p w14:paraId="138AC020" w14:textId="77777777" w:rsidR="0015078A" w:rsidRPr="005F5F8F" w:rsidRDefault="0015078A" w:rsidP="0015078A">
      <w:pPr>
        <w:jc w:val="both"/>
        <w:rPr>
          <w:color w:val="FF0000"/>
        </w:rPr>
      </w:pPr>
    </w:p>
    <w:tbl>
      <w:tblPr>
        <w:tblW w:w="9000" w:type="dxa"/>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20"/>
        <w:gridCol w:w="3880"/>
      </w:tblGrid>
      <w:tr w:rsidR="0015078A" w:rsidRPr="0015078A" w14:paraId="1225DC7A" w14:textId="77777777" w:rsidTr="0015078A">
        <w:tc>
          <w:tcPr>
            <w:tcW w:w="9000" w:type="dxa"/>
            <w:gridSpan w:val="2"/>
            <w:vAlign w:val="center"/>
          </w:tcPr>
          <w:p w14:paraId="4CF94701" w14:textId="77777777" w:rsidR="0015078A" w:rsidRPr="0015078A" w:rsidRDefault="0015078A" w:rsidP="0015078A">
            <w:pPr>
              <w:spacing w:after="0"/>
              <w:rPr>
                <w:rFonts w:eastAsia="Calibri" w:cs="Arial"/>
                <w:b/>
                <w:sz w:val="22"/>
                <w:szCs w:val="22"/>
              </w:rPr>
            </w:pPr>
            <w:r w:rsidRPr="0015078A">
              <w:rPr>
                <w:rFonts w:eastAsia="Calibri" w:cs="Arial"/>
                <w:b/>
                <w:sz w:val="22"/>
                <w:szCs w:val="22"/>
              </w:rPr>
              <w:t>Option A –</w:t>
            </w:r>
            <w:r w:rsidRPr="0015078A">
              <w:rPr>
                <w:rFonts w:eastAsia="Calibri" w:cs="Arial"/>
                <w:color w:val="FF0000"/>
                <w:sz w:val="22"/>
                <w:szCs w:val="22"/>
              </w:rPr>
              <w:t xml:space="preserve"> [Include short description]</w:t>
            </w:r>
          </w:p>
        </w:tc>
      </w:tr>
      <w:tr w:rsidR="0015078A" w:rsidRPr="0015078A" w14:paraId="7AB3BCD7" w14:textId="77777777" w:rsidTr="0015078A">
        <w:tc>
          <w:tcPr>
            <w:tcW w:w="5120" w:type="dxa"/>
            <w:vAlign w:val="center"/>
          </w:tcPr>
          <w:p w14:paraId="5187EDB7" w14:textId="77777777" w:rsidR="0015078A" w:rsidRPr="0015078A" w:rsidRDefault="0015078A" w:rsidP="0015078A">
            <w:pPr>
              <w:jc w:val="center"/>
              <w:rPr>
                <w:rFonts w:eastAsia="Calibri"/>
                <w:color w:val="FF0000"/>
                <w:sz w:val="22"/>
                <w:szCs w:val="22"/>
              </w:rPr>
            </w:pPr>
          </w:p>
          <w:p w14:paraId="66B76490"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2499D569" w14:textId="77777777" w:rsidR="0015078A" w:rsidRPr="0015078A" w:rsidRDefault="0015078A" w:rsidP="0015078A">
            <w:pPr>
              <w:jc w:val="center"/>
              <w:rPr>
                <w:rFonts w:eastAsia="Calibri" w:cs="Arial"/>
                <w:sz w:val="22"/>
                <w:szCs w:val="22"/>
              </w:rPr>
            </w:pPr>
          </w:p>
        </w:tc>
        <w:tc>
          <w:tcPr>
            <w:tcW w:w="3880" w:type="dxa"/>
            <w:vAlign w:val="center"/>
          </w:tcPr>
          <w:p w14:paraId="3C9CE29B"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w:t>
            </w:r>
          </w:p>
          <w:p w14:paraId="69AE1665" w14:textId="77777777" w:rsidR="0015078A" w:rsidRPr="0015078A" w:rsidRDefault="0015078A" w:rsidP="008E583B">
            <w:pPr>
              <w:rPr>
                <w:rFonts w:eastAsia="Calibri" w:cs="Arial"/>
                <w:sz w:val="22"/>
                <w:szCs w:val="22"/>
              </w:rPr>
            </w:pPr>
          </w:p>
          <w:p w14:paraId="569E0279"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06D1B760" w14:textId="77777777" w:rsidR="0015078A" w:rsidRPr="0015078A" w:rsidRDefault="0015078A" w:rsidP="008E583B">
            <w:pPr>
              <w:rPr>
                <w:rFonts w:eastAsia="Calibri" w:cs="Arial"/>
                <w:sz w:val="22"/>
                <w:szCs w:val="22"/>
              </w:rPr>
            </w:pPr>
          </w:p>
          <w:p w14:paraId="36748211"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2EAE95C0" w14:textId="77777777" w:rsidR="0015078A" w:rsidRPr="0015078A" w:rsidRDefault="0015078A" w:rsidP="0015078A">
            <w:pPr>
              <w:jc w:val="center"/>
              <w:rPr>
                <w:rFonts w:eastAsia="Calibri" w:cs="Arial"/>
                <w:b/>
                <w:sz w:val="22"/>
                <w:szCs w:val="22"/>
                <w:u w:val="single"/>
              </w:rPr>
            </w:pPr>
            <w:r w:rsidRPr="0015078A">
              <w:rPr>
                <w:rFonts w:eastAsia="Calibri" w:cs="Arial"/>
                <w:color w:val="FF0000"/>
                <w:sz w:val="22"/>
                <w:szCs w:val="22"/>
              </w:rPr>
              <w:t xml:space="preserve"> (Delete as appropriate and include reasoning for the overall appraisal) </w:t>
            </w:r>
          </w:p>
        </w:tc>
      </w:tr>
      <w:tr w:rsidR="0015078A" w:rsidRPr="0015078A" w14:paraId="7C0E8FE5" w14:textId="77777777" w:rsidTr="0015078A">
        <w:tc>
          <w:tcPr>
            <w:tcW w:w="9000" w:type="dxa"/>
            <w:gridSpan w:val="2"/>
            <w:tcBorders>
              <w:bottom w:val="single" w:sz="4" w:space="0" w:color="auto"/>
            </w:tcBorders>
          </w:tcPr>
          <w:p w14:paraId="5C6078FE" w14:textId="77777777" w:rsidR="0015078A" w:rsidRPr="0015078A" w:rsidRDefault="0015078A" w:rsidP="0015078A">
            <w:pPr>
              <w:spacing w:after="0"/>
              <w:rPr>
                <w:rFonts w:eastAsia="Calibri" w:cs="Arial"/>
                <w:b/>
                <w:sz w:val="22"/>
                <w:szCs w:val="22"/>
              </w:rPr>
            </w:pPr>
            <w:r w:rsidRPr="0015078A">
              <w:rPr>
                <w:rFonts w:eastAsia="Calibri" w:cs="Arial"/>
                <w:b/>
                <w:sz w:val="22"/>
                <w:szCs w:val="22"/>
              </w:rPr>
              <w:t xml:space="preserve">Option B – </w:t>
            </w:r>
            <w:r w:rsidRPr="0015078A">
              <w:rPr>
                <w:rFonts w:eastAsia="Calibri" w:cs="Arial"/>
                <w:color w:val="FF0000"/>
                <w:sz w:val="22"/>
                <w:szCs w:val="22"/>
              </w:rPr>
              <w:t>[Include short description]</w:t>
            </w:r>
          </w:p>
        </w:tc>
      </w:tr>
      <w:tr w:rsidR="0015078A" w:rsidRPr="0015078A" w14:paraId="263C03DF" w14:textId="77777777" w:rsidTr="0015078A">
        <w:tc>
          <w:tcPr>
            <w:tcW w:w="5120" w:type="dxa"/>
            <w:tcBorders>
              <w:bottom w:val="single" w:sz="4" w:space="0" w:color="auto"/>
              <w:right w:val="nil"/>
            </w:tcBorders>
            <w:vAlign w:val="center"/>
          </w:tcPr>
          <w:p w14:paraId="55B34C69" w14:textId="77777777" w:rsidR="0015078A" w:rsidRPr="0015078A" w:rsidRDefault="0015078A" w:rsidP="0015078A">
            <w:pPr>
              <w:jc w:val="center"/>
              <w:rPr>
                <w:rFonts w:eastAsia="Calibri"/>
                <w:color w:val="FF0000"/>
                <w:sz w:val="22"/>
                <w:szCs w:val="22"/>
              </w:rPr>
            </w:pPr>
          </w:p>
          <w:p w14:paraId="5A873AAD"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10E2D338" w14:textId="77777777" w:rsidR="0015078A" w:rsidRPr="0015078A" w:rsidRDefault="0015078A" w:rsidP="0015078A">
            <w:pPr>
              <w:jc w:val="center"/>
              <w:rPr>
                <w:rFonts w:eastAsia="Calibri" w:cs="Arial"/>
                <w:sz w:val="22"/>
                <w:szCs w:val="22"/>
              </w:rPr>
            </w:pPr>
          </w:p>
        </w:tc>
        <w:tc>
          <w:tcPr>
            <w:tcW w:w="3880" w:type="dxa"/>
            <w:tcBorders>
              <w:left w:val="nil"/>
              <w:bottom w:val="single" w:sz="4" w:space="0" w:color="auto"/>
            </w:tcBorders>
            <w:vAlign w:val="center"/>
          </w:tcPr>
          <w:p w14:paraId="68CDD30C"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 xml:space="preserve">: </w:t>
            </w:r>
          </w:p>
          <w:p w14:paraId="3B266D0B" w14:textId="77777777" w:rsidR="0015078A" w:rsidRPr="0015078A" w:rsidRDefault="0015078A" w:rsidP="008E583B">
            <w:pPr>
              <w:rPr>
                <w:rFonts w:eastAsia="Calibri" w:cs="Arial"/>
                <w:sz w:val="22"/>
                <w:szCs w:val="22"/>
              </w:rPr>
            </w:pPr>
          </w:p>
          <w:p w14:paraId="4C32183C" w14:textId="77777777" w:rsidR="0015078A" w:rsidRPr="0015078A" w:rsidRDefault="0015078A" w:rsidP="008E583B">
            <w:pPr>
              <w:rPr>
                <w:rFonts w:eastAsia="Calibri" w:cs="Arial"/>
                <w:sz w:val="22"/>
                <w:szCs w:val="22"/>
              </w:rPr>
            </w:pPr>
          </w:p>
          <w:p w14:paraId="38D89C73"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68F6BBC5"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5C8E6628" w14:textId="77777777" w:rsidR="0015078A" w:rsidRPr="0015078A" w:rsidRDefault="0015078A" w:rsidP="008E583B">
            <w:pPr>
              <w:rPr>
                <w:rFonts w:eastAsia="Calibri" w:cs="Arial"/>
                <w:sz w:val="22"/>
                <w:szCs w:val="22"/>
              </w:rPr>
            </w:pPr>
            <w:r w:rsidRPr="0015078A">
              <w:rPr>
                <w:rFonts w:eastAsia="Calibri" w:cs="Arial"/>
                <w:color w:val="FF0000"/>
                <w:sz w:val="22"/>
                <w:szCs w:val="22"/>
              </w:rPr>
              <w:t xml:space="preserve"> (Delete as appropriate and include reasoning for the overall appraisal)</w:t>
            </w:r>
          </w:p>
          <w:p w14:paraId="5DF1F475" w14:textId="77777777" w:rsidR="0015078A" w:rsidRPr="0015078A" w:rsidRDefault="0015078A" w:rsidP="0015078A">
            <w:pPr>
              <w:jc w:val="center"/>
              <w:rPr>
                <w:rFonts w:eastAsia="Calibri" w:cs="Arial"/>
                <w:b/>
                <w:sz w:val="22"/>
                <w:szCs w:val="22"/>
                <w:u w:val="single"/>
              </w:rPr>
            </w:pPr>
          </w:p>
        </w:tc>
      </w:tr>
      <w:tr w:rsidR="0015078A" w:rsidRPr="0015078A" w14:paraId="6838D993" w14:textId="77777777" w:rsidTr="0015078A">
        <w:tc>
          <w:tcPr>
            <w:tcW w:w="9000" w:type="dxa"/>
            <w:gridSpan w:val="2"/>
            <w:tcBorders>
              <w:top w:val="nil"/>
            </w:tcBorders>
          </w:tcPr>
          <w:p w14:paraId="676D53E8" w14:textId="77777777" w:rsidR="0015078A" w:rsidRPr="0015078A" w:rsidRDefault="0015078A" w:rsidP="0015078A">
            <w:pPr>
              <w:spacing w:after="0"/>
              <w:rPr>
                <w:rFonts w:eastAsia="Calibri" w:cs="Arial"/>
                <w:b/>
                <w:sz w:val="22"/>
                <w:szCs w:val="22"/>
              </w:rPr>
            </w:pPr>
            <w:r w:rsidRPr="0015078A">
              <w:rPr>
                <w:rFonts w:eastAsia="Calibri" w:cs="Arial"/>
                <w:b/>
                <w:sz w:val="22"/>
                <w:szCs w:val="22"/>
              </w:rPr>
              <w:t xml:space="preserve">Option C – </w:t>
            </w:r>
            <w:r w:rsidRPr="0015078A">
              <w:rPr>
                <w:rFonts w:eastAsia="Calibri" w:cs="Arial"/>
                <w:color w:val="FF0000"/>
                <w:sz w:val="22"/>
                <w:szCs w:val="22"/>
              </w:rPr>
              <w:t>[Include short description]</w:t>
            </w:r>
          </w:p>
        </w:tc>
      </w:tr>
      <w:tr w:rsidR="0015078A" w:rsidRPr="0015078A" w14:paraId="00327C3B" w14:textId="77777777" w:rsidTr="0015078A">
        <w:tc>
          <w:tcPr>
            <w:tcW w:w="5120" w:type="dxa"/>
            <w:vAlign w:val="center"/>
          </w:tcPr>
          <w:p w14:paraId="67FFC4A0" w14:textId="77777777" w:rsidR="0015078A" w:rsidRPr="0015078A" w:rsidRDefault="0015078A" w:rsidP="0015078A">
            <w:pPr>
              <w:jc w:val="center"/>
              <w:rPr>
                <w:rFonts w:eastAsia="Calibri"/>
                <w:color w:val="FF0000"/>
                <w:sz w:val="22"/>
                <w:szCs w:val="22"/>
              </w:rPr>
            </w:pPr>
          </w:p>
          <w:p w14:paraId="5A27215D"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2A37D490" w14:textId="77777777" w:rsidR="0015078A" w:rsidRPr="0015078A" w:rsidRDefault="0015078A" w:rsidP="0015078A">
            <w:pPr>
              <w:jc w:val="center"/>
              <w:rPr>
                <w:rFonts w:eastAsia="Calibri" w:cs="Arial"/>
                <w:sz w:val="22"/>
                <w:szCs w:val="22"/>
              </w:rPr>
            </w:pPr>
          </w:p>
        </w:tc>
        <w:tc>
          <w:tcPr>
            <w:tcW w:w="3880" w:type="dxa"/>
            <w:vAlign w:val="center"/>
          </w:tcPr>
          <w:p w14:paraId="3AE261BE"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 xml:space="preserve">: </w:t>
            </w:r>
          </w:p>
          <w:p w14:paraId="19CC902A" w14:textId="77777777" w:rsidR="0015078A" w:rsidRPr="0015078A" w:rsidRDefault="0015078A" w:rsidP="008E583B">
            <w:pPr>
              <w:rPr>
                <w:rFonts w:eastAsia="Calibri" w:cs="Arial"/>
                <w:sz w:val="22"/>
                <w:szCs w:val="22"/>
              </w:rPr>
            </w:pPr>
          </w:p>
          <w:p w14:paraId="57C36270"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7DA451F4"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23E8F3BB" w14:textId="77777777" w:rsidR="0015078A" w:rsidRPr="0015078A" w:rsidRDefault="0015078A" w:rsidP="008E583B">
            <w:pPr>
              <w:rPr>
                <w:rFonts w:eastAsia="Calibri" w:cs="Arial"/>
                <w:sz w:val="22"/>
                <w:szCs w:val="22"/>
              </w:rPr>
            </w:pPr>
            <w:r w:rsidRPr="0015078A">
              <w:rPr>
                <w:rFonts w:eastAsia="Calibri" w:cs="Arial"/>
                <w:color w:val="FF0000"/>
                <w:sz w:val="22"/>
                <w:szCs w:val="22"/>
              </w:rPr>
              <w:t xml:space="preserve"> (Delete as appropriate and include reasoning for the overall appraisal)</w:t>
            </w:r>
          </w:p>
          <w:p w14:paraId="3ADB0A9A" w14:textId="77777777" w:rsidR="0015078A" w:rsidRPr="0015078A" w:rsidRDefault="0015078A" w:rsidP="0015078A">
            <w:pPr>
              <w:jc w:val="center"/>
              <w:rPr>
                <w:rFonts w:eastAsia="Calibri" w:cs="Arial"/>
                <w:b/>
                <w:sz w:val="22"/>
                <w:szCs w:val="22"/>
                <w:u w:val="single"/>
              </w:rPr>
            </w:pPr>
          </w:p>
        </w:tc>
      </w:tr>
    </w:tbl>
    <w:p w14:paraId="2BD4A572" w14:textId="77777777" w:rsidR="0015078A" w:rsidRDefault="0015078A" w:rsidP="0015078A">
      <w:pPr>
        <w:pStyle w:val="BodyText"/>
        <w:keepNext/>
        <w:tabs>
          <w:tab w:val="right" w:pos="9781"/>
        </w:tabs>
        <w:ind w:left="0"/>
        <w:rPr>
          <w:b/>
          <w:sz w:val="24"/>
          <w:szCs w:val="24"/>
        </w:rPr>
      </w:pPr>
    </w:p>
    <w:p w14:paraId="17DBE13B" w14:textId="77777777" w:rsidR="0015078A" w:rsidRDefault="0015078A" w:rsidP="0015078A">
      <w:pPr>
        <w:pStyle w:val="Heading1"/>
      </w:pPr>
      <w:r>
        <w:br w:type="page"/>
      </w:r>
      <w:bookmarkStart w:id="57" w:name="_Toc390432261"/>
      <w:r w:rsidRPr="00373BB2">
        <w:lastRenderedPageBreak/>
        <w:t>S</w:t>
      </w:r>
      <w:r>
        <w:t>ECTION 4 – Stage 3: Overall economic and efficient options Appraisal</w:t>
      </w:r>
      <w:bookmarkEnd w:id="57"/>
    </w:p>
    <w:p w14:paraId="695C5BFD" w14:textId="09E4A897" w:rsidR="0015078A" w:rsidRDefault="0015078A" w:rsidP="0015078A">
      <w:pPr>
        <w:jc w:val="both"/>
      </w:pPr>
      <w:r w:rsidRPr="0059561C">
        <w:rPr>
          <w:color w:val="FF0000"/>
        </w:rPr>
        <w:t>In this section</w:t>
      </w:r>
      <w:r>
        <w:rPr>
          <w:color w:val="FF0000"/>
        </w:rPr>
        <w:t xml:space="preserve">, </w:t>
      </w:r>
      <w:r w:rsidR="000507C7" w:rsidRPr="00EB7F75">
        <w:t xml:space="preserve">The Company </w:t>
      </w:r>
      <w:r>
        <w:rPr>
          <w:color w:val="FF0000"/>
        </w:rPr>
        <w:t xml:space="preserve">will combine the options taken forward from stage 1 and stage 2 to provide a list of options for economic assessment. </w:t>
      </w:r>
      <w:r w:rsidR="000507C7" w:rsidRPr="00EB7F75">
        <w:t xml:space="preserve">The Company </w:t>
      </w:r>
      <w:r>
        <w:rPr>
          <w:color w:val="FF0000"/>
        </w:rPr>
        <w:t xml:space="preserve">will use the capital costs provided by the onshore and offshore TOs to assess the total cost of the options. The economic assessment will consider both the capital cost and operational cost associated with each option. Major risks associated with the options will also be highlighted. </w:t>
      </w:r>
    </w:p>
    <w:tbl>
      <w:tblPr>
        <w:tblW w:w="908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6"/>
        <w:gridCol w:w="1507"/>
        <w:gridCol w:w="2035"/>
        <w:gridCol w:w="1141"/>
        <w:gridCol w:w="1148"/>
        <w:gridCol w:w="1439"/>
        <w:gridCol w:w="887"/>
      </w:tblGrid>
      <w:tr w:rsidR="0015078A" w14:paraId="52A1C1A7" w14:textId="77777777" w:rsidTr="0015078A">
        <w:trPr>
          <w:trHeight w:val="524"/>
        </w:trPr>
        <w:tc>
          <w:tcPr>
            <w:tcW w:w="891" w:type="dxa"/>
            <w:vMerge w:val="restart"/>
            <w:vAlign w:val="center"/>
          </w:tcPr>
          <w:p w14:paraId="1741E4A9" w14:textId="77777777" w:rsidR="0015078A" w:rsidRPr="0015078A" w:rsidRDefault="0015078A" w:rsidP="0015078A">
            <w:pPr>
              <w:jc w:val="center"/>
              <w:rPr>
                <w:rFonts w:eastAsia="Calibri" w:cs="Arial"/>
                <w:b/>
                <w:sz w:val="22"/>
                <w:szCs w:val="22"/>
              </w:rPr>
            </w:pPr>
            <w:r w:rsidRPr="0015078A">
              <w:rPr>
                <w:rFonts w:eastAsia="Calibri" w:cs="Arial"/>
                <w:b/>
                <w:sz w:val="22"/>
                <w:szCs w:val="22"/>
              </w:rPr>
              <w:t>Option</w:t>
            </w:r>
          </w:p>
        </w:tc>
        <w:tc>
          <w:tcPr>
            <w:tcW w:w="1674" w:type="dxa"/>
            <w:vMerge w:val="restart"/>
            <w:vAlign w:val="center"/>
          </w:tcPr>
          <w:p w14:paraId="55EDE283" w14:textId="77777777" w:rsidR="0015078A" w:rsidRPr="0015078A" w:rsidRDefault="0015078A" w:rsidP="0015078A">
            <w:pPr>
              <w:jc w:val="center"/>
              <w:rPr>
                <w:rFonts w:eastAsia="Calibri" w:cs="Arial"/>
                <w:b/>
                <w:sz w:val="22"/>
                <w:szCs w:val="22"/>
              </w:rPr>
            </w:pPr>
            <w:r w:rsidRPr="0015078A">
              <w:rPr>
                <w:rFonts w:eastAsia="Calibri" w:cs="Arial"/>
                <w:b/>
                <w:sz w:val="22"/>
                <w:szCs w:val="22"/>
              </w:rPr>
              <w:t>Summary</w:t>
            </w:r>
          </w:p>
        </w:tc>
        <w:tc>
          <w:tcPr>
            <w:tcW w:w="2269" w:type="dxa"/>
            <w:vMerge w:val="restart"/>
            <w:vAlign w:val="center"/>
          </w:tcPr>
          <w:p w14:paraId="2217A17F" w14:textId="77777777" w:rsidR="0015078A" w:rsidRPr="0015078A" w:rsidRDefault="0015078A" w:rsidP="0015078A">
            <w:pPr>
              <w:jc w:val="center"/>
              <w:rPr>
                <w:rFonts w:eastAsia="Calibri" w:cs="Arial"/>
                <w:b/>
                <w:sz w:val="22"/>
                <w:szCs w:val="22"/>
              </w:rPr>
            </w:pPr>
            <w:r w:rsidRPr="0015078A">
              <w:rPr>
                <w:rFonts w:eastAsia="Calibri" w:cs="Arial"/>
                <w:b/>
                <w:sz w:val="22"/>
                <w:szCs w:val="22"/>
              </w:rPr>
              <w:t>Major Risks</w:t>
            </w:r>
          </w:p>
        </w:tc>
        <w:tc>
          <w:tcPr>
            <w:tcW w:w="2325" w:type="dxa"/>
            <w:gridSpan w:val="2"/>
            <w:vAlign w:val="center"/>
          </w:tcPr>
          <w:p w14:paraId="7F9B39CF" w14:textId="77777777" w:rsidR="0015078A" w:rsidRPr="0015078A" w:rsidRDefault="0015078A" w:rsidP="0015078A">
            <w:pPr>
              <w:spacing w:after="0"/>
              <w:jc w:val="center"/>
              <w:rPr>
                <w:rFonts w:eastAsia="Calibri" w:cs="Arial"/>
                <w:b/>
                <w:sz w:val="22"/>
                <w:szCs w:val="22"/>
              </w:rPr>
            </w:pPr>
            <w:r w:rsidRPr="0015078A">
              <w:rPr>
                <w:rFonts w:eastAsia="Calibri" w:cs="Arial"/>
                <w:b/>
                <w:sz w:val="22"/>
                <w:szCs w:val="22"/>
              </w:rPr>
              <w:t>Capital Cost</w:t>
            </w:r>
          </w:p>
        </w:tc>
        <w:tc>
          <w:tcPr>
            <w:tcW w:w="890" w:type="dxa"/>
            <w:vAlign w:val="center"/>
          </w:tcPr>
          <w:p w14:paraId="0105AEA4" w14:textId="77777777" w:rsidR="0015078A" w:rsidRPr="0015078A" w:rsidRDefault="0015078A" w:rsidP="0015078A">
            <w:pPr>
              <w:spacing w:after="0"/>
              <w:jc w:val="center"/>
              <w:rPr>
                <w:rFonts w:eastAsia="Calibri" w:cs="Arial"/>
                <w:b/>
                <w:sz w:val="22"/>
                <w:szCs w:val="22"/>
              </w:rPr>
            </w:pPr>
            <w:r w:rsidRPr="0015078A">
              <w:rPr>
                <w:rFonts w:eastAsia="Calibri" w:cs="Arial"/>
                <w:b/>
                <w:sz w:val="22"/>
                <w:szCs w:val="22"/>
              </w:rPr>
              <w:t>Operational Cost</w:t>
            </w:r>
            <w:r w:rsidRPr="0015078A">
              <w:rPr>
                <w:rStyle w:val="FootnoteReference"/>
                <w:rFonts w:eastAsia="Calibri" w:cs="Arial"/>
                <w:b/>
                <w:sz w:val="22"/>
                <w:szCs w:val="22"/>
              </w:rPr>
              <w:footnoteReference w:id="6"/>
            </w:r>
          </w:p>
        </w:tc>
        <w:tc>
          <w:tcPr>
            <w:tcW w:w="1034" w:type="dxa"/>
            <w:vMerge w:val="restart"/>
            <w:vAlign w:val="center"/>
          </w:tcPr>
          <w:p w14:paraId="5209878B" w14:textId="77777777" w:rsidR="0015078A" w:rsidRPr="0015078A" w:rsidRDefault="0015078A" w:rsidP="0015078A">
            <w:pPr>
              <w:jc w:val="center"/>
              <w:rPr>
                <w:rFonts w:eastAsia="Calibri" w:cs="Arial"/>
                <w:b/>
                <w:sz w:val="22"/>
                <w:szCs w:val="22"/>
              </w:rPr>
            </w:pPr>
            <w:r w:rsidRPr="0015078A">
              <w:rPr>
                <w:rFonts w:eastAsia="Calibri" w:cs="Arial"/>
                <w:b/>
                <w:sz w:val="22"/>
                <w:szCs w:val="22"/>
              </w:rPr>
              <w:t>Total Cost (£m)</w:t>
            </w:r>
          </w:p>
        </w:tc>
      </w:tr>
      <w:tr w:rsidR="0015078A" w14:paraId="22F93082" w14:textId="77777777" w:rsidTr="0015078A">
        <w:trPr>
          <w:trHeight w:val="523"/>
        </w:trPr>
        <w:tc>
          <w:tcPr>
            <w:tcW w:w="891" w:type="dxa"/>
            <w:vMerge/>
            <w:vAlign w:val="center"/>
          </w:tcPr>
          <w:p w14:paraId="228F0706" w14:textId="77777777" w:rsidR="0015078A" w:rsidRPr="0015078A" w:rsidRDefault="0015078A" w:rsidP="0015078A">
            <w:pPr>
              <w:jc w:val="center"/>
              <w:rPr>
                <w:rFonts w:eastAsia="Calibri" w:cs="Arial"/>
                <w:b/>
                <w:sz w:val="22"/>
                <w:szCs w:val="22"/>
              </w:rPr>
            </w:pPr>
          </w:p>
        </w:tc>
        <w:tc>
          <w:tcPr>
            <w:tcW w:w="1674" w:type="dxa"/>
            <w:vMerge/>
            <w:vAlign w:val="center"/>
          </w:tcPr>
          <w:p w14:paraId="640D4579" w14:textId="77777777" w:rsidR="0015078A" w:rsidRPr="0015078A" w:rsidRDefault="0015078A" w:rsidP="0015078A">
            <w:pPr>
              <w:jc w:val="center"/>
              <w:rPr>
                <w:rFonts w:eastAsia="Calibri" w:cs="Arial"/>
                <w:b/>
                <w:sz w:val="22"/>
                <w:szCs w:val="22"/>
              </w:rPr>
            </w:pPr>
          </w:p>
        </w:tc>
        <w:tc>
          <w:tcPr>
            <w:tcW w:w="2269" w:type="dxa"/>
            <w:vMerge/>
            <w:vAlign w:val="center"/>
          </w:tcPr>
          <w:p w14:paraId="6C2F1A0E" w14:textId="77777777" w:rsidR="0015078A" w:rsidRPr="0015078A" w:rsidRDefault="0015078A" w:rsidP="0015078A">
            <w:pPr>
              <w:jc w:val="center"/>
              <w:rPr>
                <w:rFonts w:eastAsia="Calibri" w:cs="Arial"/>
                <w:b/>
                <w:sz w:val="22"/>
                <w:szCs w:val="22"/>
              </w:rPr>
            </w:pPr>
          </w:p>
        </w:tc>
        <w:tc>
          <w:tcPr>
            <w:tcW w:w="1161" w:type="dxa"/>
            <w:vAlign w:val="center"/>
          </w:tcPr>
          <w:p w14:paraId="660788E3" w14:textId="77777777" w:rsidR="0015078A" w:rsidRPr="0015078A" w:rsidRDefault="0015078A" w:rsidP="0015078A">
            <w:pPr>
              <w:jc w:val="center"/>
              <w:rPr>
                <w:rFonts w:eastAsia="Calibri" w:cs="Arial"/>
                <w:b/>
                <w:sz w:val="22"/>
                <w:szCs w:val="22"/>
              </w:rPr>
            </w:pPr>
            <w:r w:rsidRPr="0015078A">
              <w:rPr>
                <w:rFonts w:eastAsia="Calibri" w:cs="Arial"/>
                <w:b/>
                <w:sz w:val="22"/>
                <w:szCs w:val="22"/>
              </w:rPr>
              <w:t>Onshore Network Costs (£m)</w:t>
            </w:r>
          </w:p>
        </w:tc>
        <w:tc>
          <w:tcPr>
            <w:tcW w:w="1164" w:type="dxa"/>
            <w:vAlign w:val="center"/>
          </w:tcPr>
          <w:p w14:paraId="4A1B6BC5" w14:textId="77777777" w:rsidR="0015078A" w:rsidRPr="0015078A" w:rsidRDefault="0015078A" w:rsidP="0015078A">
            <w:pPr>
              <w:jc w:val="center"/>
              <w:rPr>
                <w:rFonts w:eastAsia="Calibri" w:cs="Arial"/>
                <w:b/>
                <w:sz w:val="22"/>
                <w:szCs w:val="22"/>
              </w:rPr>
            </w:pPr>
            <w:r w:rsidRPr="0015078A">
              <w:rPr>
                <w:rFonts w:eastAsia="Calibri" w:cs="Arial"/>
                <w:b/>
                <w:sz w:val="22"/>
                <w:szCs w:val="22"/>
              </w:rPr>
              <w:t>Offshore Network Costs (£m)</w:t>
            </w:r>
          </w:p>
        </w:tc>
        <w:tc>
          <w:tcPr>
            <w:tcW w:w="890" w:type="dxa"/>
          </w:tcPr>
          <w:p w14:paraId="19022F59" w14:textId="77777777" w:rsidR="0015078A" w:rsidRPr="0015078A" w:rsidRDefault="0015078A" w:rsidP="0015078A">
            <w:pPr>
              <w:jc w:val="center"/>
              <w:rPr>
                <w:rFonts w:eastAsia="Calibri" w:cs="Arial"/>
                <w:b/>
                <w:sz w:val="22"/>
                <w:szCs w:val="22"/>
              </w:rPr>
            </w:pPr>
            <w:r w:rsidRPr="0015078A">
              <w:rPr>
                <w:rFonts w:eastAsia="Calibri" w:cs="Arial"/>
                <w:b/>
                <w:sz w:val="22"/>
                <w:szCs w:val="22"/>
              </w:rPr>
              <w:t>Constraint cost / Cost of Energy not supplied</w:t>
            </w:r>
          </w:p>
        </w:tc>
        <w:tc>
          <w:tcPr>
            <w:tcW w:w="1034" w:type="dxa"/>
            <w:vMerge/>
            <w:vAlign w:val="center"/>
          </w:tcPr>
          <w:p w14:paraId="03DF2774" w14:textId="77777777" w:rsidR="0015078A" w:rsidRPr="0015078A" w:rsidRDefault="0015078A" w:rsidP="0015078A">
            <w:pPr>
              <w:jc w:val="center"/>
              <w:rPr>
                <w:rFonts w:eastAsia="Calibri" w:cs="Arial"/>
                <w:b/>
                <w:sz w:val="22"/>
                <w:szCs w:val="22"/>
              </w:rPr>
            </w:pPr>
          </w:p>
        </w:tc>
      </w:tr>
      <w:tr w:rsidR="0015078A" w14:paraId="2BF9C57A" w14:textId="77777777" w:rsidTr="0015078A">
        <w:tc>
          <w:tcPr>
            <w:tcW w:w="891" w:type="dxa"/>
            <w:vAlign w:val="center"/>
          </w:tcPr>
          <w:p w14:paraId="4CC6BAE0" w14:textId="77777777" w:rsidR="0015078A" w:rsidRPr="0015078A" w:rsidRDefault="0015078A" w:rsidP="0015078A">
            <w:pPr>
              <w:jc w:val="center"/>
              <w:rPr>
                <w:rFonts w:eastAsia="Calibri"/>
                <w:sz w:val="22"/>
                <w:szCs w:val="22"/>
              </w:rPr>
            </w:pPr>
            <w:r w:rsidRPr="0015078A">
              <w:rPr>
                <w:rFonts w:eastAsia="Calibri" w:cs="Arial"/>
                <w:sz w:val="22"/>
                <w:szCs w:val="22"/>
              </w:rPr>
              <w:t>1</w:t>
            </w:r>
          </w:p>
        </w:tc>
        <w:tc>
          <w:tcPr>
            <w:tcW w:w="1674" w:type="dxa"/>
            <w:vAlign w:val="center"/>
          </w:tcPr>
          <w:p w14:paraId="7EFC006F" w14:textId="77777777" w:rsidR="0015078A" w:rsidRPr="0015078A" w:rsidRDefault="0015078A" w:rsidP="008E583B">
            <w:pPr>
              <w:rPr>
                <w:rFonts w:eastAsia="Calibri"/>
                <w:color w:val="FF0000"/>
                <w:sz w:val="22"/>
                <w:szCs w:val="22"/>
              </w:rPr>
            </w:pPr>
            <w:r w:rsidRPr="0015078A">
              <w:rPr>
                <w:rFonts w:eastAsia="Calibri" w:cs="Arial"/>
                <w:color w:val="FF0000"/>
                <w:sz w:val="22"/>
                <w:szCs w:val="22"/>
              </w:rPr>
              <w:t>Provide a summary of the design option – connection point, technology, voltage</w:t>
            </w:r>
          </w:p>
        </w:tc>
        <w:tc>
          <w:tcPr>
            <w:tcW w:w="2269" w:type="dxa"/>
          </w:tcPr>
          <w:p w14:paraId="24A99318"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r w:rsidRPr="0015078A">
              <w:rPr>
                <w:rFonts w:eastAsia="Calibri" w:cs="Arial"/>
                <w:color w:val="FF0000"/>
                <w:sz w:val="22"/>
                <w:szCs w:val="22"/>
              </w:rPr>
              <w:t>Highlight any major risks – technological, environmental, regulatory</w:t>
            </w:r>
          </w:p>
          <w:p w14:paraId="187CC16F" w14:textId="77777777" w:rsidR="0015078A" w:rsidRPr="0015078A" w:rsidRDefault="0015078A" w:rsidP="008E583B">
            <w:pPr>
              <w:rPr>
                <w:rFonts w:eastAsia="Calibri" w:cs="Arial"/>
                <w:color w:val="FF0000"/>
                <w:sz w:val="22"/>
                <w:szCs w:val="22"/>
              </w:rPr>
            </w:pPr>
          </w:p>
          <w:p w14:paraId="05157E45" w14:textId="77777777" w:rsidR="0015078A" w:rsidRPr="0015078A" w:rsidRDefault="0015078A" w:rsidP="008E583B">
            <w:pPr>
              <w:rPr>
                <w:rFonts w:eastAsia="Calibri"/>
                <w:color w:val="FF0000"/>
                <w:sz w:val="22"/>
                <w:szCs w:val="22"/>
              </w:rPr>
            </w:pPr>
          </w:p>
        </w:tc>
        <w:tc>
          <w:tcPr>
            <w:tcW w:w="1161" w:type="dxa"/>
            <w:vAlign w:val="center"/>
          </w:tcPr>
          <w:p w14:paraId="2499C05C" w14:textId="77777777" w:rsidR="0015078A" w:rsidRPr="0015078A" w:rsidRDefault="0015078A" w:rsidP="0015078A">
            <w:pPr>
              <w:jc w:val="center"/>
              <w:rPr>
                <w:rFonts w:eastAsia="Calibri"/>
                <w:b/>
                <w:sz w:val="22"/>
                <w:szCs w:val="22"/>
              </w:rPr>
            </w:pPr>
          </w:p>
        </w:tc>
        <w:tc>
          <w:tcPr>
            <w:tcW w:w="1164" w:type="dxa"/>
            <w:vAlign w:val="center"/>
          </w:tcPr>
          <w:p w14:paraId="3975521A" w14:textId="77777777" w:rsidR="0015078A" w:rsidRPr="0015078A" w:rsidRDefault="0015078A" w:rsidP="0015078A">
            <w:pPr>
              <w:jc w:val="center"/>
              <w:rPr>
                <w:rFonts w:eastAsia="Calibri"/>
                <w:b/>
                <w:sz w:val="22"/>
                <w:szCs w:val="22"/>
              </w:rPr>
            </w:pPr>
          </w:p>
        </w:tc>
        <w:tc>
          <w:tcPr>
            <w:tcW w:w="890" w:type="dxa"/>
          </w:tcPr>
          <w:p w14:paraId="64DB90A0" w14:textId="77777777" w:rsidR="0015078A" w:rsidRPr="0015078A" w:rsidRDefault="0015078A" w:rsidP="0015078A">
            <w:pPr>
              <w:jc w:val="center"/>
              <w:rPr>
                <w:rFonts w:eastAsia="Calibri"/>
                <w:b/>
                <w:sz w:val="22"/>
                <w:szCs w:val="22"/>
              </w:rPr>
            </w:pPr>
          </w:p>
        </w:tc>
        <w:tc>
          <w:tcPr>
            <w:tcW w:w="1034" w:type="dxa"/>
            <w:vAlign w:val="center"/>
          </w:tcPr>
          <w:p w14:paraId="56483A84" w14:textId="77777777" w:rsidR="0015078A" w:rsidRPr="0015078A" w:rsidRDefault="0015078A" w:rsidP="0015078A">
            <w:pPr>
              <w:jc w:val="center"/>
              <w:rPr>
                <w:rFonts w:eastAsia="Calibri"/>
                <w:b/>
                <w:sz w:val="22"/>
                <w:szCs w:val="22"/>
              </w:rPr>
            </w:pPr>
          </w:p>
        </w:tc>
      </w:tr>
      <w:tr w:rsidR="0015078A" w14:paraId="55716FC0" w14:textId="77777777" w:rsidTr="0015078A">
        <w:tc>
          <w:tcPr>
            <w:tcW w:w="891" w:type="dxa"/>
            <w:vAlign w:val="center"/>
          </w:tcPr>
          <w:p w14:paraId="2819A5E6" w14:textId="77777777" w:rsidR="0015078A" w:rsidRPr="0015078A" w:rsidRDefault="0015078A" w:rsidP="0015078A">
            <w:pPr>
              <w:jc w:val="center"/>
              <w:rPr>
                <w:rFonts w:eastAsia="Calibri"/>
                <w:sz w:val="22"/>
                <w:szCs w:val="22"/>
              </w:rPr>
            </w:pPr>
            <w:r w:rsidRPr="0015078A">
              <w:rPr>
                <w:rFonts w:eastAsia="Calibri" w:cs="Arial"/>
                <w:sz w:val="22"/>
                <w:szCs w:val="22"/>
              </w:rPr>
              <w:t>2</w:t>
            </w:r>
          </w:p>
        </w:tc>
        <w:tc>
          <w:tcPr>
            <w:tcW w:w="1674" w:type="dxa"/>
            <w:vAlign w:val="center"/>
          </w:tcPr>
          <w:p w14:paraId="7AFE3474" w14:textId="77777777" w:rsidR="0015078A" w:rsidRPr="0015078A" w:rsidRDefault="0015078A" w:rsidP="0015078A">
            <w:pPr>
              <w:ind w:left="-36"/>
              <w:rPr>
                <w:rFonts w:eastAsia="Calibri"/>
                <w:sz w:val="22"/>
                <w:szCs w:val="22"/>
              </w:rPr>
            </w:pPr>
          </w:p>
        </w:tc>
        <w:tc>
          <w:tcPr>
            <w:tcW w:w="2269" w:type="dxa"/>
          </w:tcPr>
          <w:p w14:paraId="052F466C" w14:textId="77777777" w:rsidR="0015078A" w:rsidRPr="0015078A" w:rsidRDefault="0015078A" w:rsidP="008E583B">
            <w:pPr>
              <w:numPr>
                <w:ilvl w:val="0"/>
                <w:numId w:val="41"/>
              </w:numPr>
              <w:tabs>
                <w:tab w:val="clear" w:pos="927"/>
                <w:tab w:val="num" w:pos="144"/>
              </w:tabs>
              <w:spacing w:after="0"/>
              <w:ind w:left="144" w:hanging="180"/>
              <w:rPr>
                <w:rFonts w:eastAsia="Calibri"/>
                <w:color w:val="FF0000"/>
                <w:sz w:val="22"/>
                <w:szCs w:val="22"/>
              </w:rPr>
            </w:pPr>
          </w:p>
        </w:tc>
        <w:tc>
          <w:tcPr>
            <w:tcW w:w="1161" w:type="dxa"/>
            <w:vAlign w:val="center"/>
          </w:tcPr>
          <w:p w14:paraId="01AD4F84" w14:textId="77777777" w:rsidR="0015078A" w:rsidRPr="0015078A" w:rsidRDefault="0015078A" w:rsidP="0015078A">
            <w:pPr>
              <w:jc w:val="center"/>
              <w:rPr>
                <w:rFonts w:eastAsia="Calibri"/>
                <w:b/>
                <w:sz w:val="22"/>
                <w:szCs w:val="22"/>
              </w:rPr>
            </w:pPr>
          </w:p>
        </w:tc>
        <w:tc>
          <w:tcPr>
            <w:tcW w:w="1164" w:type="dxa"/>
            <w:vAlign w:val="center"/>
          </w:tcPr>
          <w:p w14:paraId="70D029DB" w14:textId="77777777" w:rsidR="0015078A" w:rsidRPr="0015078A" w:rsidRDefault="0015078A" w:rsidP="0015078A">
            <w:pPr>
              <w:jc w:val="center"/>
              <w:rPr>
                <w:rFonts w:eastAsia="Calibri"/>
                <w:b/>
                <w:sz w:val="22"/>
                <w:szCs w:val="22"/>
              </w:rPr>
            </w:pPr>
          </w:p>
        </w:tc>
        <w:tc>
          <w:tcPr>
            <w:tcW w:w="890" w:type="dxa"/>
          </w:tcPr>
          <w:p w14:paraId="7CE2AB85" w14:textId="77777777" w:rsidR="0015078A" w:rsidRPr="0015078A" w:rsidRDefault="0015078A" w:rsidP="0015078A">
            <w:pPr>
              <w:keepNext/>
              <w:jc w:val="center"/>
              <w:rPr>
                <w:rFonts w:eastAsia="Calibri"/>
                <w:b/>
                <w:sz w:val="22"/>
                <w:szCs w:val="22"/>
              </w:rPr>
            </w:pPr>
          </w:p>
        </w:tc>
        <w:tc>
          <w:tcPr>
            <w:tcW w:w="1034" w:type="dxa"/>
            <w:vAlign w:val="center"/>
          </w:tcPr>
          <w:p w14:paraId="1EDB12EA" w14:textId="77777777" w:rsidR="0015078A" w:rsidRPr="0015078A" w:rsidRDefault="0015078A" w:rsidP="0015078A">
            <w:pPr>
              <w:keepNext/>
              <w:jc w:val="center"/>
              <w:rPr>
                <w:rFonts w:eastAsia="Calibri"/>
                <w:b/>
                <w:sz w:val="22"/>
                <w:szCs w:val="22"/>
              </w:rPr>
            </w:pPr>
          </w:p>
        </w:tc>
      </w:tr>
      <w:tr w:rsidR="0015078A" w14:paraId="1B269D0E" w14:textId="77777777" w:rsidTr="0015078A">
        <w:tc>
          <w:tcPr>
            <w:tcW w:w="891" w:type="dxa"/>
            <w:vAlign w:val="center"/>
          </w:tcPr>
          <w:p w14:paraId="7BD9034B" w14:textId="77777777" w:rsidR="0015078A" w:rsidRPr="0015078A" w:rsidRDefault="0015078A" w:rsidP="0015078A">
            <w:pPr>
              <w:jc w:val="center"/>
              <w:rPr>
                <w:rFonts w:eastAsia="Calibri" w:cs="Arial"/>
                <w:sz w:val="22"/>
                <w:szCs w:val="22"/>
              </w:rPr>
            </w:pPr>
            <w:r w:rsidRPr="0015078A">
              <w:rPr>
                <w:rFonts w:eastAsia="Calibri" w:cs="Arial"/>
                <w:sz w:val="22"/>
                <w:szCs w:val="22"/>
              </w:rPr>
              <w:t>3</w:t>
            </w:r>
          </w:p>
        </w:tc>
        <w:tc>
          <w:tcPr>
            <w:tcW w:w="1674" w:type="dxa"/>
            <w:vAlign w:val="center"/>
          </w:tcPr>
          <w:p w14:paraId="4F605FB0" w14:textId="77777777" w:rsidR="0015078A" w:rsidRPr="0015078A" w:rsidRDefault="0015078A" w:rsidP="0015078A">
            <w:pPr>
              <w:ind w:left="-36"/>
              <w:rPr>
                <w:rFonts w:eastAsia="Calibri" w:cs="Arial"/>
                <w:sz w:val="22"/>
                <w:szCs w:val="22"/>
              </w:rPr>
            </w:pPr>
          </w:p>
        </w:tc>
        <w:tc>
          <w:tcPr>
            <w:tcW w:w="2269" w:type="dxa"/>
          </w:tcPr>
          <w:p w14:paraId="3F43BE20"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24E1ADA4" w14:textId="77777777" w:rsidR="0015078A" w:rsidRPr="0015078A" w:rsidRDefault="0015078A" w:rsidP="0015078A">
            <w:pPr>
              <w:jc w:val="center"/>
              <w:rPr>
                <w:rFonts w:eastAsia="Calibri"/>
                <w:b/>
                <w:sz w:val="22"/>
                <w:szCs w:val="22"/>
              </w:rPr>
            </w:pPr>
          </w:p>
        </w:tc>
        <w:tc>
          <w:tcPr>
            <w:tcW w:w="1164" w:type="dxa"/>
            <w:vAlign w:val="center"/>
          </w:tcPr>
          <w:p w14:paraId="00CF2228" w14:textId="77777777" w:rsidR="0015078A" w:rsidRPr="0015078A" w:rsidRDefault="0015078A" w:rsidP="0015078A">
            <w:pPr>
              <w:jc w:val="center"/>
              <w:rPr>
                <w:rFonts w:eastAsia="Calibri"/>
                <w:b/>
                <w:sz w:val="22"/>
                <w:szCs w:val="22"/>
              </w:rPr>
            </w:pPr>
          </w:p>
        </w:tc>
        <w:tc>
          <w:tcPr>
            <w:tcW w:w="890" w:type="dxa"/>
          </w:tcPr>
          <w:p w14:paraId="255E0723" w14:textId="77777777" w:rsidR="0015078A" w:rsidRPr="0015078A" w:rsidRDefault="0015078A" w:rsidP="0015078A">
            <w:pPr>
              <w:keepNext/>
              <w:jc w:val="center"/>
              <w:rPr>
                <w:rFonts w:eastAsia="Calibri"/>
                <w:b/>
                <w:sz w:val="22"/>
                <w:szCs w:val="22"/>
              </w:rPr>
            </w:pPr>
          </w:p>
        </w:tc>
        <w:tc>
          <w:tcPr>
            <w:tcW w:w="1034" w:type="dxa"/>
            <w:vAlign w:val="center"/>
          </w:tcPr>
          <w:p w14:paraId="2344A2CF" w14:textId="77777777" w:rsidR="0015078A" w:rsidRPr="0015078A" w:rsidRDefault="0015078A" w:rsidP="0015078A">
            <w:pPr>
              <w:keepNext/>
              <w:jc w:val="center"/>
              <w:rPr>
                <w:rFonts w:eastAsia="Calibri"/>
                <w:b/>
                <w:sz w:val="22"/>
                <w:szCs w:val="22"/>
              </w:rPr>
            </w:pPr>
          </w:p>
        </w:tc>
      </w:tr>
      <w:tr w:rsidR="0015078A" w14:paraId="6399832B" w14:textId="77777777" w:rsidTr="0015078A">
        <w:tc>
          <w:tcPr>
            <w:tcW w:w="891" w:type="dxa"/>
            <w:vAlign w:val="center"/>
          </w:tcPr>
          <w:p w14:paraId="3363E69C" w14:textId="77777777" w:rsidR="0015078A" w:rsidRPr="0015078A" w:rsidRDefault="0015078A" w:rsidP="0015078A">
            <w:pPr>
              <w:jc w:val="center"/>
              <w:rPr>
                <w:rFonts w:eastAsia="Calibri" w:cs="Arial"/>
                <w:sz w:val="22"/>
                <w:szCs w:val="22"/>
              </w:rPr>
            </w:pPr>
            <w:r w:rsidRPr="0015078A">
              <w:rPr>
                <w:rFonts w:eastAsia="Calibri" w:cs="Arial"/>
                <w:sz w:val="22"/>
                <w:szCs w:val="22"/>
              </w:rPr>
              <w:t>4</w:t>
            </w:r>
          </w:p>
        </w:tc>
        <w:tc>
          <w:tcPr>
            <w:tcW w:w="1674" w:type="dxa"/>
            <w:vAlign w:val="center"/>
          </w:tcPr>
          <w:p w14:paraId="1A92B991" w14:textId="77777777" w:rsidR="0015078A" w:rsidRPr="0015078A" w:rsidRDefault="0015078A" w:rsidP="0015078A">
            <w:pPr>
              <w:ind w:left="-36"/>
              <w:rPr>
                <w:rFonts w:eastAsia="Calibri" w:cs="Arial"/>
                <w:sz w:val="22"/>
                <w:szCs w:val="22"/>
              </w:rPr>
            </w:pPr>
          </w:p>
        </w:tc>
        <w:tc>
          <w:tcPr>
            <w:tcW w:w="2269" w:type="dxa"/>
          </w:tcPr>
          <w:p w14:paraId="09E5A511"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49FA2D8B" w14:textId="77777777" w:rsidR="0015078A" w:rsidRPr="0015078A" w:rsidRDefault="0015078A" w:rsidP="0015078A">
            <w:pPr>
              <w:jc w:val="center"/>
              <w:rPr>
                <w:rFonts w:eastAsia="Calibri"/>
                <w:b/>
                <w:sz w:val="22"/>
                <w:szCs w:val="22"/>
              </w:rPr>
            </w:pPr>
          </w:p>
        </w:tc>
        <w:tc>
          <w:tcPr>
            <w:tcW w:w="1164" w:type="dxa"/>
            <w:vAlign w:val="center"/>
          </w:tcPr>
          <w:p w14:paraId="1DB1FDB6" w14:textId="77777777" w:rsidR="0015078A" w:rsidRPr="0015078A" w:rsidRDefault="0015078A" w:rsidP="0015078A">
            <w:pPr>
              <w:jc w:val="center"/>
              <w:rPr>
                <w:rFonts w:eastAsia="Calibri"/>
                <w:b/>
                <w:sz w:val="22"/>
                <w:szCs w:val="22"/>
              </w:rPr>
            </w:pPr>
          </w:p>
        </w:tc>
        <w:tc>
          <w:tcPr>
            <w:tcW w:w="890" w:type="dxa"/>
          </w:tcPr>
          <w:p w14:paraId="505EE092" w14:textId="77777777" w:rsidR="0015078A" w:rsidRPr="0015078A" w:rsidRDefault="0015078A" w:rsidP="0015078A">
            <w:pPr>
              <w:keepNext/>
              <w:jc w:val="center"/>
              <w:rPr>
                <w:rFonts w:eastAsia="Calibri"/>
                <w:b/>
                <w:sz w:val="22"/>
                <w:szCs w:val="22"/>
              </w:rPr>
            </w:pPr>
          </w:p>
        </w:tc>
        <w:tc>
          <w:tcPr>
            <w:tcW w:w="1034" w:type="dxa"/>
            <w:vAlign w:val="center"/>
          </w:tcPr>
          <w:p w14:paraId="62DA1661" w14:textId="77777777" w:rsidR="0015078A" w:rsidRPr="0015078A" w:rsidRDefault="0015078A" w:rsidP="0015078A">
            <w:pPr>
              <w:keepNext/>
              <w:jc w:val="center"/>
              <w:rPr>
                <w:rFonts w:eastAsia="Calibri"/>
                <w:b/>
                <w:sz w:val="22"/>
                <w:szCs w:val="22"/>
              </w:rPr>
            </w:pPr>
          </w:p>
        </w:tc>
      </w:tr>
      <w:tr w:rsidR="0015078A" w14:paraId="695C0A2E" w14:textId="77777777" w:rsidTr="0015078A">
        <w:tc>
          <w:tcPr>
            <w:tcW w:w="891" w:type="dxa"/>
            <w:vAlign w:val="center"/>
          </w:tcPr>
          <w:p w14:paraId="1349F319" w14:textId="77777777" w:rsidR="0015078A" w:rsidRPr="0015078A" w:rsidRDefault="0015078A" w:rsidP="0015078A">
            <w:pPr>
              <w:jc w:val="center"/>
              <w:rPr>
                <w:rFonts w:eastAsia="Calibri" w:cs="Arial"/>
                <w:sz w:val="22"/>
                <w:szCs w:val="22"/>
              </w:rPr>
            </w:pPr>
            <w:r w:rsidRPr="0015078A">
              <w:rPr>
                <w:rFonts w:eastAsia="Calibri" w:cs="Arial"/>
                <w:sz w:val="22"/>
                <w:szCs w:val="22"/>
              </w:rPr>
              <w:t>5</w:t>
            </w:r>
          </w:p>
        </w:tc>
        <w:tc>
          <w:tcPr>
            <w:tcW w:w="1674" w:type="dxa"/>
            <w:vAlign w:val="center"/>
          </w:tcPr>
          <w:p w14:paraId="16FFBDD5" w14:textId="77777777" w:rsidR="0015078A" w:rsidRPr="0015078A" w:rsidRDefault="0015078A" w:rsidP="0015078A">
            <w:pPr>
              <w:ind w:left="-36"/>
              <w:rPr>
                <w:rFonts w:eastAsia="Calibri" w:cs="Arial"/>
                <w:sz w:val="22"/>
                <w:szCs w:val="22"/>
              </w:rPr>
            </w:pPr>
          </w:p>
        </w:tc>
        <w:tc>
          <w:tcPr>
            <w:tcW w:w="2269" w:type="dxa"/>
          </w:tcPr>
          <w:p w14:paraId="6C224D3F"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7AFA64EA" w14:textId="77777777" w:rsidR="0015078A" w:rsidRPr="0015078A" w:rsidRDefault="0015078A" w:rsidP="0015078A">
            <w:pPr>
              <w:jc w:val="center"/>
              <w:rPr>
                <w:rFonts w:eastAsia="Calibri"/>
                <w:b/>
                <w:sz w:val="22"/>
                <w:szCs w:val="22"/>
              </w:rPr>
            </w:pPr>
          </w:p>
        </w:tc>
        <w:tc>
          <w:tcPr>
            <w:tcW w:w="1164" w:type="dxa"/>
            <w:vAlign w:val="center"/>
          </w:tcPr>
          <w:p w14:paraId="72FE6F19" w14:textId="77777777" w:rsidR="0015078A" w:rsidRPr="0015078A" w:rsidRDefault="0015078A" w:rsidP="0015078A">
            <w:pPr>
              <w:jc w:val="center"/>
              <w:rPr>
                <w:rFonts w:eastAsia="Calibri"/>
                <w:b/>
                <w:sz w:val="22"/>
                <w:szCs w:val="22"/>
              </w:rPr>
            </w:pPr>
          </w:p>
        </w:tc>
        <w:tc>
          <w:tcPr>
            <w:tcW w:w="890" w:type="dxa"/>
          </w:tcPr>
          <w:p w14:paraId="25F9094B" w14:textId="77777777" w:rsidR="0015078A" w:rsidRPr="0015078A" w:rsidRDefault="0015078A" w:rsidP="0015078A">
            <w:pPr>
              <w:keepNext/>
              <w:jc w:val="center"/>
              <w:rPr>
                <w:rFonts w:eastAsia="Calibri"/>
                <w:b/>
                <w:sz w:val="22"/>
                <w:szCs w:val="22"/>
              </w:rPr>
            </w:pPr>
          </w:p>
        </w:tc>
        <w:tc>
          <w:tcPr>
            <w:tcW w:w="1034" w:type="dxa"/>
            <w:vAlign w:val="center"/>
          </w:tcPr>
          <w:p w14:paraId="5DE65BC9" w14:textId="77777777" w:rsidR="0015078A" w:rsidRPr="0015078A" w:rsidRDefault="0015078A" w:rsidP="0015078A">
            <w:pPr>
              <w:keepNext/>
              <w:jc w:val="center"/>
              <w:rPr>
                <w:rFonts w:eastAsia="Calibri"/>
                <w:b/>
                <w:sz w:val="22"/>
                <w:szCs w:val="22"/>
              </w:rPr>
            </w:pPr>
          </w:p>
        </w:tc>
      </w:tr>
      <w:tr w:rsidR="0015078A" w14:paraId="34572217" w14:textId="77777777" w:rsidTr="0015078A">
        <w:tc>
          <w:tcPr>
            <w:tcW w:w="891" w:type="dxa"/>
            <w:vAlign w:val="center"/>
          </w:tcPr>
          <w:p w14:paraId="0AFF7097" w14:textId="77777777" w:rsidR="0015078A" w:rsidRPr="0015078A" w:rsidRDefault="0015078A" w:rsidP="0015078A">
            <w:pPr>
              <w:jc w:val="center"/>
              <w:rPr>
                <w:rFonts w:eastAsia="Calibri" w:cs="Arial"/>
                <w:sz w:val="22"/>
                <w:szCs w:val="22"/>
              </w:rPr>
            </w:pPr>
            <w:r w:rsidRPr="0015078A">
              <w:rPr>
                <w:rFonts w:eastAsia="Calibri" w:cs="Arial"/>
                <w:sz w:val="22"/>
                <w:szCs w:val="22"/>
              </w:rPr>
              <w:t>6</w:t>
            </w:r>
          </w:p>
        </w:tc>
        <w:tc>
          <w:tcPr>
            <w:tcW w:w="1674" w:type="dxa"/>
            <w:vAlign w:val="center"/>
          </w:tcPr>
          <w:p w14:paraId="048EF739" w14:textId="77777777" w:rsidR="0015078A" w:rsidRPr="0015078A" w:rsidRDefault="0015078A" w:rsidP="0015078A">
            <w:pPr>
              <w:ind w:left="-36"/>
              <w:rPr>
                <w:rFonts w:eastAsia="Calibri" w:cs="Arial"/>
                <w:sz w:val="22"/>
                <w:szCs w:val="22"/>
              </w:rPr>
            </w:pPr>
          </w:p>
        </w:tc>
        <w:tc>
          <w:tcPr>
            <w:tcW w:w="2269" w:type="dxa"/>
          </w:tcPr>
          <w:p w14:paraId="7BAEF92E"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029A51C0" w14:textId="77777777" w:rsidR="0015078A" w:rsidRPr="0015078A" w:rsidRDefault="0015078A" w:rsidP="0015078A">
            <w:pPr>
              <w:jc w:val="center"/>
              <w:rPr>
                <w:rFonts w:eastAsia="Calibri"/>
                <w:b/>
                <w:sz w:val="22"/>
                <w:szCs w:val="22"/>
              </w:rPr>
            </w:pPr>
          </w:p>
        </w:tc>
        <w:tc>
          <w:tcPr>
            <w:tcW w:w="1164" w:type="dxa"/>
            <w:vAlign w:val="center"/>
          </w:tcPr>
          <w:p w14:paraId="753EE5EC" w14:textId="77777777" w:rsidR="0015078A" w:rsidRPr="0015078A" w:rsidRDefault="0015078A" w:rsidP="0015078A">
            <w:pPr>
              <w:jc w:val="center"/>
              <w:rPr>
                <w:rFonts w:eastAsia="Calibri"/>
                <w:b/>
                <w:sz w:val="22"/>
                <w:szCs w:val="22"/>
              </w:rPr>
            </w:pPr>
          </w:p>
        </w:tc>
        <w:tc>
          <w:tcPr>
            <w:tcW w:w="890" w:type="dxa"/>
          </w:tcPr>
          <w:p w14:paraId="09079144" w14:textId="77777777" w:rsidR="0015078A" w:rsidRPr="0015078A" w:rsidRDefault="0015078A" w:rsidP="0015078A">
            <w:pPr>
              <w:keepNext/>
              <w:jc w:val="center"/>
              <w:rPr>
                <w:rFonts w:eastAsia="Calibri"/>
                <w:b/>
                <w:sz w:val="22"/>
                <w:szCs w:val="22"/>
              </w:rPr>
            </w:pPr>
          </w:p>
        </w:tc>
        <w:tc>
          <w:tcPr>
            <w:tcW w:w="1034" w:type="dxa"/>
            <w:vAlign w:val="center"/>
          </w:tcPr>
          <w:p w14:paraId="025C91EF" w14:textId="77777777" w:rsidR="0015078A" w:rsidRPr="0015078A" w:rsidRDefault="0015078A" w:rsidP="0015078A">
            <w:pPr>
              <w:keepNext/>
              <w:jc w:val="center"/>
              <w:rPr>
                <w:rFonts w:eastAsia="Calibri"/>
                <w:b/>
                <w:sz w:val="22"/>
                <w:szCs w:val="22"/>
              </w:rPr>
            </w:pPr>
          </w:p>
        </w:tc>
      </w:tr>
      <w:tr w:rsidR="0015078A" w14:paraId="0606A80A" w14:textId="77777777" w:rsidTr="0015078A">
        <w:tc>
          <w:tcPr>
            <w:tcW w:w="891" w:type="dxa"/>
            <w:vAlign w:val="center"/>
          </w:tcPr>
          <w:p w14:paraId="0DC3A2E7" w14:textId="77777777" w:rsidR="0015078A" w:rsidRPr="0015078A" w:rsidRDefault="0015078A" w:rsidP="0015078A">
            <w:pPr>
              <w:jc w:val="center"/>
              <w:rPr>
                <w:rFonts w:eastAsia="Calibri"/>
                <w:sz w:val="22"/>
                <w:szCs w:val="22"/>
              </w:rPr>
            </w:pPr>
            <w:r w:rsidRPr="0015078A">
              <w:rPr>
                <w:rFonts w:eastAsia="Calibri" w:cs="Arial"/>
                <w:sz w:val="22"/>
                <w:szCs w:val="22"/>
              </w:rPr>
              <w:t>7</w:t>
            </w:r>
          </w:p>
        </w:tc>
        <w:tc>
          <w:tcPr>
            <w:tcW w:w="1674" w:type="dxa"/>
            <w:vAlign w:val="center"/>
          </w:tcPr>
          <w:p w14:paraId="254D3A88" w14:textId="77777777" w:rsidR="0015078A" w:rsidRPr="0015078A" w:rsidRDefault="0015078A" w:rsidP="0015078A">
            <w:pPr>
              <w:ind w:left="-36"/>
              <w:rPr>
                <w:rFonts w:eastAsia="Calibri"/>
                <w:sz w:val="22"/>
                <w:szCs w:val="22"/>
              </w:rPr>
            </w:pPr>
            <w:r w:rsidRPr="0015078A">
              <w:rPr>
                <w:rFonts w:eastAsia="Calibri" w:cs="Arial"/>
                <w:sz w:val="22"/>
                <w:szCs w:val="22"/>
              </w:rPr>
              <w:t>.</w:t>
            </w:r>
          </w:p>
        </w:tc>
        <w:tc>
          <w:tcPr>
            <w:tcW w:w="2269" w:type="dxa"/>
          </w:tcPr>
          <w:p w14:paraId="1ECB393E" w14:textId="77777777" w:rsidR="0015078A" w:rsidRPr="0015078A" w:rsidRDefault="0015078A" w:rsidP="008E583B">
            <w:pPr>
              <w:numPr>
                <w:ilvl w:val="0"/>
                <w:numId w:val="41"/>
              </w:numPr>
              <w:tabs>
                <w:tab w:val="clear" w:pos="927"/>
                <w:tab w:val="num" w:pos="144"/>
              </w:tabs>
              <w:spacing w:after="0"/>
              <w:ind w:left="144" w:hanging="180"/>
              <w:rPr>
                <w:rFonts w:eastAsia="Calibri"/>
                <w:color w:val="FF0000"/>
                <w:sz w:val="22"/>
                <w:szCs w:val="22"/>
              </w:rPr>
            </w:pPr>
          </w:p>
        </w:tc>
        <w:tc>
          <w:tcPr>
            <w:tcW w:w="1161" w:type="dxa"/>
            <w:vAlign w:val="center"/>
          </w:tcPr>
          <w:p w14:paraId="755FBE16" w14:textId="77777777" w:rsidR="0015078A" w:rsidRPr="0015078A" w:rsidRDefault="0015078A" w:rsidP="0015078A">
            <w:pPr>
              <w:jc w:val="center"/>
              <w:rPr>
                <w:rFonts w:eastAsia="Calibri"/>
                <w:b/>
                <w:sz w:val="22"/>
                <w:szCs w:val="22"/>
              </w:rPr>
            </w:pPr>
          </w:p>
        </w:tc>
        <w:tc>
          <w:tcPr>
            <w:tcW w:w="1164" w:type="dxa"/>
            <w:vAlign w:val="center"/>
          </w:tcPr>
          <w:p w14:paraId="750C4587" w14:textId="77777777" w:rsidR="0015078A" w:rsidRPr="0015078A" w:rsidRDefault="0015078A" w:rsidP="0015078A">
            <w:pPr>
              <w:jc w:val="center"/>
              <w:rPr>
                <w:rFonts w:eastAsia="Calibri"/>
                <w:b/>
                <w:sz w:val="22"/>
                <w:szCs w:val="22"/>
              </w:rPr>
            </w:pPr>
          </w:p>
        </w:tc>
        <w:tc>
          <w:tcPr>
            <w:tcW w:w="890" w:type="dxa"/>
          </w:tcPr>
          <w:p w14:paraId="72D44FD7" w14:textId="77777777" w:rsidR="0015078A" w:rsidRPr="0015078A" w:rsidRDefault="0015078A" w:rsidP="0015078A">
            <w:pPr>
              <w:keepNext/>
              <w:jc w:val="center"/>
              <w:rPr>
                <w:rFonts w:eastAsia="Calibri"/>
                <w:b/>
                <w:sz w:val="22"/>
                <w:szCs w:val="22"/>
              </w:rPr>
            </w:pPr>
          </w:p>
        </w:tc>
        <w:tc>
          <w:tcPr>
            <w:tcW w:w="1034" w:type="dxa"/>
            <w:vAlign w:val="center"/>
          </w:tcPr>
          <w:p w14:paraId="5607D86D" w14:textId="77777777" w:rsidR="0015078A" w:rsidRPr="0015078A" w:rsidRDefault="0015078A" w:rsidP="0015078A">
            <w:pPr>
              <w:keepNext/>
              <w:jc w:val="center"/>
              <w:rPr>
                <w:rFonts w:eastAsia="Calibri"/>
                <w:b/>
                <w:sz w:val="22"/>
                <w:szCs w:val="22"/>
              </w:rPr>
            </w:pPr>
          </w:p>
        </w:tc>
      </w:tr>
    </w:tbl>
    <w:p w14:paraId="48694453" w14:textId="77777777" w:rsidR="0015078A" w:rsidRDefault="0015078A" w:rsidP="0015078A"/>
    <w:p w14:paraId="096F02F1" w14:textId="77777777" w:rsidR="0015078A" w:rsidRDefault="0015078A" w:rsidP="0015078A"/>
    <w:p w14:paraId="02D0826A" w14:textId="77777777" w:rsidR="0015078A" w:rsidRDefault="0015078A" w:rsidP="0015078A"/>
    <w:p w14:paraId="1427CC17" w14:textId="77777777" w:rsidR="0015078A" w:rsidRPr="0059561C" w:rsidRDefault="0015078A" w:rsidP="0015078A">
      <w:pPr>
        <w:sectPr w:rsidR="0015078A" w:rsidRPr="0059561C" w:rsidSect="008E583B">
          <w:type w:val="continuous"/>
          <w:pgSz w:w="11906" w:h="16838"/>
          <w:pgMar w:top="1418" w:right="1797" w:bottom="1440" w:left="1134" w:header="720" w:footer="720" w:gutter="0"/>
          <w:cols w:space="720"/>
        </w:sectPr>
      </w:pPr>
    </w:p>
    <w:p w14:paraId="55CD4EF2" w14:textId="77777777" w:rsidR="0015078A" w:rsidRDefault="0015078A" w:rsidP="0015078A">
      <w:pPr>
        <w:pStyle w:val="Heading1"/>
      </w:pPr>
      <w:bookmarkStart w:id="58" w:name="_Toc390432262"/>
      <w:r w:rsidRPr="00373BB2">
        <w:lastRenderedPageBreak/>
        <w:t>S</w:t>
      </w:r>
      <w:r>
        <w:t>ECTION 5 – The Preferred Option</w:t>
      </w:r>
      <w:bookmarkEnd w:id="58"/>
    </w:p>
    <w:p w14:paraId="405A7A6C" w14:textId="77777777" w:rsidR="0015078A" w:rsidRPr="00A838DA" w:rsidRDefault="0015078A" w:rsidP="0015078A">
      <w:pPr>
        <w:keepNext/>
        <w:tabs>
          <w:tab w:val="right" w:pos="9781"/>
        </w:tabs>
        <w:jc w:val="both"/>
        <w:rPr>
          <w:color w:val="FF0000"/>
        </w:rPr>
      </w:pPr>
      <w:r w:rsidRPr="00A838DA">
        <w:rPr>
          <w:color w:val="FF0000"/>
        </w:rPr>
        <w:t>This section aims to capture the reasoning behind the selection of the preferred option and to provide a record of any changes to the preferred option at any point and the rationale at the time for the change.</w:t>
      </w:r>
    </w:p>
    <w:tbl>
      <w:tblPr>
        <w:tblW w:w="920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6465"/>
      </w:tblGrid>
      <w:tr w:rsidR="0015078A" w:rsidRPr="00E268B4" w14:paraId="5BFB286A" w14:textId="77777777" w:rsidTr="008E583B">
        <w:trPr>
          <w:trHeight w:val="444"/>
        </w:trPr>
        <w:tc>
          <w:tcPr>
            <w:tcW w:w="2735" w:type="dxa"/>
            <w:shd w:val="clear" w:color="auto" w:fill="F3F3F3"/>
            <w:vAlign w:val="center"/>
          </w:tcPr>
          <w:p w14:paraId="6A175946" w14:textId="77777777" w:rsidR="0015078A" w:rsidRPr="00E268B4" w:rsidRDefault="0015078A" w:rsidP="008E583B">
            <w:pPr>
              <w:keepNext/>
              <w:tabs>
                <w:tab w:val="right" w:pos="9781"/>
              </w:tabs>
              <w:spacing w:after="0"/>
              <w:rPr>
                <w:b/>
                <w:bCs/>
              </w:rPr>
            </w:pPr>
            <w:r w:rsidRPr="00E268B4">
              <w:rPr>
                <w:b/>
                <w:bCs/>
              </w:rPr>
              <w:t>Current preferred option</w:t>
            </w:r>
          </w:p>
        </w:tc>
        <w:tc>
          <w:tcPr>
            <w:tcW w:w="6465" w:type="dxa"/>
            <w:vAlign w:val="center"/>
          </w:tcPr>
          <w:p w14:paraId="1CC8BCAE" w14:textId="77777777" w:rsidR="0015078A" w:rsidRPr="00B50229" w:rsidRDefault="0015078A" w:rsidP="008E583B">
            <w:pPr>
              <w:keepNext/>
              <w:tabs>
                <w:tab w:val="right" w:pos="9781"/>
              </w:tabs>
              <w:spacing w:after="0"/>
              <w:rPr>
                <w:color w:val="FF0000"/>
              </w:rPr>
            </w:pPr>
            <w:r w:rsidRPr="00B50229">
              <w:rPr>
                <w:color w:val="FF0000"/>
              </w:rPr>
              <w:t>Option name, e.g. Option 4 – Sensitivity 03</w:t>
            </w:r>
          </w:p>
        </w:tc>
      </w:tr>
      <w:tr w:rsidR="0015078A" w:rsidRPr="00E268B4" w14:paraId="2C30F3D7" w14:textId="77777777" w:rsidTr="008E583B">
        <w:trPr>
          <w:trHeight w:val="889"/>
        </w:trPr>
        <w:tc>
          <w:tcPr>
            <w:tcW w:w="2735" w:type="dxa"/>
            <w:shd w:val="clear" w:color="auto" w:fill="F3F3F3"/>
          </w:tcPr>
          <w:p w14:paraId="4D4A561B" w14:textId="77777777" w:rsidR="0015078A" w:rsidRPr="00E268B4" w:rsidRDefault="0015078A" w:rsidP="008E583B">
            <w:pPr>
              <w:keepNext/>
              <w:tabs>
                <w:tab w:val="right" w:pos="9781"/>
              </w:tabs>
              <w:spacing w:after="0"/>
              <w:rPr>
                <w:b/>
                <w:bCs/>
              </w:rPr>
            </w:pPr>
            <w:r w:rsidRPr="00E268B4">
              <w:rPr>
                <w:b/>
                <w:bCs/>
              </w:rPr>
              <w:t>Brief Description</w:t>
            </w:r>
          </w:p>
        </w:tc>
        <w:tc>
          <w:tcPr>
            <w:tcW w:w="6465" w:type="dxa"/>
          </w:tcPr>
          <w:p w14:paraId="37D61D5B" w14:textId="77777777" w:rsidR="0015078A" w:rsidRPr="00B50229" w:rsidRDefault="0015078A" w:rsidP="008E583B">
            <w:pPr>
              <w:keepNext/>
              <w:tabs>
                <w:tab w:val="right" w:pos="9781"/>
              </w:tabs>
              <w:spacing w:after="0"/>
              <w:rPr>
                <w:color w:val="FF0000"/>
              </w:rPr>
            </w:pPr>
            <w:r w:rsidRPr="00B50229">
              <w:rPr>
                <w:color w:val="FF0000"/>
              </w:rPr>
              <w:t>Brief description of the option design</w:t>
            </w:r>
          </w:p>
        </w:tc>
      </w:tr>
      <w:tr w:rsidR="0015078A" w:rsidRPr="00E268B4" w14:paraId="0978883B" w14:textId="77777777" w:rsidTr="008E583B">
        <w:trPr>
          <w:trHeight w:val="3679"/>
        </w:trPr>
        <w:tc>
          <w:tcPr>
            <w:tcW w:w="2735" w:type="dxa"/>
            <w:shd w:val="clear" w:color="auto" w:fill="F3F3F3"/>
          </w:tcPr>
          <w:p w14:paraId="6D075964" w14:textId="77777777" w:rsidR="0015078A" w:rsidRPr="00E268B4" w:rsidRDefault="0015078A" w:rsidP="008E583B">
            <w:pPr>
              <w:keepNext/>
              <w:tabs>
                <w:tab w:val="right" w:pos="9781"/>
              </w:tabs>
              <w:spacing w:after="0"/>
              <w:rPr>
                <w:b/>
                <w:bCs/>
              </w:rPr>
            </w:pPr>
            <w:r w:rsidRPr="00E268B4">
              <w:rPr>
                <w:b/>
                <w:bCs/>
              </w:rPr>
              <w:t>Reasoning</w:t>
            </w:r>
          </w:p>
        </w:tc>
        <w:tc>
          <w:tcPr>
            <w:tcW w:w="6465" w:type="dxa"/>
          </w:tcPr>
          <w:p w14:paraId="4DFD4CCF" w14:textId="77777777" w:rsidR="0015078A" w:rsidRPr="00B50229" w:rsidRDefault="0015078A" w:rsidP="008E583B">
            <w:pPr>
              <w:keepNext/>
              <w:tabs>
                <w:tab w:val="right" w:pos="9781"/>
              </w:tabs>
              <w:spacing w:after="0"/>
              <w:rPr>
                <w:color w:val="FF0000"/>
              </w:rPr>
            </w:pPr>
            <w:r w:rsidRPr="00B50229">
              <w:rPr>
                <w:color w:val="FF0000"/>
              </w:rPr>
              <w:t>Reasoning behind decision to select as the preferred option</w:t>
            </w:r>
          </w:p>
        </w:tc>
      </w:tr>
      <w:tr w:rsidR="0015078A" w:rsidRPr="00E268B4" w14:paraId="4B5C968F" w14:textId="77777777" w:rsidTr="008E583B">
        <w:trPr>
          <w:trHeight w:val="274"/>
        </w:trPr>
        <w:tc>
          <w:tcPr>
            <w:tcW w:w="2735" w:type="dxa"/>
            <w:shd w:val="clear" w:color="auto" w:fill="F3F3F3"/>
          </w:tcPr>
          <w:p w14:paraId="700EE98A" w14:textId="77777777" w:rsidR="0015078A" w:rsidRPr="00E268B4" w:rsidRDefault="0015078A" w:rsidP="008E583B">
            <w:pPr>
              <w:keepNext/>
              <w:tabs>
                <w:tab w:val="right" w:pos="9781"/>
              </w:tabs>
              <w:spacing w:after="0"/>
              <w:rPr>
                <w:b/>
                <w:bCs/>
              </w:rPr>
            </w:pPr>
            <w:r w:rsidRPr="00E268B4">
              <w:rPr>
                <w:b/>
                <w:bCs/>
              </w:rPr>
              <w:t>Preferred option</w:t>
            </w:r>
            <w:r>
              <w:rPr>
                <w:b/>
                <w:bCs/>
              </w:rPr>
              <w:t xml:space="preserve"> within initial connection offer</w:t>
            </w:r>
          </w:p>
        </w:tc>
        <w:tc>
          <w:tcPr>
            <w:tcW w:w="6465" w:type="dxa"/>
          </w:tcPr>
          <w:p w14:paraId="0722567C" w14:textId="77777777" w:rsidR="0015078A" w:rsidRPr="00B50229" w:rsidRDefault="0015078A" w:rsidP="008E583B">
            <w:pPr>
              <w:keepNext/>
              <w:tabs>
                <w:tab w:val="right" w:pos="9781"/>
              </w:tabs>
              <w:spacing w:after="0"/>
              <w:rPr>
                <w:color w:val="FF0000"/>
              </w:rPr>
            </w:pPr>
            <w:r w:rsidRPr="00B50229">
              <w:rPr>
                <w:color w:val="FF0000"/>
              </w:rPr>
              <w:t>Preferred option at the initial connection offer acceptance</w:t>
            </w:r>
          </w:p>
        </w:tc>
      </w:tr>
      <w:tr w:rsidR="0015078A" w:rsidRPr="00E268B4" w14:paraId="0251979D" w14:textId="77777777" w:rsidTr="008E583B">
        <w:trPr>
          <w:trHeight w:val="1443"/>
        </w:trPr>
        <w:tc>
          <w:tcPr>
            <w:tcW w:w="2735" w:type="dxa"/>
            <w:shd w:val="clear" w:color="auto" w:fill="F3F3F3"/>
          </w:tcPr>
          <w:p w14:paraId="3A08B8AD" w14:textId="77777777" w:rsidR="0015078A" w:rsidRPr="00E268B4" w:rsidRDefault="0015078A" w:rsidP="008E583B">
            <w:pPr>
              <w:keepNext/>
              <w:tabs>
                <w:tab w:val="right" w:pos="9781"/>
              </w:tabs>
              <w:spacing w:after="0"/>
              <w:rPr>
                <w:b/>
                <w:bCs/>
              </w:rPr>
            </w:pPr>
            <w:r w:rsidRPr="00E268B4">
              <w:rPr>
                <w:b/>
                <w:bCs/>
              </w:rPr>
              <w:t xml:space="preserve">Reason for change </w:t>
            </w:r>
            <w:r w:rsidRPr="002D65EA">
              <w:t>(if applicable)</w:t>
            </w:r>
          </w:p>
        </w:tc>
        <w:tc>
          <w:tcPr>
            <w:tcW w:w="6465" w:type="dxa"/>
          </w:tcPr>
          <w:p w14:paraId="7BA19EAF" w14:textId="77777777" w:rsidR="0015078A" w:rsidRPr="00B50229" w:rsidRDefault="0015078A" w:rsidP="008E583B">
            <w:pPr>
              <w:keepNext/>
              <w:tabs>
                <w:tab w:val="right" w:pos="9781"/>
              </w:tabs>
              <w:spacing w:after="0"/>
              <w:rPr>
                <w:color w:val="FF0000"/>
              </w:rPr>
            </w:pPr>
            <w:r w:rsidRPr="00B50229">
              <w:rPr>
                <w:color w:val="FF0000"/>
              </w:rPr>
              <w:t xml:space="preserve">Brief description of the reason of change of preferred option </w:t>
            </w:r>
            <w:r>
              <w:rPr>
                <w:color w:val="FF0000"/>
              </w:rPr>
              <w:t>from</w:t>
            </w:r>
            <w:r w:rsidRPr="00B50229">
              <w:rPr>
                <w:color w:val="FF0000"/>
              </w:rPr>
              <w:t xml:space="preserve"> connection offer acceptance to now, i.e. what assumptions have changed to make a different option preferred</w:t>
            </w:r>
          </w:p>
        </w:tc>
      </w:tr>
      <w:tr w:rsidR="0015078A" w:rsidRPr="00E268B4" w14:paraId="20AC972C" w14:textId="77777777" w:rsidTr="008E583B">
        <w:trPr>
          <w:trHeight w:val="2906"/>
        </w:trPr>
        <w:tc>
          <w:tcPr>
            <w:tcW w:w="2735" w:type="dxa"/>
            <w:shd w:val="clear" w:color="auto" w:fill="F3F3F3"/>
          </w:tcPr>
          <w:p w14:paraId="0F321537" w14:textId="77777777" w:rsidR="0015078A" w:rsidRPr="00E268B4" w:rsidRDefault="0015078A" w:rsidP="008E583B">
            <w:pPr>
              <w:keepNext/>
              <w:tabs>
                <w:tab w:val="right" w:pos="9781"/>
              </w:tabs>
              <w:spacing w:after="0"/>
              <w:rPr>
                <w:b/>
                <w:bCs/>
              </w:rPr>
            </w:pPr>
            <w:r w:rsidRPr="00E268B4">
              <w:rPr>
                <w:b/>
                <w:bCs/>
              </w:rPr>
              <w:t>Previous preferred option</w:t>
            </w:r>
            <w:r>
              <w:rPr>
                <w:b/>
                <w:bCs/>
              </w:rPr>
              <w:t xml:space="preserve"> </w:t>
            </w:r>
            <w:r w:rsidRPr="002D65EA">
              <w:t>(if applicable)</w:t>
            </w:r>
          </w:p>
        </w:tc>
        <w:tc>
          <w:tcPr>
            <w:tcW w:w="6465" w:type="dxa"/>
          </w:tcPr>
          <w:p w14:paraId="0F6494C9" w14:textId="77777777" w:rsidR="0015078A" w:rsidRPr="00B50229" w:rsidRDefault="0015078A" w:rsidP="008E583B">
            <w:pPr>
              <w:keepNext/>
              <w:tabs>
                <w:tab w:val="right" w:pos="9781"/>
              </w:tabs>
              <w:spacing w:after="0"/>
              <w:rPr>
                <w:color w:val="FF0000"/>
              </w:rPr>
            </w:pPr>
            <w:r w:rsidRPr="00B50229">
              <w:rPr>
                <w:color w:val="FF0000"/>
              </w:rPr>
              <w:t>Any other options which were preferred options, CION version &amp; date when investigated and reasons for change</w:t>
            </w:r>
          </w:p>
        </w:tc>
      </w:tr>
    </w:tbl>
    <w:p w14:paraId="183036A6" w14:textId="77777777" w:rsidR="0015078A" w:rsidRDefault="0015078A" w:rsidP="0015078A">
      <w:pPr>
        <w:keepNext/>
        <w:tabs>
          <w:tab w:val="right" w:pos="9781"/>
        </w:tabs>
        <w:rPr>
          <w:sz w:val="24"/>
          <w:szCs w:val="24"/>
        </w:rPr>
      </w:pPr>
    </w:p>
    <w:p w14:paraId="0CAD329C" w14:textId="77777777" w:rsidR="0015078A" w:rsidRDefault="0015078A" w:rsidP="0015078A">
      <w:pPr>
        <w:keepNext/>
        <w:tabs>
          <w:tab w:val="right" w:pos="9781"/>
        </w:tabs>
      </w:pPr>
    </w:p>
    <w:p w14:paraId="6B7B35E7" w14:textId="77777777" w:rsidR="0015078A" w:rsidRDefault="0015078A" w:rsidP="0015078A">
      <w:pPr>
        <w:keepNext/>
        <w:tabs>
          <w:tab w:val="right" w:pos="9781"/>
        </w:tabs>
      </w:pPr>
    </w:p>
    <w:p w14:paraId="70CFD7B3" w14:textId="77777777" w:rsidR="0015078A" w:rsidRDefault="0015078A" w:rsidP="0015078A">
      <w:pPr>
        <w:keepNext/>
        <w:tabs>
          <w:tab w:val="right" w:pos="9781"/>
        </w:tabs>
      </w:pPr>
    </w:p>
    <w:p w14:paraId="7092E6BC" w14:textId="77777777" w:rsidR="0015078A" w:rsidRDefault="0015078A" w:rsidP="0015078A">
      <w:pPr>
        <w:keepNext/>
        <w:tabs>
          <w:tab w:val="right" w:pos="9781"/>
        </w:tabs>
      </w:pPr>
    </w:p>
    <w:p w14:paraId="4EAAAC1D" w14:textId="77777777" w:rsidR="0015078A" w:rsidRDefault="0015078A" w:rsidP="0015078A">
      <w:pPr>
        <w:keepNext/>
        <w:tabs>
          <w:tab w:val="right" w:pos="9781"/>
        </w:tabs>
        <w:rPr>
          <w:color w:val="FF0000"/>
        </w:rPr>
      </w:pPr>
    </w:p>
    <w:p w14:paraId="0499AB15" w14:textId="77777777" w:rsidR="0015078A" w:rsidRDefault="0015078A" w:rsidP="0015078A">
      <w:pPr>
        <w:keepNext/>
        <w:tabs>
          <w:tab w:val="right" w:pos="9781"/>
        </w:tabs>
        <w:rPr>
          <w:color w:val="FF0000"/>
        </w:rPr>
      </w:pPr>
    </w:p>
    <w:p w14:paraId="1644F03D" w14:textId="77777777" w:rsidR="0015078A" w:rsidRDefault="0015078A" w:rsidP="0015078A">
      <w:pPr>
        <w:keepNext/>
        <w:tabs>
          <w:tab w:val="right" w:pos="9781"/>
        </w:tabs>
      </w:pPr>
      <w:r w:rsidRPr="00A838DA">
        <w:rPr>
          <w:color w:val="FF0000"/>
        </w:rPr>
        <w:lastRenderedPageBreak/>
        <w:t xml:space="preserve">This section </w:t>
      </w:r>
      <w:r>
        <w:rPr>
          <w:color w:val="FF0000"/>
        </w:rPr>
        <w:t xml:space="preserve">provides the details of the preferred option including onshore and offshore works, single line diagrams and any risks and outage requirements. </w:t>
      </w: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1844"/>
        <w:gridCol w:w="7258"/>
      </w:tblGrid>
      <w:tr w:rsidR="0015078A" w:rsidRPr="00D672AE" w14:paraId="256ADA8E" w14:textId="77777777" w:rsidTr="008E583B">
        <w:trPr>
          <w:cantSplit/>
          <w:trHeight w:val="504"/>
          <w:tblHeader/>
        </w:trPr>
        <w:tc>
          <w:tcPr>
            <w:tcW w:w="9802" w:type="dxa"/>
            <w:gridSpan w:val="3"/>
            <w:tcBorders>
              <w:top w:val="single" w:sz="12" w:space="0" w:color="auto"/>
              <w:left w:val="single" w:sz="12" w:space="0" w:color="auto"/>
              <w:bottom w:val="single" w:sz="12" w:space="0" w:color="auto"/>
              <w:right w:val="single" w:sz="12" w:space="0" w:color="auto"/>
            </w:tcBorders>
            <w:shd w:val="clear" w:color="000000" w:fill="E0E0E0"/>
            <w:vAlign w:val="center"/>
          </w:tcPr>
          <w:p w14:paraId="6DC1230F" w14:textId="77777777" w:rsidR="0015078A" w:rsidRPr="00D672AE" w:rsidRDefault="0015078A" w:rsidP="008E583B">
            <w:pPr>
              <w:keepNext/>
              <w:rPr>
                <w:rFonts w:cs="Arial"/>
              </w:rPr>
            </w:pPr>
            <w:r w:rsidRPr="00D672AE">
              <w:rPr>
                <w:rFonts w:cs="Arial"/>
              </w:rPr>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proofErr w:type="gramStart"/>
            <w:r w:rsidRPr="00D672AE">
              <w:rPr>
                <w:rFonts w:cs="Arial"/>
                <w:b/>
                <w:color w:val="FF0000"/>
              </w:rPr>
              <w:t>X</w:t>
            </w:r>
            <w:r w:rsidRPr="00D672AE">
              <w:rPr>
                <w:rFonts w:cs="Arial"/>
              </w:rPr>
              <w:t xml:space="preserve">  –</w:t>
            </w:r>
            <w:proofErr w:type="gramEnd"/>
            <w:r w:rsidRPr="00D672AE">
              <w:rPr>
                <w:rFonts w:cs="Arial"/>
              </w:rPr>
              <w:t xml:space="preserve"> </w:t>
            </w:r>
            <w:r w:rsidRPr="00D672AE">
              <w:rPr>
                <w:rFonts w:cs="Arial"/>
                <w:color w:val="FF0000"/>
              </w:rPr>
              <w:t xml:space="preserve">[Insert short description, connection point] </w:t>
            </w:r>
            <w:r w:rsidRPr="00D672AE">
              <w:rPr>
                <w:rFonts w:cs="Arial"/>
                <w:b/>
              </w:rPr>
              <w:t>(Preferred Option)</w:t>
            </w:r>
          </w:p>
        </w:tc>
      </w:tr>
      <w:tr w:rsidR="0015078A" w:rsidRPr="00D672AE" w14:paraId="17539E66" w14:textId="77777777" w:rsidTr="008E583B">
        <w:trPr>
          <w:cantSplit/>
          <w:trHeight w:val="2139"/>
        </w:trPr>
        <w:tc>
          <w:tcPr>
            <w:tcW w:w="700" w:type="dxa"/>
            <w:vMerge w:val="restart"/>
            <w:tcBorders>
              <w:top w:val="single" w:sz="12" w:space="0" w:color="auto"/>
              <w:left w:val="single" w:sz="12" w:space="0" w:color="auto"/>
              <w:bottom w:val="single" w:sz="12" w:space="0" w:color="auto"/>
              <w:right w:val="single" w:sz="8" w:space="0" w:color="auto"/>
            </w:tcBorders>
            <w:textDirection w:val="btLr"/>
            <w:vAlign w:val="center"/>
          </w:tcPr>
          <w:p w14:paraId="0F4F46D7" w14:textId="77777777" w:rsidR="0015078A" w:rsidRPr="00D672AE" w:rsidRDefault="0015078A" w:rsidP="008E583B">
            <w:pPr>
              <w:keepNext/>
              <w:ind w:left="113" w:right="113"/>
              <w:jc w:val="center"/>
              <w:rPr>
                <w:rFonts w:cs="Arial"/>
              </w:rPr>
            </w:pPr>
            <w:r w:rsidRPr="00D672AE">
              <w:rPr>
                <w:rFonts w:cs="Arial"/>
                <w:b/>
                <w:bCs/>
              </w:rPr>
              <w:t xml:space="preserve">Offshore Works </w:t>
            </w:r>
            <w:r w:rsidRPr="00D672AE">
              <w:rPr>
                <w:rFonts w:cs="Arial"/>
              </w:rPr>
              <w:t>(completed by Relevant TO/OTSDUW))</w:t>
            </w:r>
          </w:p>
        </w:tc>
        <w:tc>
          <w:tcPr>
            <w:tcW w:w="1844" w:type="dxa"/>
            <w:tcBorders>
              <w:top w:val="single" w:sz="12" w:space="0" w:color="auto"/>
              <w:left w:val="single" w:sz="8" w:space="0" w:color="auto"/>
              <w:bottom w:val="single" w:sz="8" w:space="0" w:color="auto"/>
              <w:right w:val="single" w:sz="8" w:space="0" w:color="auto"/>
            </w:tcBorders>
            <w:vAlign w:val="center"/>
          </w:tcPr>
          <w:p w14:paraId="6F5D63FE" w14:textId="77777777" w:rsidR="0015078A" w:rsidRPr="00D672AE" w:rsidRDefault="0015078A" w:rsidP="008E583B">
            <w:pPr>
              <w:rPr>
                <w:rFonts w:cs="Arial"/>
              </w:rPr>
            </w:pPr>
            <w:r w:rsidRPr="00D672AE">
              <w:rPr>
                <w:rFonts w:cs="Arial"/>
                <w:b/>
              </w:rPr>
              <w:t>Description of Works</w:t>
            </w:r>
          </w:p>
          <w:p w14:paraId="6CD208D2"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tcPr>
          <w:p w14:paraId="50A962BD" w14:textId="77777777" w:rsidR="0015078A" w:rsidRPr="00D672AE" w:rsidRDefault="0015078A" w:rsidP="008E583B">
            <w:pPr>
              <w:keepNext/>
              <w:rPr>
                <w:rFonts w:cs="Arial"/>
                <w:b/>
                <w:bCs/>
              </w:rPr>
            </w:pPr>
            <w:r w:rsidRPr="00D672AE">
              <w:rPr>
                <w:rFonts w:cs="Arial"/>
                <w:b/>
                <w:bCs/>
              </w:rPr>
              <w:t>Offshore Works:</w:t>
            </w:r>
          </w:p>
          <w:p w14:paraId="0D3DCFA5" w14:textId="77777777" w:rsidR="0015078A" w:rsidRPr="00D672AE" w:rsidRDefault="0015078A" w:rsidP="008E583B">
            <w:pPr>
              <w:keepNext/>
              <w:spacing w:after="0"/>
              <w:rPr>
                <w:rFonts w:cs="Arial"/>
              </w:rPr>
            </w:pPr>
          </w:p>
        </w:tc>
      </w:tr>
      <w:tr w:rsidR="0015078A" w:rsidRPr="00D672AE" w14:paraId="20A1356D"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7DF05E08"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vAlign w:val="center"/>
          </w:tcPr>
          <w:p w14:paraId="095454D7"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tcPr>
          <w:p w14:paraId="0347805F" w14:textId="77777777" w:rsidR="0015078A" w:rsidRPr="00D672AE" w:rsidRDefault="0015078A" w:rsidP="008E583B">
            <w:pPr>
              <w:keepNext/>
              <w:rPr>
                <w:rFonts w:cs="Arial"/>
                <w:color w:val="FF0000"/>
              </w:rPr>
            </w:pPr>
            <w:r w:rsidRPr="00D672AE">
              <w:rPr>
                <w:rFonts w:cs="Arial"/>
                <w:color w:val="FF0000"/>
              </w:rPr>
              <w:t>[Insert cost breakdown for the offshore TO works]</w:t>
            </w:r>
          </w:p>
          <w:p w14:paraId="69145BD4" w14:textId="77777777" w:rsidR="0015078A" w:rsidRPr="00D672AE" w:rsidRDefault="0015078A" w:rsidP="008E583B">
            <w:pPr>
              <w:keepNext/>
              <w:rPr>
                <w:rFonts w:cs="Arial"/>
              </w:rPr>
            </w:pPr>
            <w:r w:rsidRPr="00D672AE">
              <w:rPr>
                <w:rFonts w:cs="Arial"/>
              </w:rPr>
              <w:t xml:space="preserve">Cables – </w:t>
            </w:r>
            <w:r w:rsidRPr="00D672AE">
              <w:rPr>
                <w:rFonts w:cs="Arial"/>
                <w:color w:val="FF0000"/>
              </w:rPr>
              <w:t>£m</w:t>
            </w:r>
          </w:p>
          <w:p w14:paraId="4D13D15F" w14:textId="77777777" w:rsidR="0015078A" w:rsidRPr="00D672AE" w:rsidRDefault="0015078A" w:rsidP="008E583B">
            <w:pPr>
              <w:keepNext/>
              <w:rPr>
                <w:rFonts w:cs="Arial"/>
              </w:rPr>
            </w:pPr>
            <w:r w:rsidRPr="00D672AE">
              <w:rPr>
                <w:rFonts w:cs="Arial"/>
              </w:rPr>
              <w:t xml:space="preserve">Onshore Substation – </w:t>
            </w:r>
            <w:r w:rsidRPr="00D672AE">
              <w:rPr>
                <w:rFonts w:cs="Arial"/>
                <w:color w:val="FF0000"/>
              </w:rPr>
              <w:t>£m</w:t>
            </w:r>
          </w:p>
          <w:p w14:paraId="0C5415F0" w14:textId="77777777" w:rsidR="0015078A" w:rsidRPr="00D672AE" w:rsidRDefault="0015078A" w:rsidP="008E583B">
            <w:pPr>
              <w:keepNext/>
              <w:rPr>
                <w:rFonts w:cs="Arial"/>
              </w:rPr>
            </w:pPr>
            <w:r w:rsidRPr="00D672AE">
              <w:rPr>
                <w:rFonts w:cs="Arial"/>
              </w:rPr>
              <w:t xml:space="preserve">Offshore Platform – </w:t>
            </w:r>
            <w:r w:rsidRPr="00D672AE">
              <w:rPr>
                <w:rFonts w:cs="Arial"/>
                <w:color w:val="FF0000"/>
              </w:rPr>
              <w:t>£m</w:t>
            </w:r>
          </w:p>
          <w:p w14:paraId="10DA454C" w14:textId="77777777" w:rsidR="0015078A" w:rsidRPr="00D672AE" w:rsidRDefault="0015078A" w:rsidP="008E583B">
            <w:pPr>
              <w:keepNext/>
              <w:rPr>
                <w:rFonts w:cs="Arial"/>
              </w:rPr>
            </w:pPr>
            <w:r w:rsidRPr="00D672AE">
              <w:rPr>
                <w:rFonts w:cs="Arial"/>
              </w:rPr>
              <w:t xml:space="preserve">TOTAL – </w:t>
            </w:r>
            <w:r w:rsidRPr="00D672AE">
              <w:rPr>
                <w:rFonts w:cs="Arial"/>
                <w:color w:val="FF0000"/>
              </w:rPr>
              <w:t>£m</w:t>
            </w:r>
          </w:p>
        </w:tc>
      </w:tr>
      <w:tr w:rsidR="0015078A" w:rsidRPr="00D672AE" w14:paraId="549CA27D"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638B4EA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vAlign w:val="center"/>
          </w:tcPr>
          <w:p w14:paraId="7254E4AF"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tcPr>
          <w:p w14:paraId="3DD5F81F" w14:textId="77777777" w:rsidR="0015078A" w:rsidRPr="00D672AE" w:rsidRDefault="0015078A" w:rsidP="008E583B">
            <w:pPr>
              <w:keepNext/>
              <w:spacing w:before="120"/>
              <w:rPr>
                <w:rFonts w:cs="Arial"/>
              </w:rPr>
            </w:pPr>
            <w:r w:rsidRPr="00D672AE">
              <w:rPr>
                <w:rFonts w:cs="Arial"/>
              </w:rPr>
              <w:t>Assumed to be completed prior to connection date</w:t>
            </w:r>
          </w:p>
        </w:tc>
      </w:tr>
      <w:tr w:rsidR="0015078A" w:rsidRPr="00D672AE" w14:paraId="04B70104"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18127E76"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vAlign w:val="center"/>
          </w:tcPr>
          <w:p w14:paraId="188A41AC"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tcPr>
          <w:p w14:paraId="0B061DEF" w14:textId="77777777" w:rsidR="0015078A" w:rsidRPr="00D672AE" w:rsidRDefault="0015078A" w:rsidP="008E583B">
            <w:pPr>
              <w:keepNext/>
              <w:spacing w:before="120"/>
              <w:rPr>
                <w:rFonts w:cs="Arial"/>
              </w:rPr>
            </w:pPr>
            <w:r w:rsidRPr="00D672AE">
              <w:rPr>
                <w:rFonts w:cs="Arial"/>
              </w:rPr>
              <w:t>TBC</w:t>
            </w:r>
          </w:p>
        </w:tc>
      </w:tr>
      <w:tr w:rsidR="0015078A" w:rsidRPr="00D672AE" w14:paraId="69390CFD"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7BAEA9DA" w14:textId="77777777" w:rsidR="0015078A" w:rsidRPr="00D672AE" w:rsidRDefault="0015078A" w:rsidP="008E583B">
            <w:pPr>
              <w:keepNext/>
              <w:rPr>
                <w:rFonts w:cs="Arial"/>
                <w:b/>
              </w:rPr>
            </w:pPr>
          </w:p>
        </w:tc>
        <w:tc>
          <w:tcPr>
            <w:tcW w:w="1844" w:type="dxa"/>
            <w:tcBorders>
              <w:top w:val="single" w:sz="8" w:space="0" w:color="auto"/>
              <w:left w:val="single" w:sz="8" w:space="0" w:color="auto"/>
              <w:bottom w:val="single" w:sz="12" w:space="0" w:color="auto"/>
              <w:right w:val="single" w:sz="8" w:space="0" w:color="auto"/>
            </w:tcBorders>
            <w:vAlign w:val="center"/>
          </w:tcPr>
          <w:p w14:paraId="76B70142"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tcPr>
          <w:p w14:paraId="65B844EC" w14:textId="77777777" w:rsidR="0015078A" w:rsidRPr="00D672AE" w:rsidRDefault="0015078A" w:rsidP="008E583B">
            <w:pPr>
              <w:keepNext/>
              <w:spacing w:before="120"/>
              <w:rPr>
                <w:rFonts w:cs="Arial"/>
              </w:rPr>
            </w:pPr>
          </w:p>
        </w:tc>
      </w:tr>
      <w:tr w:rsidR="0015078A" w:rsidRPr="00D672AE" w14:paraId="468E4DB4" w14:textId="77777777" w:rsidTr="008E583B">
        <w:trPr>
          <w:cantSplit/>
          <w:trHeight w:val="2032"/>
        </w:trPr>
        <w:tc>
          <w:tcPr>
            <w:tcW w:w="700" w:type="dxa"/>
            <w:vMerge w:val="restart"/>
            <w:tcBorders>
              <w:top w:val="single" w:sz="12" w:space="0" w:color="auto"/>
              <w:left w:val="single" w:sz="12" w:space="0" w:color="auto"/>
              <w:bottom w:val="single" w:sz="8" w:space="0" w:color="auto"/>
              <w:right w:val="single" w:sz="8" w:space="0" w:color="auto"/>
            </w:tcBorders>
            <w:shd w:val="pct5" w:color="000000" w:fill="FFFFFF"/>
            <w:textDirection w:val="btLr"/>
            <w:vAlign w:val="center"/>
          </w:tcPr>
          <w:p w14:paraId="4CB43E65" w14:textId="77777777" w:rsidR="0015078A" w:rsidRPr="00D672AE" w:rsidRDefault="0015078A" w:rsidP="008E583B">
            <w:pPr>
              <w:keepNext/>
              <w:ind w:left="113" w:right="113"/>
              <w:jc w:val="center"/>
              <w:rPr>
                <w:rFonts w:cs="Arial"/>
              </w:rPr>
            </w:pPr>
            <w:r w:rsidRPr="00D672AE">
              <w:rPr>
                <w:rFonts w:cs="Arial"/>
                <w:b/>
                <w:bCs/>
              </w:rPr>
              <w:t xml:space="preserve">Onshore Works </w:t>
            </w:r>
            <w:r w:rsidRPr="00D672AE">
              <w:rPr>
                <w:rFonts w:cs="Arial"/>
              </w:rPr>
              <w:t xml:space="preserve">(completed by Affected </w:t>
            </w:r>
            <w:proofErr w:type="gramStart"/>
            <w:r w:rsidRPr="00D672AE">
              <w:rPr>
                <w:rFonts w:cs="Arial"/>
              </w:rPr>
              <w:t>TO )</w:t>
            </w:r>
            <w:proofErr w:type="gramEnd"/>
          </w:p>
        </w:tc>
        <w:tc>
          <w:tcPr>
            <w:tcW w:w="1844" w:type="dxa"/>
            <w:tcBorders>
              <w:top w:val="single" w:sz="12" w:space="0" w:color="auto"/>
              <w:left w:val="single" w:sz="8" w:space="0" w:color="auto"/>
              <w:bottom w:val="single" w:sz="8" w:space="0" w:color="auto"/>
              <w:right w:val="single" w:sz="8" w:space="0" w:color="auto"/>
            </w:tcBorders>
            <w:shd w:val="pct5" w:color="000000" w:fill="FFFFFF"/>
            <w:vAlign w:val="center"/>
          </w:tcPr>
          <w:p w14:paraId="39CA8587" w14:textId="77777777" w:rsidR="0015078A" w:rsidRPr="00D672AE" w:rsidRDefault="0015078A" w:rsidP="008E583B">
            <w:pPr>
              <w:rPr>
                <w:rFonts w:cs="Arial"/>
              </w:rPr>
            </w:pPr>
            <w:r w:rsidRPr="00D672AE">
              <w:rPr>
                <w:rFonts w:cs="Arial"/>
                <w:b/>
              </w:rPr>
              <w:t>Description of Works</w:t>
            </w:r>
          </w:p>
          <w:p w14:paraId="297167E8"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vAlign w:val="center"/>
          </w:tcPr>
          <w:p w14:paraId="7EABFD47" w14:textId="77777777" w:rsidR="0015078A" w:rsidRPr="00D672AE" w:rsidRDefault="0015078A" w:rsidP="008E583B">
            <w:pPr>
              <w:keepNext/>
              <w:rPr>
                <w:rFonts w:cs="Arial"/>
                <w:b/>
                <w:bCs/>
              </w:rPr>
            </w:pPr>
            <w:r w:rsidRPr="00D672AE">
              <w:rPr>
                <w:rFonts w:cs="Arial"/>
                <w:b/>
                <w:bCs/>
              </w:rPr>
              <w:t>Onshore Works:</w:t>
            </w:r>
          </w:p>
          <w:p w14:paraId="2720905E" w14:textId="77777777" w:rsidR="0015078A" w:rsidRPr="00D672AE" w:rsidRDefault="0015078A" w:rsidP="008E583B">
            <w:pPr>
              <w:keepNext/>
              <w:rPr>
                <w:rFonts w:cs="Arial"/>
                <w:b/>
                <w:bCs/>
              </w:rPr>
            </w:pPr>
          </w:p>
          <w:p w14:paraId="274F3E7E" w14:textId="77777777" w:rsidR="0015078A" w:rsidRPr="00D672AE" w:rsidRDefault="0015078A" w:rsidP="008E583B">
            <w:pPr>
              <w:keepNext/>
              <w:rPr>
                <w:rFonts w:cs="Arial"/>
                <w:b/>
                <w:bCs/>
              </w:rPr>
            </w:pPr>
          </w:p>
          <w:p w14:paraId="261D212C" w14:textId="77777777" w:rsidR="0015078A" w:rsidRPr="00D672AE" w:rsidRDefault="0015078A" w:rsidP="008E583B">
            <w:pPr>
              <w:keepNext/>
              <w:rPr>
                <w:rFonts w:cs="Arial"/>
                <w:b/>
                <w:bCs/>
              </w:rPr>
            </w:pPr>
          </w:p>
        </w:tc>
      </w:tr>
      <w:tr w:rsidR="0015078A" w:rsidRPr="00D672AE" w14:paraId="2E75FDB3" w14:textId="77777777" w:rsidTr="008E583B">
        <w:trPr>
          <w:cantSplit/>
          <w:trHeight w:val="513"/>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5C47DF7C"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4C5583DE"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tcPr>
          <w:p w14:paraId="07B0C41A" w14:textId="77777777" w:rsidR="0015078A" w:rsidRPr="00D672AE" w:rsidRDefault="0015078A" w:rsidP="008E583B">
            <w:pPr>
              <w:keepNext/>
              <w:spacing w:before="120"/>
              <w:rPr>
                <w:rFonts w:cs="Arial"/>
                <w:color w:val="FF0000"/>
              </w:rPr>
            </w:pPr>
            <w:r w:rsidRPr="00D672AE">
              <w:rPr>
                <w:rFonts w:cs="Arial"/>
                <w:color w:val="FF0000"/>
              </w:rPr>
              <w:t>[Insert total cost of onshore TO works]</w:t>
            </w:r>
          </w:p>
          <w:p w14:paraId="235FD4DE" w14:textId="77777777" w:rsidR="0015078A" w:rsidRPr="00D672AE" w:rsidRDefault="0015078A" w:rsidP="008E583B">
            <w:pPr>
              <w:keepNext/>
              <w:spacing w:before="120"/>
              <w:rPr>
                <w:rFonts w:cs="Arial"/>
              </w:rPr>
            </w:pPr>
            <w:r w:rsidRPr="00D672AE">
              <w:rPr>
                <w:rFonts w:cs="Arial"/>
              </w:rPr>
              <w:t xml:space="preserve">TOTAL - </w:t>
            </w:r>
            <w:r w:rsidRPr="00D672AE">
              <w:rPr>
                <w:rFonts w:cs="Arial"/>
                <w:color w:val="FF0000"/>
              </w:rPr>
              <w:t>£m</w:t>
            </w:r>
          </w:p>
        </w:tc>
      </w:tr>
      <w:tr w:rsidR="0015078A" w:rsidRPr="00D672AE" w14:paraId="264F6F51" w14:textId="77777777" w:rsidTr="008E583B">
        <w:trPr>
          <w:cantSplit/>
          <w:trHeight w:val="341"/>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7F92869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3341D1B4"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vAlign w:val="center"/>
          </w:tcPr>
          <w:p w14:paraId="7F16BCA1" w14:textId="77777777" w:rsidR="0015078A" w:rsidRPr="00D672AE" w:rsidRDefault="0015078A" w:rsidP="008E583B">
            <w:pPr>
              <w:keepNext/>
              <w:spacing w:before="120"/>
              <w:rPr>
                <w:rFonts w:cs="Arial"/>
              </w:rPr>
            </w:pPr>
            <w:r w:rsidRPr="00D672AE">
              <w:rPr>
                <w:rFonts w:cs="Arial"/>
              </w:rPr>
              <w:t>[Insert completion date from contract]</w:t>
            </w:r>
          </w:p>
        </w:tc>
      </w:tr>
      <w:tr w:rsidR="0015078A" w:rsidRPr="00D672AE" w14:paraId="511D5485" w14:textId="77777777" w:rsidTr="008E583B">
        <w:trPr>
          <w:cantSplit/>
          <w:trHeight w:val="796"/>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506E2F98"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2E24CAC3"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tcPr>
          <w:p w14:paraId="54836DEF" w14:textId="77777777" w:rsidR="0015078A" w:rsidRPr="00D672AE" w:rsidRDefault="0015078A" w:rsidP="008E583B">
            <w:pPr>
              <w:keepNext/>
              <w:spacing w:before="120"/>
              <w:jc w:val="both"/>
              <w:rPr>
                <w:rFonts w:cs="Arial"/>
              </w:rPr>
            </w:pPr>
            <w:r w:rsidRPr="00D672AE">
              <w:rPr>
                <w:rFonts w:cs="Arial"/>
              </w:rPr>
              <w:t>[Insert any potential issues which may impact on the delivery of the work]</w:t>
            </w:r>
          </w:p>
        </w:tc>
      </w:tr>
      <w:tr w:rsidR="0015078A" w:rsidRPr="00D672AE" w14:paraId="2D14FC41"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6D40655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5A7C40C0"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tcPr>
          <w:p w14:paraId="6BCCDBB1" w14:textId="77777777" w:rsidR="0015078A" w:rsidRPr="00D672AE" w:rsidRDefault="0015078A" w:rsidP="008E583B">
            <w:pPr>
              <w:keepNext/>
              <w:spacing w:before="120"/>
              <w:rPr>
                <w:rFonts w:cs="Arial"/>
              </w:rPr>
            </w:pPr>
            <w:r w:rsidRPr="00D672AE">
              <w:rPr>
                <w:rFonts w:cs="Arial"/>
              </w:rPr>
              <w:t>[Insert comment on outage programme required for works to be completed]</w:t>
            </w:r>
          </w:p>
        </w:tc>
      </w:tr>
      <w:tr w:rsidR="0015078A" w:rsidRPr="00D672AE" w14:paraId="3FAEE112"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191E134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31D606BF" w14:textId="77777777" w:rsidR="0015078A" w:rsidRPr="00D672AE" w:rsidRDefault="0015078A" w:rsidP="008E583B">
            <w:pPr>
              <w:keepNext/>
              <w:rPr>
                <w:rFonts w:cs="Arial"/>
                <w:b/>
              </w:rPr>
            </w:pPr>
          </w:p>
        </w:tc>
        <w:tc>
          <w:tcPr>
            <w:tcW w:w="7258" w:type="dxa"/>
            <w:tcBorders>
              <w:top w:val="single" w:sz="8" w:space="0" w:color="auto"/>
              <w:left w:val="single" w:sz="8" w:space="0" w:color="auto"/>
              <w:bottom w:val="single" w:sz="12" w:space="0" w:color="auto"/>
              <w:right w:val="single" w:sz="12" w:space="0" w:color="auto"/>
            </w:tcBorders>
          </w:tcPr>
          <w:p w14:paraId="7ACDAE91" w14:textId="77777777" w:rsidR="0015078A" w:rsidRPr="00D672AE" w:rsidRDefault="0015078A" w:rsidP="008E583B">
            <w:pPr>
              <w:keepNext/>
              <w:spacing w:before="120"/>
              <w:rPr>
                <w:rFonts w:cs="Arial"/>
              </w:rPr>
            </w:pPr>
          </w:p>
        </w:tc>
      </w:tr>
    </w:tbl>
    <w:p w14:paraId="32FD34B3" w14:textId="77777777" w:rsidR="0015078A" w:rsidRDefault="0015078A" w:rsidP="0015078A">
      <w:pPr>
        <w:keepNext/>
        <w:tabs>
          <w:tab w:val="right" w:pos="9781"/>
        </w:tabs>
      </w:pP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9102"/>
      </w:tblGrid>
      <w:tr w:rsidR="0015078A" w:rsidRPr="00D672AE" w14:paraId="1E549D37" w14:textId="77777777" w:rsidTr="008E583B">
        <w:trPr>
          <w:cantSplit/>
          <w:trHeight w:val="504"/>
          <w:tblHeader/>
        </w:trPr>
        <w:tc>
          <w:tcPr>
            <w:tcW w:w="9802" w:type="dxa"/>
            <w:gridSpan w:val="2"/>
            <w:tcBorders>
              <w:top w:val="single" w:sz="12" w:space="0" w:color="auto"/>
              <w:left w:val="single" w:sz="12" w:space="0" w:color="auto"/>
              <w:bottom w:val="single" w:sz="12" w:space="0" w:color="auto"/>
              <w:right w:val="single" w:sz="12" w:space="0" w:color="auto"/>
            </w:tcBorders>
            <w:shd w:val="clear" w:color="000000" w:fill="E0E0E0"/>
            <w:vAlign w:val="center"/>
          </w:tcPr>
          <w:p w14:paraId="36DB839B"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proofErr w:type="gramStart"/>
            <w:r w:rsidRPr="00D672AE">
              <w:rPr>
                <w:rFonts w:cs="Arial"/>
                <w:b/>
                <w:color w:val="FF0000"/>
              </w:rPr>
              <w:t>X</w:t>
            </w:r>
            <w:r w:rsidRPr="00D672AE">
              <w:rPr>
                <w:rFonts w:cs="Arial"/>
              </w:rPr>
              <w:t xml:space="preserve">  –</w:t>
            </w:r>
            <w:proofErr w:type="gramEnd"/>
            <w:r w:rsidRPr="00D672AE">
              <w:rPr>
                <w:rFonts w:cs="Arial"/>
              </w:rPr>
              <w:t xml:space="preserve"> </w:t>
            </w:r>
            <w:r w:rsidRPr="00D672AE">
              <w:rPr>
                <w:rFonts w:cs="Arial"/>
                <w:color w:val="FF0000"/>
              </w:rPr>
              <w:t xml:space="preserve">[Insert short description, connection point] </w:t>
            </w:r>
            <w:r w:rsidRPr="00D672AE">
              <w:rPr>
                <w:rFonts w:cs="Arial"/>
                <w:b/>
              </w:rPr>
              <w:t>(Preferred Option)</w:t>
            </w:r>
          </w:p>
        </w:tc>
      </w:tr>
      <w:tr w:rsidR="0015078A" w:rsidRPr="00D672AE" w14:paraId="0669FDA2" w14:textId="77777777" w:rsidTr="008E583B">
        <w:trPr>
          <w:cantSplit/>
          <w:trHeight w:val="2139"/>
        </w:trPr>
        <w:tc>
          <w:tcPr>
            <w:tcW w:w="700" w:type="dxa"/>
            <w:tcBorders>
              <w:top w:val="single" w:sz="12" w:space="0" w:color="auto"/>
              <w:left w:val="single" w:sz="12" w:space="0" w:color="auto"/>
              <w:bottom w:val="single" w:sz="12" w:space="0" w:color="auto"/>
              <w:right w:val="single" w:sz="8" w:space="0" w:color="auto"/>
            </w:tcBorders>
            <w:textDirection w:val="btLr"/>
            <w:vAlign w:val="center"/>
          </w:tcPr>
          <w:p w14:paraId="2F1FFA88" w14:textId="77777777" w:rsidR="0015078A" w:rsidRPr="00D672AE" w:rsidRDefault="0015078A" w:rsidP="008E583B">
            <w:pPr>
              <w:keepNext/>
              <w:ind w:left="113" w:right="113"/>
              <w:jc w:val="center"/>
              <w:rPr>
                <w:rFonts w:cs="Arial"/>
                <w:b/>
                <w:bCs/>
              </w:rPr>
            </w:pPr>
            <w:r w:rsidRPr="00D672AE">
              <w:rPr>
                <w:rFonts w:cs="Arial"/>
                <w:b/>
                <w:bCs/>
              </w:rPr>
              <w:t>Single Line Diagram</w:t>
            </w:r>
          </w:p>
        </w:tc>
        <w:tc>
          <w:tcPr>
            <w:tcW w:w="9102" w:type="dxa"/>
            <w:tcBorders>
              <w:top w:val="single" w:sz="12" w:space="0" w:color="auto"/>
              <w:left w:val="single" w:sz="8" w:space="0" w:color="auto"/>
              <w:bottom w:val="single" w:sz="8" w:space="0" w:color="auto"/>
              <w:right w:val="single" w:sz="12" w:space="0" w:color="auto"/>
            </w:tcBorders>
            <w:vAlign w:val="center"/>
          </w:tcPr>
          <w:p w14:paraId="78DB0C0B" w14:textId="77777777" w:rsidR="0015078A" w:rsidRPr="00D672AE" w:rsidRDefault="0015078A" w:rsidP="008E583B">
            <w:pPr>
              <w:keepNext/>
              <w:jc w:val="center"/>
              <w:rPr>
                <w:rFonts w:cs="Arial"/>
                <w:bCs/>
                <w:color w:val="FF0000"/>
              </w:rPr>
            </w:pPr>
            <w:r w:rsidRPr="00D672AE">
              <w:rPr>
                <w:rFonts w:cs="Arial"/>
                <w:bCs/>
                <w:color w:val="FF0000"/>
              </w:rPr>
              <w:t>[Insert single line diagram]</w:t>
            </w:r>
          </w:p>
        </w:tc>
      </w:tr>
    </w:tbl>
    <w:p w14:paraId="2B33D83D" w14:textId="77777777" w:rsidR="0015078A" w:rsidRDefault="0015078A" w:rsidP="0015078A"/>
    <w:p w14:paraId="7EFB7253" w14:textId="77777777" w:rsidR="0015078A" w:rsidRDefault="0015078A" w:rsidP="0015078A"/>
    <w:p w14:paraId="0F5DD603" w14:textId="77777777" w:rsidR="0015078A" w:rsidRDefault="0015078A" w:rsidP="0015078A"/>
    <w:p w14:paraId="1DE7EE4F" w14:textId="77777777" w:rsidR="0015078A" w:rsidRDefault="0015078A" w:rsidP="0015078A"/>
    <w:p w14:paraId="65AE0F89" w14:textId="77777777" w:rsidR="0015078A" w:rsidRDefault="0015078A" w:rsidP="0015078A"/>
    <w:p w14:paraId="6196D582" w14:textId="77777777" w:rsidR="0015078A" w:rsidRDefault="0015078A" w:rsidP="0015078A"/>
    <w:p w14:paraId="7289B4CA" w14:textId="77777777" w:rsidR="0015078A" w:rsidRDefault="0015078A" w:rsidP="0015078A"/>
    <w:p w14:paraId="27E99E0C" w14:textId="77777777" w:rsidR="0015078A" w:rsidRDefault="0015078A" w:rsidP="0015078A"/>
    <w:p w14:paraId="48610528" w14:textId="77777777" w:rsidR="0015078A" w:rsidRDefault="0015078A" w:rsidP="0015078A"/>
    <w:p w14:paraId="4D0F9E5B" w14:textId="77777777" w:rsidR="0015078A" w:rsidRDefault="0015078A" w:rsidP="0015078A"/>
    <w:p w14:paraId="6B3AE631" w14:textId="77777777" w:rsidR="0015078A" w:rsidRDefault="0015078A" w:rsidP="0015078A"/>
    <w:p w14:paraId="4D9DDD89" w14:textId="77777777" w:rsidR="0015078A" w:rsidRDefault="0015078A" w:rsidP="0015078A"/>
    <w:p w14:paraId="3C48B4CD" w14:textId="77777777" w:rsidR="0015078A" w:rsidRDefault="0015078A" w:rsidP="0015078A"/>
    <w:p w14:paraId="4C4CE2C1" w14:textId="77777777" w:rsidR="0015078A" w:rsidRDefault="0015078A" w:rsidP="0015078A"/>
    <w:p w14:paraId="3CA3EE7D" w14:textId="77777777" w:rsidR="0015078A" w:rsidRDefault="0015078A" w:rsidP="0015078A"/>
    <w:p w14:paraId="78010C38" w14:textId="77777777" w:rsidR="0015078A" w:rsidRDefault="0015078A" w:rsidP="0015078A"/>
    <w:p w14:paraId="5B3EC63D" w14:textId="77777777" w:rsidR="0015078A" w:rsidRDefault="0015078A" w:rsidP="0015078A"/>
    <w:p w14:paraId="124802C8" w14:textId="77777777" w:rsidR="0015078A" w:rsidRDefault="0015078A" w:rsidP="0015078A"/>
    <w:p w14:paraId="6F9F665B" w14:textId="77777777" w:rsidR="0015078A" w:rsidRDefault="0015078A" w:rsidP="0015078A"/>
    <w:p w14:paraId="512697A2" w14:textId="77777777" w:rsidR="0015078A" w:rsidRDefault="0015078A" w:rsidP="0015078A"/>
    <w:p w14:paraId="50941551" w14:textId="77777777" w:rsidR="0015078A" w:rsidRDefault="0015078A" w:rsidP="0015078A"/>
    <w:p w14:paraId="5C029ABE" w14:textId="77777777" w:rsidR="0015078A" w:rsidRDefault="0015078A" w:rsidP="0015078A"/>
    <w:p w14:paraId="6AF74E73" w14:textId="77777777" w:rsidR="0015078A" w:rsidRDefault="0015078A" w:rsidP="0015078A"/>
    <w:p w14:paraId="2C899368" w14:textId="77777777" w:rsidR="0015078A" w:rsidRDefault="0015078A" w:rsidP="0015078A"/>
    <w:p w14:paraId="34E8B98D" w14:textId="77777777" w:rsidR="0015078A" w:rsidRDefault="0015078A" w:rsidP="0015078A"/>
    <w:p w14:paraId="5F23159C" w14:textId="77777777" w:rsidR="0015078A" w:rsidRDefault="0015078A" w:rsidP="0015078A"/>
    <w:p w14:paraId="6000F522" w14:textId="77777777" w:rsidR="0015078A" w:rsidRDefault="0015078A" w:rsidP="0015078A"/>
    <w:p w14:paraId="1FC91609" w14:textId="77777777" w:rsidR="0015078A" w:rsidRDefault="0015078A" w:rsidP="0015078A"/>
    <w:p w14:paraId="005F1457" w14:textId="77777777" w:rsidR="0015078A" w:rsidRDefault="0015078A" w:rsidP="0015078A"/>
    <w:p w14:paraId="5A9C0281" w14:textId="77777777" w:rsidR="0015078A" w:rsidRDefault="0015078A" w:rsidP="0015078A"/>
    <w:p w14:paraId="2E18F1D9" w14:textId="77777777" w:rsidR="0015078A" w:rsidRDefault="0015078A" w:rsidP="0015078A"/>
    <w:p w14:paraId="0E02D1AD" w14:textId="77777777" w:rsidR="0015078A" w:rsidRDefault="0015078A" w:rsidP="0015078A"/>
    <w:p w14:paraId="1D328409" w14:textId="77777777" w:rsidR="0015078A" w:rsidRDefault="0015078A" w:rsidP="0015078A">
      <w:pPr>
        <w:pStyle w:val="Heading1"/>
      </w:pPr>
      <w:bookmarkStart w:id="59" w:name="_Toc390432263"/>
      <w:r w:rsidRPr="00373BB2">
        <w:t>S</w:t>
      </w:r>
      <w:r>
        <w:t>ECTION 6 – Alternative Options</w:t>
      </w:r>
      <w:bookmarkEnd w:id="59"/>
    </w:p>
    <w:p w14:paraId="36000ADD" w14:textId="77777777" w:rsidR="0015078A" w:rsidRDefault="0015078A" w:rsidP="0015078A">
      <w:pPr>
        <w:keepNext/>
        <w:tabs>
          <w:tab w:val="right" w:pos="9781"/>
        </w:tabs>
        <w:jc w:val="both"/>
      </w:pPr>
      <w:r w:rsidRPr="00A838DA">
        <w:rPr>
          <w:color w:val="FF0000"/>
        </w:rPr>
        <w:t xml:space="preserve">This section </w:t>
      </w:r>
      <w:r>
        <w:rPr>
          <w:color w:val="FF0000"/>
        </w:rPr>
        <w:t xml:space="preserve">provides the details of the alternative options which have </w:t>
      </w:r>
      <w:r w:rsidRPr="004C78D4">
        <w:rPr>
          <w:b/>
          <w:color w:val="FF0000"/>
        </w:rPr>
        <w:t>NOT</w:t>
      </w:r>
      <w:r>
        <w:rPr>
          <w:color w:val="FF0000"/>
        </w:rPr>
        <w:t xml:space="preserve"> been taken forward following the stage 3 assessment. It describes the onshore and offshore works, single line diagrams and any risks and outage requirements. </w:t>
      </w: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1844"/>
        <w:gridCol w:w="7258"/>
      </w:tblGrid>
      <w:tr w:rsidR="0015078A" w:rsidRPr="00D672AE" w14:paraId="2D04FD14" w14:textId="77777777" w:rsidTr="008E583B">
        <w:trPr>
          <w:cantSplit/>
          <w:trHeight w:val="504"/>
          <w:tblHeader/>
        </w:trPr>
        <w:tc>
          <w:tcPr>
            <w:tcW w:w="9802" w:type="dxa"/>
            <w:gridSpan w:val="3"/>
            <w:tcBorders>
              <w:top w:val="single" w:sz="12" w:space="0" w:color="auto"/>
              <w:left w:val="single" w:sz="12" w:space="0" w:color="auto"/>
              <w:bottom w:val="single" w:sz="12" w:space="0" w:color="auto"/>
              <w:right w:val="single" w:sz="12" w:space="0" w:color="auto"/>
            </w:tcBorders>
            <w:shd w:val="clear" w:color="000000" w:fill="E0E0E0"/>
            <w:vAlign w:val="center"/>
          </w:tcPr>
          <w:p w14:paraId="3AAD7F9A" w14:textId="77777777" w:rsidR="0015078A" w:rsidRPr="00D672AE" w:rsidRDefault="0015078A" w:rsidP="008E583B">
            <w:pPr>
              <w:keepNext/>
              <w:rPr>
                <w:rFonts w:cs="Arial"/>
              </w:rPr>
            </w:pPr>
            <w:r w:rsidRPr="00D672AE">
              <w:rPr>
                <w:rFonts w:cs="Arial"/>
              </w:rPr>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proofErr w:type="gramStart"/>
            <w:r w:rsidRPr="00D672AE">
              <w:rPr>
                <w:rFonts w:cs="Arial"/>
                <w:b/>
                <w:color w:val="FF0000"/>
              </w:rPr>
              <w:t>X</w:t>
            </w:r>
            <w:r w:rsidRPr="00D672AE">
              <w:rPr>
                <w:rFonts w:cs="Arial"/>
              </w:rPr>
              <w:t xml:space="preserve">  –</w:t>
            </w:r>
            <w:proofErr w:type="gramEnd"/>
            <w:r w:rsidRPr="00D672AE">
              <w:rPr>
                <w:rFonts w:cs="Arial"/>
              </w:rPr>
              <w:t xml:space="preserve"> </w:t>
            </w:r>
            <w:r w:rsidRPr="00D672AE">
              <w:rPr>
                <w:rFonts w:cs="Arial"/>
                <w:color w:val="FF0000"/>
              </w:rPr>
              <w:t>[Insert short description, connection point]</w:t>
            </w:r>
          </w:p>
        </w:tc>
      </w:tr>
      <w:tr w:rsidR="0015078A" w:rsidRPr="00D672AE" w14:paraId="21109354" w14:textId="77777777" w:rsidTr="008E583B">
        <w:trPr>
          <w:cantSplit/>
          <w:trHeight w:val="2139"/>
        </w:trPr>
        <w:tc>
          <w:tcPr>
            <w:tcW w:w="700" w:type="dxa"/>
            <w:vMerge w:val="restart"/>
            <w:tcBorders>
              <w:top w:val="single" w:sz="12" w:space="0" w:color="auto"/>
              <w:left w:val="single" w:sz="12" w:space="0" w:color="auto"/>
              <w:bottom w:val="single" w:sz="12" w:space="0" w:color="auto"/>
              <w:right w:val="single" w:sz="8" w:space="0" w:color="auto"/>
            </w:tcBorders>
            <w:textDirection w:val="btLr"/>
            <w:vAlign w:val="center"/>
          </w:tcPr>
          <w:p w14:paraId="336DC2B5" w14:textId="77777777" w:rsidR="0015078A" w:rsidRPr="00D672AE" w:rsidRDefault="0015078A" w:rsidP="008E583B">
            <w:pPr>
              <w:keepNext/>
              <w:ind w:left="113" w:right="113"/>
              <w:jc w:val="center"/>
              <w:rPr>
                <w:rFonts w:cs="Arial"/>
              </w:rPr>
            </w:pPr>
            <w:r w:rsidRPr="00D672AE">
              <w:rPr>
                <w:rFonts w:cs="Arial"/>
                <w:b/>
                <w:bCs/>
              </w:rPr>
              <w:t xml:space="preserve">Offshore Works </w:t>
            </w:r>
            <w:r w:rsidRPr="00D672AE">
              <w:rPr>
                <w:rFonts w:cs="Arial"/>
              </w:rPr>
              <w:t>(completed by Relevant TO/OTSDUW))</w:t>
            </w:r>
          </w:p>
        </w:tc>
        <w:tc>
          <w:tcPr>
            <w:tcW w:w="1844" w:type="dxa"/>
            <w:tcBorders>
              <w:top w:val="single" w:sz="12" w:space="0" w:color="auto"/>
              <w:left w:val="single" w:sz="8" w:space="0" w:color="auto"/>
              <w:bottom w:val="single" w:sz="8" w:space="0" w:color="auto"/>
              <w:right w:val="single" w:sz="8" w:space="0" w:color="auto"/>
            </w:tcBorders>
            <w:vAlign w:val="center"/>
          </w:tcPr>
          <w:p w14:paraId="14D35673" w14:textId="77777777" w:rsidR="0015078A" w:rsidRPr="00D672AE" w:rsidRDefault="0015078A" w:rsidP="008E583B">
            <w:pPr>
              <w:rPr>
                <w:rFonts w:cs="Arial"/>
              </w:rPr>
            </w:pPr>
            <w:r w:rsidRPr="00D672AE">
              <w:rPr>
                <w:rFonts w:cs="Arial"/>
                <w:b/>
              </w:rPr>
              <w:t>Description of Works</w:t>
            </w:r>
          </w:p>
          <w:p w14:paraId="0AA83234"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tcPr>
          <w:p w14:paraId="719A9FBF" w14:textId="77777777" w:rsidR="0015078A" w:rsidRPr="00D672AE" w:rsidRDefault="0015078A" w:rsidP="008E583B">
            <w:pPr>
              <w:keepNext/>
              <w:rPr>
                <w:rFonts w:cs="Arial"/>
                <w:b/>
                <w:bCs/>
              </w:rPr>
            </w:pPr>
            <w:r w:rsidRPr="00D672AE">
              <w:rPr>
                <w:rFonts w:cs="Arial"/>
                <w:b/>
                <w:bCs/>
              </w:rPr>
              <w:t>Offshore Works:</w:t>
            </w:r>
          </w:p>
          <w:p w14:paraId="53EF5EB1" w14:textId="77777777" w:rsidR="0015078A" w:rsidRPr="00D672AE" w:rsidRDefault="0015078A" w:rsidP="008E583B">
            <w:pPr>
              <w:keepNext/>
              <w:spacing w:after="0"/>
              <w:rPr>
                <w:rFonts w:cs="Arial"/>
              </w:rPr>
            </w:pPr>
          </w:p>
        </w:tc>
      </w:tr>
      <w:tr w:rsidR="0015078A" w:rsidRPr="00D672AE" w14:paraId="68FF7D7B"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13F0CDFE"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vAlign w:val="center"/>
          </w:tcPr>
          <w:p w14:paraId="181B3FE6"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tcPr>
          <w:p w14:paraId="686F1DFD" w14:textId="77777777" w:rsidR="0015078A" w:rsidRPr="00D672AE" w:rsidRDefault="0015078A" w:rsidP="008E583B">
            <w:pPr>
              <w:keepNext/>
              <w:rPr>
                <w:rFonts w:cs="Arial"/>
                <w:color w:val="FF0000"/>
              </w:rPr>
            </w:pPr>
            <w:r w:rsidRPr="00D672AE">
              <w:rPr>
                <w:rFonts w:cs="Arial"/>
                <w:color w:val="FF0000"/>
              </w:rPr>
              <w:t>[Insert cost breakdown for the offshore TO works]</w:t>
            </w:r>
          </w:p>
          <w:p w14:paraId="09DE5F09" w14:textId="77777777" w:rsidR="0015078A" w:rsidRPr="00D672AE" w:rsidRDefault="0015078A" w:rsidP="008E583B">
            <w:pPr>
              <w:keepNext/>
              <w:rPr>
                <w:rFonts w:cs="Arial"/>
              </w:rPr>
            </w:pPr>
            <w:r w:rsidRPr="00D672AE">
              <w:rPr>
                <w:rFonts w:cs="Arial"/>
              </w:rPr>
              <w:t xml:space="preserve">Cables – </w:t>
            </w:r>
            <w:r w:rsidRPr="00D672AE">
              <w:rPr>
                <w:rFonts w:cs="Arial"/>
                <w:color w:val="FF0000"/>
              </w:rPr>
              <w:t>£m</w:t>
            </w:r>
          </w:p>
          <w:p w14:paraId="32F093DE" w14:textId="77777777" w:rsidR="0015078A" w:rsidRPr="00D672AE" w:rsidRDefault="0015078A" w:rsidP="008E583B">
            <w:pPr>
              <w:keepNext/>
              <w:rPr>
                <w:rFonts w:cs="Arial"/>
              </w:rPr>
            </w:pPr>
            <w:r w:rsidRPr="00D672AE">
              <w:rPr>
                <w:rFonts w:cs="Arial"/>
              </w:rPr>
              <w:t xml:space="preserve">Onshore Substation – </w:t>
            </w:r>
            <w:r w:rsidRPr="00D672AE">
              <w:rPr>
                <w:rFonts w:cs="Arial"/>
                <w:color w:val="FF0000"/>
              </w:rPr>
              <w:t>£m</w:t>
            </w:r>
          </w:p>
          <w:p w14:paraId="52657CF2" w14:textId="77777777" w:rsidR="0015078A" w:rsidRPr="00D672AE" w:rsidRDefault="0015078A" w:rsidP="008E583B">
            <w:pPr>
              <w:keepNext/>
              <w:rPr>
                <w:rFonts w:cs="Arial"/>
              </w:rPr>
            </w:pPr>
            <w:r w:rsidRPr="00D672AE">
              <w:rPr>
                <w:rFonts w:cs="Arial"/>
              </w:rPr>
              <w:t xml:space="preserve">Offshore Platform – </w:t>
            </w:r>
            <w:r w:rsidRPr="00D672AE">
              <w:rPr>
                <w:rFonts w:cs="Arial"/>
                <w:color w:val="FF0000"/>
              </w:rPr>
              <w:t>£m</w:t>
            </w:r>
          </w:p>
          <w:p w14:paraId="1A772CD4" w14:textId="77777777" w:rsidR="0015078A" w:rsidRPr="00D672AE" w:rsidRDefault="0015078A" w:rsidP="008E583B">
            <w:pPr>
              <w:keepNext/>
              <w:rPr>
                <w:rFonts w:cs="Arial"/>
              </w:rPr>
            </w:pPr>
            <w:r w:rsidRPr="00D672AE">
              <w:rPr>
                <w:rFonts w:cs="Arial"/>
              </w:rPr>
              <w:t xml:space="preserve">TOTAL – </w:t>
            </w:r>
            <w:r w:rsidRPr="00D672AE">
              <w:rPr>
                <w:rFonts w:cs="Arial"/>
                <w:color w:val="FF0000"/>
              </w:rPr>
              <w:t>£m</w:t>
            </w:r>
          </w:p>
        </w:tc>
      </w:tr>
      <w:tr w:rsidR="0015078A" w:rsidRPr="00D672AE" w14:paraId="5AE60FD8"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2C7DC7ED"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vAlign w:val="center"/>
          </w:tcPr>
          <w:p w14:paraId="706BACAE"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tcPr>
          <w:p w14:paraId="6DCC8A64" w14:textId="77777777" w:rsidR="0015078A" w:rsidRPr="00D672AE" w:rsidRDefault="0015078A" w:rsidP="008E583B">
            <w:pPr>
              <w:keepNext/>
              <w:spacing w:before="120"/>
              <w:rPr>
                <w:rFonts w:cs="Arial"/>
              </w:rPr>
            </w:pPr>
            <w:r w:rsidRPr="00D672AE">
              <w:rPr>
                <w:rFonts w:cs="Arial"/>
              </w:rPr>
              <w:t>TBC</w:t>
            </w:r>
          </w:p>
        </w:tc>
      </w:tr>
      <w:tr w:rsidR="0015078A" w:rsidRPr="00D672AE" w14:paraId="31A35F9C"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46FAB280"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vAlign w:val="center"/>
          </w:tcPr>
          <w:p w14:paraId="1A9EBAF5"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tcPr>
          <w:p w14:paraId="56771667" w14:textId="77777777" w:rsidR="0015078A" w:rsidRPr="00D672AE" w:rsidRDefault="0015078A" w:rsidP="008E583B">
            <w:pPr>
              <w:keepNext/>
              <w:spacing w:before="120"/>
              <w:rPr>
                <w:rFonts w:cs="Arial"/>
              </w:rPr>
            </w:pPr>
            <w:r w:rsidRPr="00D672AE">
              <w:rPr>
                <w:rFonts w:cs="Arial"/>
              </w:rPr>
              <w:t>TBC</w:t>
            </w:r>
          </w:p>
        </w:tc>
      </w:tr>
      <w:tr w:rsidR="0015078A" w:rsidRPr="00D672AE" w14:paraId="7BBE7480"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6397B69E" w14:textId="77777777" w:rsidR="0015078A" w:rsidRPr="00D672AE" w:rsidRDefault="0015078A" w:rsidP="008E583B">
            <w:pPr>
              <w:keepNext/>
              <w:rPr>
                <w:rFonts w:cs="Arial"/>
                <w:b/>
              </w:rPr>
            </w:pPr>
          </w:p>
        </w:tc>
        <w:tc>
          <w:tcPr>
            <w:tcW w:w="1844" w:type="dxa"/>
            <w:tcBorders>
              <w:top w:val="single" w:sz="8" w:space="0" w:color="auto"/>
              <w:left w:val="single" w:sz="8" w:space="0" w:color="auto"/>
              <w:bottom w:val="single" w:sz="12" w:space="0" w:color="auto"/>
              <w:right w:val="single" w:sz="8" w:space="0" w:color="auto"/>
            </w:tcBorders>
            <w:vAlign w:val="center"/>
          </w:tcPr>
          <w:p w14:paraId="4E45A829"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tcPr>
          <w:p w14:paraId="615101C9" w14:textId="77777777" w:rsidR="0015078A" w:rsidRPr="00D672AE" w:rsidRDefault="0015078A" w:rsidP="008E583B">
            <w:pPr>
              <w:keepNext/>
              <w:spacing w:before="120"/>
              <w:rPr>
                <w:rFonts w:cs="Arial"/>
              </w:rPr>
            </w:pPr>
          </w:p>
        </w:tc>
      </w:tr>
      <w:tr w:rsidR="0015078A" w:rsidRPr="00D672AE" w14:paraId="3E2C4766" w14:textId="77777777" w:rsidTr="008E583B">
        <w:trPr>
          <w:cantSplit/>
          <w:trHeight w:val="2032"/>
        </w:trPr>
        <w:tc>
          <w:tcPr>
            <w:tcW w:w="700" w:type="dxa"/>
            <w:vMerge w:val="restart"/>
            <w:tcBorders>
              <w:top w:val="single" w:sz="12" w:space="0" w:color="auto"/>
              <w:left w:val="single" w:sz="12" w:space="0" w:color="auto"/>
              <w:bottom w:val="single" w:sz="8" w:space="0" w:color="auto"/>
              <w:right w:val="single" w:sz="8" w:space="0" w:color="auto"/>
            </w:tcBorders>
            <w:shd w:val="pct5" w:color="000000" w:fill="FFFFFF"/>
            <w:textDirection w:val="btLr"/>
            <w:vAlign w:val="center"/>
          </w:tcPr>
          <w:p w14:paraId="548855B3" w14:textId="77777777" w:rsidR="0015078A" w:rsidRPr="00D672AE" w:rsidRDefault="0015078A" w:rsidP="008E583B">
            <w:pPr>
              <w:keepNext/>
              <w:ind w:left="113" w:right="113"/>
              <w:jc w:val="center"/>
              <w:rPr>
                <w:rFonts w:cs="Arial"/>
              </w:rPr>
            </w:pPr>
            <w:r w:rsidRPr="00D672AE">
              <w:rPr>
                <w:rFonts w:cs="Arial"/>
                <w:b/>
                <w:bCs/>
              </w:rPr>
              <w:t xml:space="preserve">Onshore Works </w:t>
            </w:r>
            <w:r w:rsidRPr="00D672AE">
              <w:rPr>
                <w:rFonts w:cs="Arial"/>
              </w:rPr>
              <w:t xml:space="preserve">(completed by Affected </w:t>
            </w:r>
            <w:proofErr w:type="gramStart"/>
            <w:r w:rsidRPr="00D672AE">
              <w:rPr>
                <w:rFonts w:cs="Arial"/>
              </w:rPr>
              <w:t>TO )</w:t>
            </w:r>
            <w:proofErr w:type="gramEnd"/>
          </w:p>
        </w:tc>
        <w:tc>
          <w:tcPr>
            <w:tcW w:w="1844" w:type="dxa"/>
            <w:tcBorders>
              <w:top w:val="single" w:sz="12" w:space="0" w:color="auto"/>
              <w:left w:val="single" w:sz="8" w:space="0" w:color="auto"/>
              <w:bottom w:val="single" w:sz="8" w:space="0" w:color="auto"/>
              <w:right w:val="single" w:sz="8" w:space="0" w:color="auto"/>
            </w:tcBorders>
            <w:shd w:val="pct5" w:color="000000" w:fill="FFFFFF"/>
            <w:vAlign w:val="center"/>
          </w:tcPr>
          <w:p w14:paraId="0D4C8FF8" w14:textId="77777777" w:rsidR="0015078A" w:rsidRPr="00D672AE" w:rsidRDefault="0015078A" w:rsidP="008E583B">
            <w:pPr>
              <w:rPr>
                <w:rFonts w:cs="Arial"/>
              </w:rPr>
            </w:pPr>
            <w:r w:rsidRPr="00D672AE">
              <w:rPr>
                <w:rFonts w:cs="Arial"/>
                <w:b/>
              </w:rPr>
              <w:t>Description of Works</w:t>
            </w:r>
          </w:p>
          <w:p w14:paraId="4D3BCBB3"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vAlign w:val="center"/>
          </w:tcPr>
          <w:p w14:paraId="0A026B1F" w14:textId="77777777" w:rsidR="0015078A" w:rsidRPr="00D672AE" w:rsidRDefault="0015078A" w:rsidP="008E583B">
            <w:pPr>
              <w:keepNext/>
              <w:rPr>
                <w:rFonts w:cs="Arial"/>
                <w:b/>
                <w:bCs/>
              </w:rPr>
            </w:pPr>
            <w:r w:rsidRPr="00D672AE">
              <w:rPr>
                <w:rFonts w:cs="Arial"/>
                <w:b/>
                <w:bCs/>
              </w:rPr>
              <w:t>Onshore Works</w:t>
            </w:r>
          </w:p>
          <w:p w14:paraId="19D4369E" w14:textId="77777777" w:rsidR="0015078A" w:rsidRPr="00D672AE" w:rsidRDefault="0015078A" w:rsidP="008E583B">
            <w:pPr>
              <w:keepNext/>
              <w:rPr>
                <w:rFonts w:cs="Arial"/>
                <w:b/>
                <w:bCs/>
              </w:rPr>
            </w:pPr>
          </w:p>
          <w:p w14:paraId="7D400145" w14:textId="77777777" w:rsidR="0015078A" w:rsidRPr="00D672AE" w:rsidRDefault="0015078A" w:rsidP="008E583B">
            <w:pPr>
              <w:keepNext/>
              <w:rPr>
                <w:rFonts w:cs="Arial"/>
                <w:b/>
                <w:bCs/>
              </w:rPr>
            </w:pPr>
          </w:p>
          <w:p w14:paraId="1B7DA4E9" w14:textId="77777777" w:rsidR="0015078A" w:rsidRPr="00D672AE" w:rsidRDefault="0015078A" w:rsidP="008E583B">
            <w:pPr>
              <w:keepNext/>
              <w:rPr>
                <w:rFonts w:cs="Arial"/>
                <w:b/>
                <w:bCs/>
              </w:rPr>
            </w:pPr>
          </w:p>
        </w:tc>
      </w:tr>
      <w:tr w:rsidR="0015078A" w:rsidRPr="00D672AE" w14:paraId="22995923" w14:textId="77777777" w:rsidTr="008E583B">
        <w:trPr>
          <w:cantSplit/>
          <w:trHeight w:val="513"/>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43BBFC3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1DC7432A"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tcPr>
          <w:p w14:paraId="006867CC" w14:textId="77777777" w:rsidR="0015078A" w:rsidRPr="00D672AE" w:rsidRDefault="0015078A" w:rsidP="008E583B">
            <w:pPr>
              <w:keepNext/>
              <w:spacing w:before="120"/>
              <w:rPr>
                <w:rFonts w:cs="Arial"/>
                <w:color w:val="FF0000"/>
              </w:rPr>
            </w:pPr>
            <w:r w:rsidRPr="00D672AE">
              <w:rPr>
                <w:rFonts w:cs="Arial"/>
                <w:color w:val="FF0000"/>
              </w:rPr>
              <w:t>[Insert total cost of onshore TO works]</w:t>
            </w:r>
          </w:p>
          <w:p w14:paraId="40629FCD" w14:textId="77777777" w:rsidR="0015078A" w:rsidRPr="00D672AE" w:rsidRDefault="0015078A" w:rsidP="008E583B">
            <w:pPr>
              <w:keepNext/>
              <w:spacing w:before="120"/>
              <w:rPr>
                <w:rFonts w:cs="Arial"/>
              </w:rPr>
            </w:pPr>
            <w:r w:rsidRPr="00D672AE">
              <w:rPr>
                <w:rFonts w:cs="Arial"/>
              </w:rPr>
              <w:t xml:space="preserve">TOTAL - </w:t>
            </w:r>
            <w:r w:rsidRPr="00D672AE">
              <w:rPr>
                <w:rFonts w:cs="Arial"/>
                <w:color w:val="FF0000"/>
              </w:rPr>
              <w:t>£m</w:t>
            </w:r>
          </w:p>
        </w:tc>
      </w:tr>
      <w:tr w:rsidR="0015078A" w:rsidRPr="00D672AE" w14:paraId="2E1D33C3" w14:textId="77777777" w:rsidTr="008E583B">
        <w:trPr>
          <w:cantSplit/>
          <w:trHeight w:val="341"/>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6FFD5786"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65139847"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vAlign w:val="center"/>
          </w:tcPr>
          <w:p w14:paraId="3BC5CB83" w14:textId="77777777" w:rsidR="0015078A" w:rsidRPr="00D672AE" w:rsidRDefault="0015078A" w:rsidP="008E583B">
            <w:pPr>
              <w:keepNext/>
              <w:spacing w:before="120"/>
              <w:rPr>
                <w:rFonts w:cs="Arial"/>
              </w:rPr>
            </w:pPr>
            <w:r w:rsidRPr="00D672AE">
              <w:rPr>
                <w:rFonts w:cs="Arial"/>
              </w:rPr>
              <w:t>TBC</w:t>
            </w:r>
          </w:p>
        </w:tc>
      </w:tr>
      <w:tr w:rsidR="0015078A" w:rsidRPr="00D672AE" w14:paraId="0F8864AA" w14:textId="77777777" w:rsidTr="008E583B">
        <w:trPr>
          <w:cantSplit/>
          <w:trHeight w:val="796"/>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31578B2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0681D2FA"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tcPr>
          <w:p w14:paraId="3D876DB4" w14:textId="77777777" w:rsidR="0015078A" w:rsidRPr="00D672AE" w:rsidRDefault="0015078A" w:rsidP="008E583B">
            <w:pPr>
              <w:keepNext/>
              <w:spacing w:before="120"/>
              <w:jc w:val="both"/>
              <w:rPr>
                <w:rFonts w:cs="Arial"/>
              </w:rPr>
            </w:pPr>
          </w:p>
        </w:tc>
      </w:tr>
      <w:tr w:rsidR="0015078A" w:rsidRPr="00D672AE" w14:paraId="41AB6F99"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7E8A922A"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25164F3E"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tcPr>
          <w:p w14:paraId="63EACC45" w14:textId="77777777" w:rsidR="0015078A" w:rsidRPr="00D672AE" w:rsidRDefault="0015078A" w:rsidP="008E583B">
            <w:pPr>
              <w:keepNext/>
              <w:spacing w:before="120"/>
              <w:rPr>
                <w:rFonts w:cs="Arial"/>
              </w:rPr>
            </w:pPr>
          </w:p>
        </w:tc>
      </w:tr>
    </w:tbl>
    <w:p w14:paraId="68E51613" w14:textId="77777777" w:rsidR="0015078A" w:rsidRDefault="0015078A" w:rsidP="0015078A"/>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9102"/>
      </w:tblGrid>
      <w:tr w:rsidR="0015078A" w:rsidRPr="00D672AE" w14:paraId="2CD80A04" w14:textId="77777777" w:rsidTr="008E583B">
        <w:trPr>
          <w:cantSplit/>
          <w:trHeight w:val="504"/>
          <w:tblHeader/>
        </w:trPr>
        <w:tc>
          <w:tcPr>
            <w:tcW w:w="9802" w:type="dxa"/>
            <w:gridSpan w:val="2"/>
            <w:tcBorders>
              <w:top w:val="single" w:sz="12" w:space="0" w:color="auto"/>
              <w:left w:val="single" w:sz="12" w:space="0" w:color="auto"/>
              <w:bottom w:val="single" w:sz="12" w:space="0" w:color="auto"/>
              <w:right w:val="single" w:sz="12" w:space="0" w:color="auto"/>
            </w:tcBorders>
            <w:shd w:val="clear" w:color="000000" w:fill="E0E0E0"/>
            <w:vAlign w:val="center"/>
          </w:tcPr>
          <w:p w14:paraId="378CBA68" w14:textId="77777777" w:rsidR="0015078A" w:rsidRPr="00D672AE" w:rsidRDefault="0015078A" w:rsidP="008E583B">
            <w:pPr>
              <w:keepNext/>
              <w:rPr>
                <w:rFonts w:cs="Arial"/>
              </w:rPr>
            </w:pPr>
            <w:r w:rsidRPr="00D672AE">
              <w:rPr>
                <w:rFonts w:cs="Arial"/>
              </w:rPr>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proofErr w:type="gramStart"/>
            <w:r w:rsidRPr="00D672AE">
              <w:rPr>
                <w:rFonts w:cs="Arial"/>
                <w:b/>
                <w:color w:val="FF0000"/>
              </w:rPr>
              <w:t>X</w:t>
            </w:r>
            <w:r w:rsidRPr="00D672AE">
              <w:rPr>
                <w:rFonts w:cs="Arial"/>
              </w:rPr>
              <w:t xml:space="preserve">  –</w:t>
            </w:r>
            <w:proofErr w:type="gramEnd"/>
            <w:r w:rsidRPr="00D672AE">
              <w:rPr>
                <w:rFonts w:cs="Arial"/>
              </w:rPr>
              <w:t xml:space="preserve"> </w:t>
            </w:r>
            <w:r w:rsidRPr="00D672AE">
              <w:rPr>
                <w:rFonts w:cs="Arial"/>
                <w:color w:val="FF0000"/>
              </w:rPr>
              <w:t>[Insert short description, connection point]</w:t>
            </w:r>
          </w:p>
        </w:tc>
      </w:tr>
      <w:tr w:rsidR="0015078A" w:rsidRPr="00D672AE" w14:paraId="3319927E" w14:textId="77777777" w:rsidTr="008E583B">
        <w:trPr>
          <w:cantSplit/>
          <w:trHeight w:val="2139"/>
        </w:trPr>
        <w:tc>
          <w:tcPr>
            <w:tcW w:w="700" w:type="dxa"/>
            <w:tcBorders>
              <w:top w:val="single" w:sz="12" w:space="0" w:color="auto"/>
              <w:left w:val="single" w:sz="12" w:space="0" w:color="auto"/>
              <w:bottom w:val="single" w:sz="12" w:space="0" w:color="auto"/>
              <w:right w:val="single" w:sz="8" w:space="0" w:color="auto"/>
            </w:tcBorders>
            <w:textDirection w:val="btLr"/>
            <w:vAlign w:val="center"/>
          </w:tcPr>
          <w:p w14:paraId="7704F3F2" w14:textId="77777777" w:rsidR="0015078A" w:rsidRPr="00D672AE" w:rsidRDefault="0015078A" w:rsidP="008E583B">
            <w:pPr>
              <w:keepNext/>
              <w:ind w:left="113" w:right="113"/>
              <w:jc w:val="center"/>
              <w:rPr>
                <w:rFonts w:cs="Arial"/>
                <w:b/>
                <w:bCs/>
              </w:rPr>
            </w:pPr>
            <w:r w:rsidRPr="00D672AE">
              <w:rPr>
                <w:rFonts w:cs="Arial"/>
                <w:b/>
                <w:bCs/>
              </w:rPr>
              <w:t>Single Line Diagram</w:t>
            </w:r>
          </w:p>
        </w:tc>
        <w:tc>
          <w:tcPr>
            <w:tcW w:w="9102" w:type="dxa"/>
            <w:tcBorders>
              <w:top w:val="single" w:sz="12" w:space="0" w:color="auto"/>
              <w:left w:val="single" w:sz="8" w:space="0" w:color="auto"/>
              <w:bottom w:val="single" w:sz="8" w:space="0" w:color="auto"/>
              <w:right w:val="single" w:sz="12" w:space="0" w:color="auto"/>
            </w:tcBorders>
            <w:vAlign w:val="center"/>
          </w:tcPr>
          <w:p w14:paraId="140F8979" w14:textId="77777777" w:rsidR="0015078A" w:rsidRPr="00D672AE" w:rsidRDefault="0015078A" w:rsidP="008E583B">
            <w:pPr>
              <w:keepNext/>
              <w:jc w:val="center"/>
              <w:rPr>
                <w:rFonts w:cs="Arial"/>
                <w:bCs/>
                <w:color w:val="FF0000"/>
              </w:rPr>
            </w:pPr>
            <w:r w:rsidRPr="00D672AE">
              <w:rPr>
                <w:rFonts w:cs="Arial"/>
                <w:bCs/>
                <w:color w:val="FF0000"/>
              </w:rPr>
              <w:t>[Insert single line diagram]</w:t>
            </w:r>
          </w:p>
        </w:tc>
      </w:tr>
    </w:tbl>
    <w:p w14:paraId="7715B3B4" w14:textId="77777777" w:rsidR="0015078A" w:rsidRPr="009358A7" w:rsidRDefault="0015078A" w:rsidP="0015078A">
      <w:pPr>
        <w:sectPr w:rsidR="0015078A" w:rsidRPr="009358A7" w:rsidSect="008E583B">
          <w:pgSz w:w="11906" w:h="16838"/>
          <w:pgMar w:top="1418" w:right="1797" w:bottom="1440" w:left="1134" w:header="720" w:footer="720" w:gutter="0"/>
          <w:cols w:space="720"/>
        </w:sectPr>
      </w:pPr>
    </w:p>
    <w:p w14:paraId="169BE89E" w14:textId="77777777" w:rsidR="0015078A" w:rsidRDefault="0015078A" w:rsidP="0015078A">
      <w:pPr>
        <w:pStyle w:val="Heading1"/>
      </w:pPr>
      <w:bookmarkStart w:id="60" w:name="_Toc390432264"/>
      <w:r>
        <w:t>Appendix A – Glossary of Terms</w:t>
      </w:r>
      <w:bookmarkEnd w:id="60"/>
    </w:p>
    <w:p w14:paraId="7637C259" w14:textId="77777777" w:rsidR="0015078A" w:rsidRPr="00D672AE" w:rsidRDefault="0015078A" w:rsidP="0015078A">
      <w:pPr>
        <w:autoSpaceDE w:val="0"/>
        <w:autoSpaceDN w:val="0"/>
        <w:adjustRightInd w:val="0"/>
        <w:spacing w:before="120"/>
        <w:jc w:val="both"/>
        <w:rPr>
          <w:rFonts w:cs="Arial"/>
        </w:rPr>
      </w:pPr>
      <w:r w:rsidRPr="00D672AE">
        <w:rPr>
          <w:rFonts w:cs="Arial"/>
          <w:b/>
          <w:bCs/>
        </w:rPr>
        <w:t>Discounted:</w:t>
      </w:r>
      <w:r w:rsidRPr="00D672AE">
        <w:rPr>
          <w:rFonts w:cs="Arial"/>
        </w:rPr>
        <w:t xml:space="preserve"> An option can be discounted after it has been demonstrated sufficiently that it is not technically feasible to implement.</w:t>
      </w:r>
    </w:p>
    <w:p w14:paraId="5427BF13" w14:textId="77777777" w:rsidR="0015078A" w:rsidRPr="00D672AE" w:rsidRDefault="0015078A" w:rsidP="0015078A">
      <w:pPr>
        <w:autoSpaceDE w:val="0"/>
        <w:autoSpaceDN w:val="0"/>
        <w:adjustRightInd w:val="0"/>
        <w:spacing w:before="120"/>
        <w:jc w:val="both"/>
        <w:rPr>
          <w:rFonts w:cs="Arial"/>
        </w:rPr>
      </w:pPr>
      <w:r w:rsidRPr="00D672AE">
        <w:rPr>
          <w:rFonts w:cs="Arial"/>
          <w:b/>
          <w:bCs/>
        </w:rPr>
        <w:t>Parked</w:t>
      </w:r>
      <w:r w:rsidRPr="00D672AE">
        <w:rPr>
          <w:rFonts w:cs="Arial"/>
        </w:rPr>
        <w:t xml:space="preserve">: An option can be parked when it is demonstrated sufficiently that it does not provide additional benefit in comparison to all other options as part of the ‘benefit filter’. It can however be revisited and re-appraised again should circumstances change. </w:t>
      </w:r>
    </w:p>
    <w:p w14:paraId="13DA27BA" w14:textId="77777777" w:rsidR="0015078A" w:rsidRPr="00D672AE" w:rsidRDefault="0015078A" w:rsidP="0015078A">
      <w:pPr>
        <w:jc w:val="both"/>
        <w:rPr>
          <w:rFonts w:cs="Arial"/>
        </w:rPr>
      </w:pPr>
      <w:r w:rsidRPr="00D672AE">
        <w:rPr>
          <w:rFonts w:cs="Arial"/>
          <w:b/>
          <w:bCs/>
        </w:rPr>
        <w:t>Preferred</w:t>
      </w:r>
      <w:r w:rsidRPr="00D672AE">
        <w:rPr>
          <w:rFonts w:cs="Arial"/>
          <w:bCs/>
        </w:rPr>
        <w:t xml:space="preserve">: </w:t>
      </w:r>
      <w:r w:rsidRPr="00D672AE">
        <w:rPr>
          <w:rFonts w:cs="Arial"/>
        </w:rPr>
        <w:t>An option is categorised as preferred when it is demonstrated to be the most optimal design (i.e. Economic, efficient &amp; coordinated) considering all criteria (i.e. Technical, Cost, Environmental &amp; Deliverability).</w:t>
      </w:r>
    </w:p>
    <w:p w14:paraId="3332CCA8" w14:textId="77777777" w:rsidR="0015078A" w:rsidRPr="00D672AE" w:rsidRDefault="0015078A" w:rsidP="0015078A">
      <w:pPr>
        <w:autoSpaceDE w:val="0"/>
        <w:autoSpaceDN w:val="0"/>
        <w:adjustRightInd w:val="0"/>
        <w:spacing w:before="120" w:line="276" w:lineRule="auto"/>
        <w:jc w:val="both"/>
        <w:rPr>
          <w:rFonts w:cs="Arial"/>
        </w:rPr>
      </w:pPr>
      <w:r w:rsidRPr="00D672AE">
        <w:rPr>
          <w:rFonts w:cs="Arial"/>
          <w:b/>
          <w:bCs/>
        </w:rPr>
        <w:t>Taken Forward</w:t>
      </w:r>
      <w:r w:rsidRPr="00D672AE">
        <w:rPr>
          <w:rFonts w:cs="Arial"/>
        </w:rPr>
        <w:t>: Means that an option is being progressed for economic assessment</w:t>
      </w:r>
    </w:p>
    <w:p w14:paraId="3EE22AD0" w14:textId="77777777" w:rsidR="0015078A" w:rsidRPr="00D672AE" w:rsidRDefault="0015078A" w:rsidP="0015078A">
      <w:pPr>
        <w:autoSpaceDE w:val="0"/>
        <w:autoSpaceDN w:val="0"/>
        <w:adjustRightInd w:val="0"/>
        <w:spacing w:after="0"/>
        <w:jc w:val="both"/>
        <w:rPr>
          <w:rFonts w:cs="Arial"/>
          <w:lang w:eastAsia="en-GB"/>
        </w:rPr>
      </w:pPr>
      <w:r w:rsidRPr="00D672AE">
        <w:rPr>
          <w:rFonts w:cs="Arial"/>
          <w:lang w:eastAsia="en-GB"/>
        </w:rPr>
        <w:t xml:space="preserve">Within the Stage 1 onshore assessment, Transmission Works levels were defined as </w:t>
      </w:r>
      <w:proofErr w:type="gramStart"/>
      <w:r w:rsidRPr="00D672AE">
        <w:rPr>
          <w:rFonts w:cs="Arial"/>
          <w:lang w:eastAsia="en-GB"/>
        </w:rPr>
        <w:t>follows;</w:t>
      </w:r>
      <w:proofErr w:type="gramEnd"/>
      <w:r w:rsidRPr="00D672AE">
        <w:rPr>
          <w:rFonts w:cs="Arial"/>
          <w:lang w:eastAsia="en-GB"/>
        </w:rPr>
        <w:t xml:space="preserve">  </w:t>
      </w:r>
    </w:p>
    <w:p w14:paraId="059148FB"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Minimal</w:t>
      </w:r>
      <w:r w:rsidRPr="00D672AE">
        <w:rPr>
          <w:rFonts w:cs="Arial"/>
          <w:lang w:eastAsia="en-GB"/>
        </w:rPr>
        <w:t xml:space="preserve"> = limited to works to satisfy Chapter 2.6 of NETS SQSS (i.e. additional bay at a connection point</w:t>
      </w:r>
      <w:proofErr w:type="gramStart"/>
      <w:r w:rsidRPr="00D672AE">
        <w:rPr>
          <w:rFonts w:cs="Arial"/>
          <w:lang w:eastAsia="en-GB"/>
        </w:rPr>
        <w:t>);</w:t>
      </w:r>
      <w:proofErr w:type="gramEnd"/>
    </w:p>
    <w:p w14:paraId="31A96960"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Local</w:t>
      </w:r>
      <w:r w:rsidRPr="00D672AE">
        <w:rPr>
          <w:rFonts w:cs="Arial"/>
          <w:lang w:eastAsia="en-GB"/>
        </w:rPr>
        <w:t xml:space="preserve"> = requiring circuit uprating and compensation up to and including the next adjacent substation (in any direction</w:t>
      </w:r>
      <w:proofErr w:type="gramStart"/>
      <w:r w:rsidRPr="00D672AE">
        <w:rPr>
          <w:rFonts w:cs="Arial"/>
          <w:lang w:eastAsia="en-GB"/>
        </w:rPr>
        <w:t>);</w:t>
      </w:r>
      <w:proofErr w:type="gramEnd"/>
      <w:r w:rsidRPr="00D672AE">
        <w:rPr>
          <w:rFonts w:cs="Arial"/>
          <w:lang w:eastAsia="en-GB"/>
        </w:rPr>
        <w:t xml:space="preserve"> </w:t>
      </w:r>
    </w:p>
    <w:p w14:paraId="4B3C5773"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Moderate</w:t>
      </w:r>
      <w:r w:rsidRPr="00D672AE">
        <w:rPr>
          <w:rFonts w:cs="Arial"/>
          <w:lang w:eastAsia="en-GB"/>
        </w:rPr>
        <w:t xml:space="preserve"> = requiring circuit reconfigurations, some reconductoring and compensation in local vicinity (i.e. up to 3 substations away</w:t>
      </w:r>
      <w:proofErr w:type="gramStart"/>
      <w:r w:rsidRPr="00D672AE">
        <w:rPr>
          <w:rFonts w:cs="Arial"/>
          <w:lang w:eastAsia="en-GB"/>
        </w:rPr>
        <w:t>);</w:t>
      </w:r>
      <w:proofErr w:type="gramEnd"/>
      <w:r w:rsidRPr="00D672AE">
        <w:rPr>
          <w:rFonts w:cs="Arial"/>
          <w:lang w:eastAsia="en-GB"/>
        </w:rPr>
        <w:t xml:space="preserve"> </w:t>
      </w:r>
    </w:p>
    <w:p w14:paraId="64F3ACDE"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Extensive</w:t>
      </w:r>
      <w:r w:rsidRPr="00D672AE">
        <w:rPr>
          <w:rFonts w:cs="Arial"/>
          <w:lang w:eastAsia="en-GB"/>
        </w:rPr>
        <w:t xml:space="preserve"> = new circuits or upgrading 275 kV to 400 kV or widespread re-conductoring and compensation.</w:t>
      </w:r>
    </w:p>
    <w:p w14:paraId="733BB589" w14:textId="77777777" w:rsidR="0015078A" w:rsidRDefault="0015078A" w:rsidP="0015078A">
      <w:pPr>
        <w:pStyle w:val="BodyText"/>
        <w:keepNext/>
        <w:tabs>
          <w:tab w:val="right" w:pos="9781"/>
        </w:tabs>
        <w:ind w:left="0"/>
        <w:rPr>
          <w:sz w:val="22"/>
          <w:szCs w:val="22"/>
        </w:rPr>
      </w:pPr>
    </w:p>
    <w:p w14:paraId="54B03065" w14:textId="77777777" w:rsidR="0015078A" w:rsidRDefault="0015078A" w:rsidP="0015078A">
      <w:pPr>
        <w:pStyle w:val="Heading1"/>
      </w:pPr>
      <w:bookmarkStart w:id="61" w:name="RANGE!A1:T68"/>
      <w:bookmarkStart w:id="62" w:name="_Toc390432265"/>
      <w:bookmarkEnd w:id="61"/>
      <w:r>
        <w:t>Appendix B– Unit Cost Assumptions</w:t>
      </w:r>
      <w:bookmarkEnd w:id="62"/>
    </w:p>
    <w:p w14:paraId="063D74A0" w14:textId="77777777" w:rsidR="0015078A" w:rsidRPr="003047D6" w:rsidRDefault="0015078A" w:rsidP="0015078A">
      <w:pPr>
        <w:rPr>
          <w:color w:val="FF0000"/>
        </w:rPr>
      </w:pPr>
      <w:r w:rsidRPr="003047D6">
        <w:rPr>
          <w:color w:val="FF0000"/>
        </w:rPr>
        <w:t xml:space="preserve">[Insert summary of unit cost assumptions] </w:t>
      </w:r>
    </w:p>
    <w:p w14:paraId="7EAFE11B" w14:textId="77777777" w:rsidR="0015078A" w:rsidRDefault="0015078A" w:rsidP="0015078A"/>
    <w:p w14:paraId="3C5BD7D9" w14:textId="77777777" w:rsidR="0015078A" w:rsidRDefault="0015078A" w:rsidP="0015078A">
      <w:pPr>
        <w:pStyle w:val="Heading1"/>
      </w:pPr>
      <w:bookmarkStart w:id="63" w:name="_Toc390432266"/>
      <w:r>
        <w:t>Appendix C – Cost Benefit Analysis (CBA) methodology</w:t>
      </w:r>
      <w:bookmarkEnd w:id="63"/>
    </w:p>
    <w:p w14:paraId="2A74703B" w14:textId="77777777" w:rsidR="0015078A" w:rsidRPr="003047D6" w:rsidRDefault="0015078A" w:rsidP="0015078A">
      <w:pPr>
        <w:rPr>
          <w:color w:val="FF0000"/>
        </w:rPr>
      </w:pPr>
      <w:r w:rsidRPr="003047D6">
        <w:rPr>
          <w:color w:val="FF0000"/>
        </w:rPr>
        <w:t xml:space="preserve">[Insert </w:t>
      </w:r>
      <w:r>
        <w:rPr>
          <w:color w:val="FF0000"/>
        </w:rPr>
        <w:t>specific cost benefit assumptions where appropriate</w:t>
      </w:r>
      <w:r w:rsidRPr="003047D6">
        <w:rPr>
          <w:color w:val="FF0000"/>
        </w:rPr>
        <w:t xml:space="preserve">] </w:t>
      </w:r>
    </w:p>
    <w:p w14:paraId="50025D73" w14:textId="2119A483" w:rsidR="0015078A" w:rsidRPr="00D672AE" w:rsidRDefault="0015078A" w:rsidP="0015078A">
      <w:pPr>
        <w:jc w:val="both"/>
      </w:pPr>
      <w:r w:rsidRPr="00D672AE">
        <w:t xml:space="preserve">As part of the economic assessment, </w:t>
      </w:r>
      <w:r w:rsidR="000507C7">
        <w:t xml:space="preserve">The Company </w:t>
      </w:r>
      <w:r w:rsidRPr="00D672AE">
        <w:t xml:space="preserve">will undertake a cost benefit analysis to account for the total life cost of the options. As part of this </w:t>
      </w:r>
      <w:proofErr w:type="gramStart"/>
      <w:r w:rsidRPr="00D672AE">
        <w:t>assessment;</w:t>
      </w:r>
      <w:proofErr w:type="gramEnd"/>
      <w:r w:rsidRPr="00D672AE">
        <w:t xml:space="preserve">  </w:t>
      </w:r>
    </w:p>
    <w:p w14:paraId="05C7F2B3" w14:textId="0B2051A7" w:rsidR="0015078A" w:rsidRPr="00D672AE" w:rsidRDefault="000507C7" w:rsidP="008E583B">
      <w:pPr>
        <w:numPr>
          <w:ilvl w:val="0"/>
          <w:numId w:val="44"/>
        </w:numPr>
        <w:jc w:val="both"/>
      </w:pPr>
      <w:r>
        <w:t xml:space="preserve">The Company </w:t>
      </w:r>
      <w:r w:rsidR="0015078A" w:rsidRPr="00D672AE">
        <w:t>will utilise the capital costs of the options as provided by the Transmission Owners</w:t>
      </w:r>
    </w:p>
    <w:p w14:paraId="62B68269" w14:textId="16DA9BC6" w:rsidR="0015078A" w:rsidRPr="00D672AE" w:rsidRDefault="000507C7" w:rsidP="008E583B">
      <w:pPr>
        <w:numPr>
          <w:ilvl w:val="0"/>
          <w:numId w:val="44"/>
        </w:numPr>
        <w:jc w:val="both"/>
      </w:pPr>
      <w:r>
        <w:t xml:space="preserve">The Company </w:t>
      </w:r>
      <w:r w:rsidR="0015078A" w:rsidRPr="00D672AE">
        <w:t xml:space="preserve">will calculate the constraint costs by taking into equipment unavailability due to failure and maintenance. Assumptions on the cost of energy, failure rates, </w:t>
      </w:r>
      <w:proofErr w:type="gramStart"/>
      <w:r w:rsidR="0015078A" w:rsidRPr="00D672AE">
        <w:t>Mean</w:t>
      </w:r>
      <w:proofErr w:type="gramEnd"/>
      <w:r w:rsidR="0015078A" w:rsidRPr="00D672AE">
        <w:t xml:space="preserve"> time to repair (MTTR), Mean time between failure (MTBF), mean time between planned maintenance (MTBM) will be based on industry agreed figures where available or Transmission Owner assumptions based on existing practice.</w:t>
      </w:r>
    </w:p>
    <w:p w14:paraId="0EB5D7A1" w14:textId="77777777" w:rsidR="0015078A" w:rsidRPr="00D672AE" w:rsidRDefault="0015078A" w:rsidP="008E583B">
      <w:pPr>
        <w:numPr>
          <w:ilvl w:val="0"/>
          <w:numId w:val="44"/>
        </w:numPr>
        <w:autoSpaceDE w:val="0"/>
        <w:autoSpaceDN w:val="0"/>
        <w:adjustRightInd w:val="0"/>
        <w:ind w:left="714" w:hanging="357"/>
        <w:jc w:val="both"/>
        <w:rPr>
          <w:rFonts w:cs="Arial"/>
        </w:rPr>
      </w:pPr>
      <w:r w:rsidRPr="00D672AE">
        <w:rPr>
          <w:rFonts w:cs="Arial"/>
        </w:rPr>
        <w:t xml:space="preserve">For wind generation, </w:t>
      </w:r>
      <w:r w:rsidRPr="00D672AE">
        <w:rPr>
          <w:rFonts w:cs="Arial"/>
          <w:b/>
          <w:bCs/>
          <w:lang w:eastAsia="en-GB"/>
        </w:rPr>
        <w:t xml:space="preserve">Expected Energy Curtailed per year </w:t>
      </w:r>
      <w:r w:rsidRPr="00D672AE">
        <w:rPr>
          <w:rFonts w:cs="Arial"/>
          <w:lang w:eastAsia="en-GB"/>
        </w:rPr>
        <w:t xml:space="preserve">= Wind Farm Output X Constrained Energy Factor X Load </w:t>
      </w:r>
      <w:proofErr w:type="gramStart"/>
      <w:r w:rsidRPr="00D672AE">
        <w:rPr>
          <w:rFonts w:cs="Arial"/>
          <w:lang w:eastAsia="en-GB"/>
        </w:rPr>
        <w:t>factor</w:t>
      </w:r>
      <w:proofErr w:type="gramEnd"/>
      <w:r w:rsidRPr="00D672AE">
        <w:rPr>
          <w:rFonts w:cs="Arial"/>
          <w:lang w:eastAsia="en-GB"/>
        </w:rPr>
        <w:t xml:space="preserve"> X failure/maintenance rate X number of circuits X duration of failure/maintenance</w:t>
      </w:r>
    </w:p>
    <w:p w14:paraId="711DFB06" w14:textId="4A9A1A99" w:rsidR="0015078A" w:rsidRPr="00D672AE" w:rsidRDefault="000507C7" w:rsidP="008E583B">
      <w:pPr>
        <w:numPr>
          <w:ilvl w:val="0"/>
          <w:numId w:val="44"/>
        </w:numPr>
        <w:ind w:left="714" w:hanging="357"/>
        <w:jc w:val="both"/>
      </w:pPr>
      <w:r>
        <w:t xml:space="preserve">The Company </w:t>
      </w:r>
      <w:r w:rsidR="0015078A" w:rsidRPr="00D672AE">
        <w:t>will calculate the Net Present Value using the Spakman approach which is used in discounting CBAs that involve private investment for public benefit</w:t>
      </w:r>
      <w:r w:rsidR="0015078A" w:rsidRPr="00D672AE">
        <w:rPr>
          <w:rStyle w:val="FootnoteReference"/>
        </w:rPr>
        <w:footnoteReference w:id="7"/>
      </w:r>
      <w:r w:rsidR="0015078A" w:rsidRPr="00D672AE">
        <w:t xml:space="preserve"> </w:t>
      </w:r>
    </w:p>
    <w:p w14:paraId="26341695" w14:textId="77777777" w:rsidR="0015078A" w:rsidRDefault="0015078A" w:rsidP="0015078A">
      <w:pPr>
        <w:keepNext/>
        <w:tabs>
          <w:tab w:val="right" w:pos="9781"/>
        </w:tabs>
      </w:pPr>
    </w:p>
    <w:p w14:paraId="37532048" w14:textId="77777777" w:rsidR="00892023" w:rsidRDefault="00492F02" w:rsidP="00892023">
      <w:pPr>
        <w:pStyle w:val="Heading3"/>
        <w:numPr>
          <w:ilvl w:val="0"/>
          <w:numId w:val="0"/>
        </w:numPr>
        <w:tabs>
          <w:tab w:val="left" w:pos="8311"/>
        </w:tabs>
        <w:rPr>
          <w:b/>
          <w:sz w:val="24"/>
        </w:rPr>
      </w:pPr>
      <w:r>
        <w:br w:type="page"/>
      </w:r>
      <w:r w:rsidR="00892023">
        <w:rPr>
          <w:b/>
          <w:sz w:val="24"/>
        </w:rPr>
        <w:t xml:space="preserve"> </w:t>
      </w:r>
    </w:p>
    <w:p w14:paraId="0B0A2EF2" w14:textId="02945C2A" w:rsidR="00492F02" w:rsidRDefault="00492F02">
      <w:pPr>
        <w:pStyle w:val="Heading3"/>
        <w:numPr>
          <w:ilvl w:val="0"/>
          <w:numId w:val="0"/>
        </w:numPr>
        <w:rPr>
          <w:b/>
          <w:sz w:val="24"/>
        </w:rPr>
      </w:pPr>
      <w:r>
        <w:rPr>
          <w:b/>
          <w:sz w:val="24"/>
        </w:rPr>
        <w:t>Appendix B3 - - TO/</w:t>
      </w:r>
      <w:r w:rsidR="003A39A5">
        <w:rPr>
          <w:b/>
          <w:sz w:val="24"/>
        </w:rPr>
        <w:t xml:space="preserve">The </w:t>
      </w:r>
      <w:r w:rsidR="000507C7">
        <w:rPr>
          <w:b/>
          <w:sz w:val="24"/>
        </w:rPr>
        <w:t>Company</w:t>
      </w:r>
      <w:r>
        <w:rPr>
          <w:b/>
          <w:sz w:val="24"/>
        </w:rPr>
        <w:t xml:space="preserve"> Indemnity Proposal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144"/>
      </w:tblGrid>
      <w:tr w:rsidR="00492F02" w14:paraId="400DF7D0" w14:textId="77777777">
        <w:trPr>
          <w:cantSplit/>
        </w:trPr>
        <w:tc>
          <w:tcPr>
            <w:tcW w:w="8520" w:type="dxa"/>
            <w:gridSpan w:val="2"/>
          </w:tcPr>
          <w:p w14:paraId="20B7A3A7" w14:textId="10A0692A" w:rsidR="00492F02" w:rsidRDefault="00492F02">
            <w:r>
              <w:rPr>
                <w:b/>
              </w:rPr>
              <w:t>TO/</w:t>
            </w:r>
            <w:r w:rsidR="003A39A5">
              <w:rPr>
                <w:b/>
              </w:rPr>
              <w:t xml:space="preserve">The </w:t>
            </w:r>
            <w:r w:rsidR="000507C7">
              <w:rPr>
                <w:b/>
              </w:rPr>
              <w:t>Company</w:t>
            </w:r>
            <w:r>
              <w:rPr>
                <w:b/>
              </w:rPr>
              <w:t xml:space="preserve"> Indemnity </w:t>
            </w:r>
            <w:proofErr w:type="gramStart"/>
            <w:r>
              <w:rPr>
                <w:b/>
              </w:rPr>
              <w:t>Proposal  under</w:t>
            </w:r>
            <w:proofErr w:type="gramEnd"/>
            <w:r>
              <w:rPr>
                <w:b/>
              </w:rPr>
              <w:t xml:space="preserve"> STCP 18-1</w:t>
            </w:r>
          </w:p>
        </w:tc>
      </w:tr>
      <w:tr w:rsidR="00492F02" w14:paraId="1DDEBB85" w14:textId="77777777">
        <w:trPr>
          <w:cantSplit/>
          <w:trHeight w:val="248"/>
        </w:trPr>
        <w:tc>
          <w:tcPr>
            <w:tcW w:w="2376" w:type="dxa"/>
          </w:tcPr>
          <w:p w14:paraId="72E8BE9A" w14:textId="74EF22AF" w:rsidR="00492F02" w:rsidRDefault="003A39A5">
            <w:r>
              <w:t xml:space="preserve">The </w:t>
            </w:r>
            <w:r w:rsidR="000507C7">
              <w:t xml:space="preserve">Company </w:t>
            </w:r>
            <w:r w:rsidR="00492F02">
              <w:t>Scheme Number:</w:t>
            </w:r>
          </w:p>
        </w:tc>
        <w:tc>
          <w:tcPr>
            <w:tcW w:w="6144" w:type="dxa"/>
          </w:tcPr>
          <w:p w14:paraId="65E50431" w14:textId="77777777" w:rsidR="00492F02" w:rsidRDefault="00492F02"/>
        </w:tc>
      </w:tr>
      <w:tr w:rsidR="00492F02" w14:paraId="56261303" w14:textId="77777777">
        <w:trPr>
          <w:cantSplit/>
          <w:trHeight w:val="248"/>
        </w:trPr>
        <w:tc>
          <w:tcPr>
            <w:tcW w:w="2376" w:type="dxa"/>
          </w:tcPr>
          <w:p w14:paraId="04CCB07E" w14:textId="77777777" w:rsidR="00492F02" w:rsidRDefault="00492F02">
            <w:r>
              <w:t>Proposal no.:</w:t>
            </w:r>
          </w:p>
        </w:tc>
        <w:tc>
          <w:tcPr>
            <w:tcW w:w="6144" w:type="dxa"/>
          </w:tcPr>
          <w:p w14:paraId="3B9B76B7" w14:textId="77777777" w:rsidR="00492F02" w:rsidRDefault="00492F02">
            <w:r>
              <w:t>(Format: YYYY/MM/DD/TO/????)</w:t>
            </w:r>
          </w:p>
        </w:tc>
      </w:tr>
      <w:tr w:rsidR="00492F02" w14:paraId="1F05A25D" w14:textId="77777777">
        <w:trPr>
          <w:cantSplit/>
        </w:trPr>
        <w:tc>
          <w:tcPr>
            <w:tcW w:w="2376" w:type="dxa"/>
          </w:tcPr>
          <w:p w14:paraId="0DB42D57" w14:textId="77777777" w:rsidR="00492F02" w:rsidRDefault="00492F02">
            <w:r>
              <w:t>To:</w:t>
            </w:r>
          </w:p>
        </w:tc>
        <w:tc>
          <w:tcPr>
            <w:tcW w:w="6144" w:type="dxa"/>
          </w:tcPr>
          <w:p w14:paraId="543C0E83" w14:textId="4F295B53" w:rsidR="00492F02" w:rsidRDefault="00B82ACE">
            <w:r>
              <w:t xml:space="preserve"> The Company</w:t>
            </w:r>
          </w:p>
        </w:tc>
      </w:tr>
      <w:tr w:rsidR="00492F02" w14:paraId="39EFD093" w14:textId="77777777">
        <w:trPr>
          <w:cantSplit/>
        </w:trPr>
        <w:tc>
          <w:tcPr>
            <w:tcW w:w="2376" w:type="dxa"/>
          </w:tcPr>
          <w:p w14:paraId="36329D68" w14:textId="77777777" w:rsidR="00492F02" w:rsidRDefault="00492F02">
            <w:r>
              <w:t>From (contact at TO):</w:t>
            </w:r>
          </w:p>
        </w:tc>
        <w:tc>
          <w:tcPr>
            <w:tcW w:w="6144" w:type="dxa"/>
          </w:tcPr>
          <w:p w14:paraId="4ECD6D88" w14:textId="77777777" w:rsidR="00492F02" w:rsidRDefault="00492F02"/>
        </w:tc>
      </w:tr>
      <w:tr w:rsidR="00492F02" w14:paraId="17FF3EE6" w14:textId="77777777">
        <w:trPr>
          <w:cantSplit/>
        </w:trPr>
        <w:tc>
          <w:tcPr>
            <w:tcW w:w="2376" w:type="dxa"/>
          </w:tcPr>
          <w:p w14:paraId="40216CE5" w14:textId="4B863B6D" w:rsidR="00492F02" w:rsidRDefault="00492F02">
            <w:r>
              <w:t>Contact at</w:t>
            </w:r>
            <w:r w:rsidR="00B82ACE">
              <w:t xml:space="preserve"> The Company</w:t>
            </w:r>
            <w:r>
              <w:t>:</w:t>
            </w:r>
          </w:p>
        </w:tc>
        <w:tc>
          <w:tcPr>
            <w:tcW w:w="6144" w:type="dxa"/>
          </w:tcPr>
          <w:p w14:paraId="5D5B70B2" w14:textId="77777777" w:rsidR="00492F02" w:rsidRDefault="00492F02"/>
        </w:tc>
      </w:tr>
      <w:tr w:rsidR="00492F02" w14:paraId="1A742AD5" w14:textId="77777777">
        <w:trPr>
          <w:cantSplit/>
        </w:trPr>
        <w:tc>
          <w:tcPr>
            <w:tcW w:w="2376" w:type="dxa"/>
          </w:tcPr>
          <w:p w14:paraId="361CB60D" w14:textId="77777777" w:rsidR="00492F02" w:rsidRDefault="00492F02">
            <w:r>
              <w:t>Date of proposal:</w:t>
            </w:r>
          </w:p>
        </w:tc>
        <w:tc>
          <w:tcPr>
            <w:tcW w:w="6144" w:type="dxa"/>
          </w:tcPr>
          <w:p w14:paraId="0680E8EB" w14:textId="77777777" w:rsidR="00492F02" w:rsidRDefault="00492F02"/>
        </w:tc>
      </w:tr>
      <w:tr w:rsidR="00492F02" w14:paraId="56213C4B" w14:textId="77777777">
        <w:trPr>
          <w:cantSplit/>
        </w:trPr>
        <w:tc>
          <w:tcPr>
            <w:tcW w:w="2376" w:type="dxa"/>
          </w:tcPr>
          <w:p w14:paraId="759BEE57" w14:textId="77777777" w:rsidR="00492F02" w:rsidRDefault="00492F02">
            <w:r>
              <w:t>Date response required:</w:t>
            </w:r>
          </w:p>
        </w:tc>
        <w:tc>
          <w:tcPr>
            <w:tcW w:w="6144" w:type="dxa"/>
          </w:tcPr>
          <w:p w14:paraId="7A136BF3" w14:textId="77777777" w:rsidR="00492F02" w:rsidRDefault="00492F02"/>
        </w:tc>
      </w:tr>
      <w:tr w:rsidR="00492F02" w14:paraId="046C0936" w14:textId="77777777">
        <w:trPr>
          <w:cantSplit/>
        </w:trPr>
        <w:tc>
          <w:tcPr>
            <w:tcW w:w="2376" w:type="dxa"/>
          </w:tcPr>
          <w:p w14:paraId="5412DC31" w14:textId="77777777" w:rsidR="00492F02" w:rsidRDefault="00492F02">
            <w:r>
              <w:t>User concerned:</w:t>
            </w:r>
          </w:p>
        </w:tc>
        <w:tc>
          <w:tcPr>
            <w:tcW w:w="6144" w:type="dxa"/>
          </w:tcPr>
          <w:p w14:paraId="7296208F" w14:textId="77777777" w:rsidR="00492F02" w:rsidRDefault="00492F02"/>
        </w:tc>
      </w:tr>
      <w:tr w:rsidR="00492F02" w14:paraId="6A16B6DE" w14:textId="77777777">
        <w:trPr>
          <w:cantSplit/>
        </w:trPr>
        <w:tc>
          <w:tcPr>
            <w:tcW w:w="2376" w:type="dxa"/>
          </w:tcPr>
          <w:p w14:paraId="3FAA0873" w14:textId="77777777" w:rsidR="00492F02" w:rsidRDefault="00492F02">
            <w:r>
              <w:t>Site:</w:t>
            </w:r>
          </w:p>
        </w:tc>
        <w:tc>
          <w:tcPr>
            <w:tcW w:w="6144" w:type="dxa"/>
          </w:tcPr>
          <w:p w14:paraId="79130794" w14:textId="77777777" w:rsidR="00492F02" w:rsidRDefault="00492F02"/>
        </w:tc>
      </w:tr>
      <w:tr w:rsidR="00492F02" w14:paraId="4F763CA8" w14:textId="77777777">
        <w:trPr>
          <w:cantSplit/>
          <w:trHeight w:val="372"/>
        </w:trPr>
        <w:tc>
          <w:tcPr>
            <w:tcW w:w="2376" w:type="dxa"/>
          </w:tcPr>
          <w:p w14:paraId="04725777" w14:textId="77777777" w:rsidR="00492F02" w:rsidRDefault="00492F02">
            <w:r>
              <w:t>Completion Date requested:</w:t>
            </w:r>
          </w:p>
        </w:tc>
        <w:tc>
          <w:tcPr>
            <w:tcW w:w="6144" w:type="dxa"/>
          </w:tcPr>
          <w:p w14:paraId="31922A87" w14:textId="77777777" w:rsidR="00492F02" w:rsidRDefault="00492F02"/>
        </w:tc>
      </w:tr>
      <w:tr w:rsidR="00492F02" w14:paraId="094DD70D" w14:textId="77777777">
        <w:trPr>
          <w:cantSplit/>
          <w:trHeight w:val="337"/>
        </w:trPr>
        <w:tc>
          <w:tcPr>
            <w:tcW w:w="2376" w:type="dxa"/>
          </w:tcPr>
          <w:p w14:paraId="0601DB0B" w14:textId="77777777" w:rsidR="00492F02" w:rsidRDefault="00492F02">
            <w:r>
              <w:t>Completion Date achievable under Indemnity:</w:t>
            </w:r>
          </w:p>
        </w:tc>
        <w:tc>
          <w:tcPr>
            <w:tcW w:w="6144" w:type="dxa"/>
          </w:tcPr>
          <w:p w14:paraId="103CD897" w14:textId="77777777" w:rsidR="00492F02" w:rsidRDefault="00492F02"/>
        </w:tc>
      </w:tr>
      <w:tr w:rsidR="00492F02" w14:paraId="0A046E42" w14:textId="77777777">
        <w:trPr>
          <w:cantSplit/>
          <w:trHeight w:val="413"/>
        </w:trPr>
        <w:tc>
          <w:tcPr>
            <w:tcW w:w="2376" w:type="dxa"/>
          </w:tcPr>
          <w:p w14:paraId="0A3FB810" w14:textId="77777777" w:rsidR="00492F02" w:rsidRDefault="00492F02">
            <w:r>
              <w:t>Completion Date without an indemnity</w:t>
            </w:r>
          </w:p>
        </w:tc>
        <w:tc>
          <w:tcPr>
            <w:tcW w:w="6144" w:type="dxa"/>
          </w:tcPr>
          <w:p w14:paraId="4984E2FA" w14:textId="77777777" w:rsidR="00492F02" w:rsidRDefault="00492F02"/>
        </w:tc>
      </w:tr>
      <w:tr w:rsidR="00492F02" w14:paraId="6F3162A2" w14:textId="77777777">
        <w:trPr>
          <w:cantSplit/>
          <w:trHeight w:val="418"/>
        </w:trPr>
        <w:tc>
          <w:tcPr>
            <w:tcW w:w="2376" w:type="dxa"/>
          </w:tcPr>
          <w:p w14:paraId="6706A0DB" w14:textId="77777777" w:rsidR="00492F02" w:rsidRDefault="00492F02">
            <w:r>
              <w:t>Indemnity value excluding VAT</w:t>
            </w:r>
          </w:p>
        </w:tc>
        <w:tc>
          <w:tcPr>
            <w:tcW w:w="6144" w:type="dxa"/>
          </w:tcPr>
          <w:p w14:paraId="0455EB52" w14:textId="77777777" w:rsidR="00492F02" w:rsidRDefault="00492F02"/>
        </w:tc>
      </w:tr>
      <w:tr w:rsidR="00492F02" w14:paraId="669EAA08" w14:textId="77777777">
        <w:trPr>
          <w:cantSplit/>
          <w:trHeight w:val="343"/>
        </w:trPr>
        <w:tc>
          <w:tcPr>
            <w:tcW w:w="2376" w:type="dxa"/>
          </w:tcPr>
          <w:p w14:paraId="54A1C362" w14:textId="77777777" w:rsidR="00492F02" w:rsidRDefault="00492F02">
            <w:r>
              <w:t>Period of indemnity cover</w:t>
            </w:r>
          </w:p>
        </w:tc>
        <w:tc>
          <w:tcPr>
            <w:tcW w:w="6144" w:type="dxa"/>
          </w:tcPr>
          <w:p w14:paraId="5CD15B0B" w14:textId="77777777" w:rsidR="00492F02" w:rsidRDefault="00492F02"/>
        </w:tc>
      </w:tr>
      <w:tr w:rsidR="00492F02" w14:paraId="2674EF63" w14:textId="77777777">
        <w:trPr>
          <w:cantSplit/>
          <w:trHeight w:val="343"/>
        </w:trPr>
        <w:tc>
          <w:tcPr>
            <w:tcW w:w="2376" w:type="dxa"/>
          </w:tcPr>
          <w:p w14:paraId="6FEDEA77" w14:textId="77777777" w:rsidR="00492F02" w:rsidRDefault="00492F02">
            <w:r>
              <w:t xml:space="preserve">Date by which indemnity needs to be signed </w:t>
            </w:r>
          </w:p>
        </w:tc>
        <w:tc>
          <w:tcPr>
            <w:tcW w:w="6144" w:type="dxa"/>
          </w:tcPr>
          <w:p w14:paraId="1548D736" w14:textId="77777777" w:rsidR="00492F02" w:rsidRDefault="00492F02"/>
        </w:tc>
      </w:tr>
      <w:tr w:rsidR="00492F02" w14:paraId="48F75349" w14:textId="77777777">
        <w:trPr>
          <w:cantSplit/>
          <w:trHeight w:val="1718"/>
        </w:trPr>
        <w:tc>
          <w:tcPr>
            <w:tcW w:w="2376" w:type="dxa"/>
          </w:tcPr>
          <w:p w14:paraId="6F10685A" w14:textId="77777777" w:rsidR="00492F02" w:rsidRDefault="00492F02">
            <w:r>
              <w:t>Reasons and details of works required to achieve completion date in indemnity</w:t>
            </w:r>
          </w:p>
        </w:tc>
        <w:tc>
          <w:tcPr>
            <w:tcW w:w="6144" w:type="dxa"/>
          </w:tcPr>
          <w:p w14:paraId="63803828" w14:textId="77777777" w:rsidR="00492F02" w:rsidRDefault="00492F02"/>
        </w:tc>
      </w:tr>
      <w:tr w:rsidR="00492F02" w14:paraId="5AC10F35" w14:textId="77777777">
        <w:trPr>
          <w:cantSplit/>
          <w:trHeight w:val="1718"/>
        </w:trPr>
        <w:tc>
          <w:tcPr>
            <w:tcW w:w="2376" w:type="dxa"/>
          </w:tcPr>
          <w:p w14:paraId="534301EB" w14:textId="77777777" w:rsidR="00492F02" w:rsidRDefault="00492F02">
            <w:r>
              <w:t>Other details:</w:t>
            </w:r>
          </w:p>
          <w:p w14:paraId="4CAD6B83" w14:textId="77777777" w:rsidR="00492F02" w:rsidRDefault="00492F02">
            <w:r>
              <w:t>(special terms etc)</w:t>
            </w:r>
          </w:p>
        </w:tc>
        <w:tc>
          <w:tcPr>
            <w:tcW w:w="6144" w:type="dxa"/>
          </w:tcPr>
          <w:p w14:paraId="340263F2" w14:textId="77777777" w:rsidR="00492F02" w:rsidRDefault="00492F02"/>
        </w:tc>
      </w:tr>
    </w:tbl>
    <w:p w14:paraId="3B714B5B" w14:textId="77777777" w:rsidR="00492F02" w:rsidRDefault="00492F02"/>
    <w:p w14:paraId="0464B981" w14:textId="77777777" w:rsidR="00492F02" w:rsidRDefault="00492F02">
      <w:pPr>
        <w:sectPr w:rsidR="00492F02" w:rsidSect="0015078A">
          <w:pgSz w:w="11907" w:h="16839" w:code="9"/>
          <w:pgMar w:top="1418" w:right="1797" w:bottom="1440" w:left="1134" w:header="720" w:footer="720" w:gutter="0"/>
          <w:cols w:space="720"/>
          <w:docGrid w:linePitch="272"/>
        </w:sectPr>
      </w:pPr>
    </w:p>
    <w:p w14:paraId="272D3C5E" w14:textId="77777777" w:rsidR="00492F02" w:rsidRDefault="00492F02">
      <w:pPr>
        <w:pStyle w:val="Heading3"/>
        <w:numPr>
          <w:ilvl w:val="0"/>
          <w:numId w:val="0"/>
        </w:numPr>
        <w:rPr>
          <w:b/>
          <w:sz w:val="24"/>
        </w:rPr>
      </w:pPr>
      <w:r>
        <w:rPr>
          <w:b/>
          <w:sz w:val="24"/>
        </w:rPr>
        <w:t>Appendix B4 - Indemnity Status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560"/>
        <w:gridCol w:w="992"/>
        <w:gridCol w:w="1276"/>
        <w:gridCol w:w="1275"/>
        <w:gridCol w:w="1276"/>
        <w:gridCol w:w="1276"/>
        <w:gridCol w:w="1701"/>
        <w:gridCol w:w="2268"/>
      </w:tblGrid>
      <w:tr w:rsidR="00492F02" w14:paraId="5BF8909A" w14:textId="77777777">
        <w:trPr>
          <w:cantSplit/>
        </w:trPr>
        <w:tc>
          <w:tcPr>
            <w:tcW w:w="13433" w:type="dxa"/>
            <w:gridSpan w:val="9"/>
          </w:tcPr>
          <w:p w14:paraId="0D71A5F6" w14:textId="77777777" w:rsidR="00492F02" w:rsidRDefault="00492F02">
            <w:pPr>
              <w:rPr>
                <w:b/>
                <w:sz w:val="24"/>
              </w:rPr>
            </w:pPr>
            <w:r>
              <w:rPr>
                <w:b/>
                <w:sz w:val="24"/>
              </w:rPr>
              <w:t>Indemnity Status Report under STCP 18-1</w:t>
            </w:r>
          </w:p>
        </w:tc>
      </w:tr>
      <w:tr w:rsidR="00492F02" w14:paraId="763A3CC3" w14:textId="77777777">
        <w:trPr>
          <w:cantSplit/>
        </w:trPr>
        <w:tc>
          <w:tcPr>
            <w:tcW w:w="1809" w:type="dxa"/>
          </w:tcPr>
          <w:p w14:paraId="69D053A9" w14:textId="328E63E1" w:rsidR="00492F02" w:rsidRDefault="00B82ACE">
            <w:r>
              <w:t xml:space="preserve">The Company </w:t>
            </w:r>
            <w:r w:rsidR="00492F02">
              <w:t>Scheme Number</w:t>
            </w:r>
          </w:p>
        </w:tc>
        <w:tc>
          <w:tcPr>
            <w:tcW w:w="11624" w:type="dxa"/>
            <w:gridSpan w:val="8"/>
          </w:tcPr>
          <w:p w14:paraId="782673ED" w14:textId="77777777" w:rsidR="00492F02" w:rsidRDefault="00492F02"/>
        </w:tc>
      </w:tr>
      <w:tr w:rsidR="00492F02" w14:paraId="4B105E87" w14:textId="77777777">
        <w:trPr>
          <w:cantSplit/>
        </w:trPr>
        <w:tc>
          <w:tcPr>
            <w:tcW w:w="1809" w:type="dxa"/>
          </w:tcPr>
          <w:p w14:paraId="3339F3CF" w14:textId="77777777" w:rsidR="00492F02" w:rsidRDefault="00492F02">
            <w:r>
              <w:t>Scheme Description</w:t>
            </w:r>
          </w:p>
        </w:tc>
        <w:tc>
          <w:tcPr>
            <w:tcW w:w="11624" w:type="dxa"/>
            <w:gridSpan w:val="8"/>
          </w:tcPr>
          <w:p w14:paraId="514B267D" w14:textId="77777777" w:rsidR="00492F02" w:rsidRDefault="00492F02"/>
        </w:tc>
      </w:tr>
      <w:tr w:rsidR="00492F02" w14:paraId="19016F14" w14:textId="77777777">
        <w:trPr>
          <w:cantSplit/>
        </w:trPr>
        <w:tc>
          <w:tcPr>
            <w:tcW w:w="1809" w:type="dxa"/>
          </w:tcPr>
          <w:p w14:paraId="4E074812" w14:textId="1117B738" w:rsidR="00492F02" w:rsidRDefault="00492F02">
            <w:r>
              <w:t>To (at</w:t>
            </w:r>
            <w:r w:rsidR="00B82ACE">
              <w:t xml:space="preserve"> The Company</w:t>
            </w:r>
            <w:r>
              <w:t>):</w:t>
            </w:r>
          </w:p>
        </w:tc>
        <w:tc>
          <w:tcPr>
            <w:tcW w:w="11624" w:type="dxa"/>
            <w:gridSpan w:val="8"/>
          </w:tcPr>
          <w:p w14:paraId="0864AB04" w14:textId="77777777" w:rsidR="00492F02" w:rsidRDefault="00492F02"/>
        </w:tc>
      </w:tr>
      <w:tr w:rsidR="00492F02" w14:paraId="17356FC5" w14:textId="77777777">
        <w:trPr>
          <w:cantSplit/>
        </w:trPr>
        <w:tc>
          <w:tcPr>
            <w:tcW w:w="1809" w:type="dxa"/>
          </w:tcPr>
          <w:p w14:paraId="670F15B3" w14:textId="77777777" w:rsidR="00492F02" w:rsidRDefault="00492F02">
            <w:r>
              <w:t>From (at TO):</w:t>
            </w:r>
          </w:p>
        </w:tc>
        <w:tc>
          <w:tcPr>
            <w:tcW w:w="11624" w:type="dxa"/>
            <w:gridSpan w:val="8"/>
          </w:tcPr>
          <w:p w14:paraId="48C06026" w14:textId="77777777" w:rsidR="00492F02" w:rsidRDefault="00492F02"/>
        </w:tc>
      </w:tr>
      <w:tr w:rsidR="00492F02" w14:paraId="30B578FA" w14:textId="77777777">
        <w:trPr>
          <w:cantSplit/>
        </w:trPr>
        <w:tc>
          <w:tcPr>
            <w:tcW w:w="1809" w:type="dxa"/>
          </w:tcPr>
          <w:p w14:paraId="780D837F" w14:textId="0A834DC2" w:rsidR="00492F02" w:rsidRDefault="00492F02">
            <w:r>
              <w:t>Contact at</w:t>
            </w:r>
            <w:r w:rsidR="00B82ACE">
              <w:t xml:space="preserve"> The Company</w:t>
            </w:r>
            <w:r>
              <w:t>:</w:t>
            </w:r>
          </w:p>
        </w:tc>
        <w:tc>
          <w:tcPr>
            <w:tcW w:w="11624" w:type="dxa"/>
            <w:gridSpan w:val="8"/>
          </w:tcPr>
          <w:p w14:paraId="397AA269" w14:textId="77777777" w:rsidR="00492F02" w:rsidRDefault="00492F02"/>
        </w:tc>
      </w:tr>
      <w:tr w:rsidR="00492F02" w14:paraId="120C25F0" w14:textId="77777777">
        <w:trPr>
          <w:cantSplit/>
        </w:trPr>
        <w:tc>
          <w:tcPr>
            <w:tcW w:w="1809" w:type="dxa"/>
          </w:tcPr>
          <w:p w14:paraId="3CEED8B3" w14:textId="77777777" w:rsidR="00492F02" w:rsidRDefault="00492F02">
            <w:pPr>
              <w:jc w:val="center"/>
              <w:rPr>
                <w:b/>
              </w:rPr>
            </w:pPr>
            <w:r>
              <w:rPr>
                <w:b/>
              </w:rPr>
              <w:t>Indemnity Reference</w:t>
            </w:r>
          </w:p>
        </w:tc>
        <w:tc>
          <w:tcPr>
            <w:tcW w:w="1560" w:type="dxa"/>
          </w:tcPr>
          <w:p w14:paraId="31FC289D" w14:textId="77777777" w:rsidR="00492F02" w:rsidRDefault="00492F02">
            <w:pPr>
              <w:jc w:val="center"/>
              <w:rPr>
                <w:b/>
              </w:rPr>
            </w:pPr>
            <w:r>
              <w:rPr>
                <w:b/>
              </w:rPr>
              <w:t>User</w:t>
            </w:r>
          </w:p>
        </w:tc>
        <w:tc>
          <w:tcPr>
            <w:tcW w:w="992" w:type="dxa"/>
          </w:tcPr>
          <w:p w14:paraId="31AEE3DB" w14:textId="77777777" w:rsidR="00492F02" w:rsidRDefault="00492F02">
            <w:pPr>
              <w:jc w:val="center"/>
              <w:rPr>
                <w:b/>
              </w:rPr>
            </w:pPr>
            <w:r>
              <w:rPr>
                <w:b/>
              </w:rPr>
              <w:t>Site</w:t>
            </w:r>
          </w:p>
        </w:tc>
        <w:tc>
          <w:tcPr>
            <w:tcW w:w="1276" w:type="dxa"/>
          </w:tcPr>
          <w:p w14:paraId="1D6813B7" w14:textId="77777777" w:rsidR="00492F02" w:rsidRDefault="00492F02">
            <w:pPr>
              <w:jc w:val="center"/>
              <w:rPr>
                <w:b/>
              </w:rPr>
            </w:pPr>
            <w:r>
              <w:rPr>
                <w:b/>
              </w:rPr>
              <w:t>Indemnity signing date</w:t>
            </w:r>
          </w:p>
        </w:tc>
        <w:tc>
          <w:tcPr>
            <w:tcW w:w="1275" w:type="dxa"/>
          </w:tcPr>
          <w:p w14:paraId="3CC90E13" w14:textId="77777777" w:rsidR="00492F02" w:rsidRDefault="00492F02">
            <w:pPr>
              <w:jc w:val="center"/>
              <w:rPr>
                <w:b/>
              </w:rPr>
            </w:pPr>
            <w:r>
              <w:rPr>
                <w:b/>
              </w:rPr>
              <w:t>Indemnity expiry date</w:t>
            </w:r>
          </w:p>
        </w:tc>
        <w:tc>
          <w:tcPr>
            <w:tcW w:w="1276" w:type="dxa"/>
          </w:tcPr>
          <w:p w14:paraId="082DCA65" w14:textId="77777777" w:rsidR="00492F02" w:rsidRDefault="00492F02">
            <w:pPr>
              <w:jc w:val="center"/>
              <w:rPr>
                <w:b/>
              </w:rPr>
            </w:pPr>
            <w:r>
              <w:rPr>
                <w:b/>
              </w:rPr>
              <w:t>Target date for Agreement signing</w:t>
            </w:r>
          </w:p>
        </w:tc>
        <w:tc>
          <w:tcPr>
            <w:tcW w:w="1276" w:type="dxa"/>
          </w:tcPr>
          <w:p w14:paraId="5FBA2FD9" w14:textId="77777777" w:rsidR="00492F02" w:rsidRDefault="00492F02">
            <w:pPr>
              <w:jc w:val="center"/>
              <w:rPr>
                <w:b/>
              </w:rPr>
            </w:pPr>
            <w:r>
              <w:rPr>
                <w:b/>
              </w:rPr>
              <w:t>Total Value</w:t>
            </w:r>
          </w:p>
        </w:tc>
        <w:tc>
          <w:tcPr>
            <w:tcW w:w="1701" w:type="dxa"/>
          </w:tcPr>
          <w:p w14:paraId="04CA89A7" w14:textId="77777777" w:rsidR="00492F02" w:rsidRDefault="00492F02">
            <w:pPr>
              <w:jc w:val="center"/>
              <w:rPr>
                <w:b/>
              </w:rPr>
            </w:pPr>
            <w:r>
              <w:rPr>
                <w:b/>
              </w:rPr>
              <w:t>Latest Commitments</w:t>
            </w:r>
          </w:p>
        </w:tc>
        <w:tc>
          <w:tcPr>
            <w:tcW w:w="2268" w:type="dxa"/>
          </w:tcPr>
          <w:p w14:paraId="690F7BC5" w14:textId="77777777" w:rsidR="00492F02" w:rsidRDefault="00492F02">
            <w:pPr>
              <w:jc w:val="center"/>
              <w:rPr>
                <w:b/>
              </w:rPr>
            </w:pPr>
            <w:r>
              <w:rPr>
                <w:b/>
              </w:rPr>
              <w:t>Comments</w:t>
            </w:r>
          </w:p>
        </w:tc>
      </w:tr>
      <w:tr w:rsidR="00492F02" w14:paraId="7621847F" w14:textId="77777777">
        <w:trPr>
          <w:cantSplit/>
          <w:trHeight w:val="347"/>
        </w:trPr>
        <w:tc>
          <w:tcPr>
            <w:tcW w:w="1809" w:type="dxa"/>
          </w:tcPr>
          <w:p w14:paraId="771814D7" w14:textId="77777777" w:rsidR="00492F02" w:rsidRDefault="00492F02">
            <w:pPr>
              <w:jc w:val="center"/>
              <w:rPr>
                <w:b/>
              </w:rPr>
            </w:pPr>
          </w:p>
        </w:tc>
        <w:tc>
          <w:tcPr>
            <w:tcW w:w="1560" w:type="dxa"/>
          </w:tcPr>
          <w:p w14:paraId="71E48632" w14:textId="77777777" w:rsidR="00492F02" w:rsidRDefault="00492F02">
            <w:pPr>
              <w:jc w:val="center"/>
              <w:rPr>
                <w:b/>
              </w:rPr>
            </w:pPr>
          </w:p>
        </w:tc>
        <w:tc>
          <w:tcPr>
            <w:tcW w:w="992" w:type="dxa"/>
          </w:tcPr>
          <w:p w14:paraId="66FD235F" w14:textId="77777777" w:rsidR="00492F02" w:rsidRDefault="00492F02">
            <w:pPr>
              <w:jc w:val="center"/>
              <w:rPr>
                <w:b/>
              </w:rPr>
            </w:pPr>
          </w:p>
        </w:tc>
        <w:tc>
          <w:tcPr>
            <w:tcW w:w="1276" w:type="dxa"/>
          </w:tcPr>
          <w:p w14:paraId="1842F36B" w14:textId="77777777" w:rsidR="00492F02" w:rsidRDefault="00492F02">
            <w:pPr>
              <w:jc w:val="center"/>
              <w:rPr>
                <w:b/>
              </w:rPr>
            </w:pPr>
          </w:p>
        </w:tc>
        <w:tc>
          <w:tcPr>
            <w:tcW w:w="1275" w:type="dxa"/>
          </w:tcPr>
          <w:p w14:paraId="5B8105AB" w14:textId="77777777" w:rsidR="00492F02" w:rsidRDefault="00492F02">
            <w:pPr>
              <w:jc w:val="center"/>
              <w:rPr>
                <w:b/>
              </w:rPr>
            </w:pPr>
          </w:p>
        </w:tc>
        <w:tc>
          <w:tcPr>
            <w:tcW w:w="1276" w:type="dxa"/>
          </w:tcPr>
          <w:p w14:paraId="7FC35AFE" w14:textId="77777777" w:rsidR="00492F02" w:rsidRDefault="00492F02">
            <w:pPr>
              <w:jc w:val="center"/>
              <w:rPr>
                <w:b/>
              </w:rPr>
            </w:pPr>
          </w:p>
        </w:tc>
        <w:tc>
          <w:tcPr>
            <w:tcW w:w="1276" w:type="dxa"/>
          </w:tcPr>
          <w:p w14:paraId="0486B55E" w14:textId="77777777" w:rsidR="00492F02" w:rsidRDefault="00492F02">
            <w:pPr>
              <w:jc w:val="center"/>
              <w:rPr>
                <w:b/>
              </w:rPr>
            </w:pPr>
            <w:proofErr w:type="gramStart"/>
            <w:r>
              <w:rPr>
                <w:b/>
              </w:rPr>
              <w:t>£(</w:t>
            </w:r>
            <w:proofErr w:type="gramEnd"/>
            <w:r>
              <w:rPr>
                <w:b/>
              </w:rPr>
              <w:t>ex vat)</w:t>
            </w:r>
          </w:p>
        </w:tc>
        <w:tc>
          <w:tcPr>
            <w:tcW w:w="1701" w:type="dxa"/>
          </w:tcPr>
          <w:p w14:paraId="3EE88AA0" w14:textId="77777777" w:rsidR="00492F02" w:rsidRDefault="00492F02">
            <w:pPr>
              <w:jc w:val="center"/>
              <w:rPr>
                <w:b/>
              </w:rPr>
            </w:pPr>
            <w:proofErr w:type="gramStart"/>
            <w:r>
              <w:rPr>
                <w:b/>
              </w:rPr>
              <w:t>£(</w:t>
            </w:r>
            <w:proofErr w:type="gramEnd"/>
            <w:r>
              <w:rPr>
                <w:b/>
              </w:rPr>
              <w:t>ex vat)</w:t>
            </w:r>
          </w:p>
        </w:tc>
        <w:tc>
          <w:tcPr>
            <w:tcW w:w="2268" w:type="dxa"/>
          </w:tcPr>
          <w:p w14:paraId="7A1AEDCB" w14:textId="77777777" w:rsidR="00492F02" w:rsidRDefault="00492F02">
            <w:pPr>
              <w:jc w:val="center"/>
              <w:rPr>
                <w:b/>
              </w:rPr>
            </w:pPr>
          </w:p>
        </w:tc>
      </w:tr>
      <w:tr w:rsidR="00492F02" w14:paraId="62F1C4AA" w14:textId="77777777">
        <w:trPr>
          <w:cantSplit/>
        </w:trPr>
        <w:tc>
          <w:tcPr>
            <w:tcW w:w="1809" w:type="dxa"/>
          </w:tcPr>
          <w:p w14:paraId="7EE4F0CC" w14:textId="77777777" w:rsidR="00492F02" w:rsidRDefault="00492F02">
            <w:pPr>
              <w:spacing w:before="100" w:after="100"/>
            </w:pPr>
          </w:p>
        </w:tc>
        <w:tc>
          <w:tcPr>
            <w:tcW w:w="1560" w:type="dxa"/>
          </w:tcPr>
          <w:p w14:paraId="2FF6BB45" w14:textId="77777777" w:rsidR="00492F02" w:rsidRDefault="00492F02">
            <w:pPr>
              <w:spacing w:before="100" w:after="100"/>
            </w:pPr>
          </w:p>
        </w:tc>
        <w:tc>
          <w:tcPr>
            <w:tcW w:w="992" w:type="dxa"/>
          </w:tcPr>
          <w:p w14:paraId="277B14F8" w14:textId="77777777" w:rsidR="00492F02" w:rsidRDefault="00492F02">
            <w:pPr>
              <w:spacing w:before="100" w:after="100"/>
            </w:pPr>
          </w:p>
        </w:tc>
        <w:tc>
          <w:tcPr>
            <w:tcW w:w="1276" w:type="dxa"/>
          </w:tcPr>
          <w:p w14:paraId="37E02BD6" w14:textId="77777777" w:rsidR="00492F02" w:rsidRDefault="00492F02">
            <w:pPr>
              <w:spacing w:before="100" w:after="100"/>
            </w:pPr>
          </w:p>
        </w:tc>
        <w:tc>
          <w:tcPr>
            <w:tcW w:w="1275" w:type="dxa"/>
          </w:tcPr>
          <w:p w14:paraId="2DFE7DFF" w14:textId="77777777" w:rsidR="00492F02" w:rsidRDefault="00492F02">
            <w:pPr>
              <w:spacing w:before="100" w:after="100"/>
            </w:pPr>
          </w:p>
        </w:tc>
        <w:tc>
          <w:tcPr>
            <w:tcW w:w="1276" w:type="dxa"/>
          </w:tcPr>
          <w:p w14:paraId="17345D88" w14:textId="77777777" w:rsidR="00492F02" w:rsidRDefault="00492F02">
            <w:pPr>
              <w:spacing w:before="100" w:after="100"/>
            </w:pPr>
          </w:p>
        </w:tc>
        <w:tc>
          <w:tcPr>
            <w:tcW w:w="1276" w:type="dxa"/>
          </w:tcPr>
          <w:p w14:paraId="4EF4DF3B" w14:textId="77777777" w:rsidR="00492F02" w:rsidRDefault="00492F02">
            <w:pPr>
              <w:spacing w:before="100" w:after="100"/>
            </w:pPr>
          </w:p>
        </w:tc>
        <w:tc>
          <w:tcPr>
            <w:tcW w:w="1701" w:type="dxa"/>
          </w:tcPr>
          <w:p w14:paraId="2324B673" w14:textId="77777777" w:rsidR="00492F02" w:rsidRDefault="00492F02">
            <w:pPr>
              <w:spacing w:before="100" w:after="100"/>
            </w:pPr>
          </w:p>
        </w:tc>
        <w:tc>
          <w:tcPr>
            <w:tcW w:w="2268" w:type="dxa"/>
          </w:tcPr>
          <w:p w14:paraId="52780F5A" w14:textId="77777777" w:rsidR="00492F02" w:rsidRDefault="00492F02">
            <w:pPr>
              <w:spacing w:before="100" w:after="100"/>
            </w:pPr>
          </w:p>
        </w:tc>
      </w:tr>
      <w:tr w:rsidR="00492F02" w14:paraId="186A65A2" w14:textId="77777777">
        <w:trPr>
          <w:cantSplit/>
        </w:trPr>
        <w:tc>
          <w:tcPr>
            <w:tcW w:w="1809" w:type="dxa"/>
          </w:tcPr>
          <w:p w14:paraId="701286D8" w14:textId="77777777" w:rsidR="00492F02" w:rsidRDefault="00492F02">
            <w:pPr>
              <w:spacing w:before="100" w:after="100"/>
            </w:pPr>
          </w:p>
        </w:tc>
        <w:tc>
          <w:tcPr>
            <w:tcW w:w="1560" w:type="dxa"/>
          </w:tcPr>
          <w:p w14:paraId="11CC0B8D" w14:textId="77777777" w:rsidR="00492F02" w:rsidRDefault="00492F02">
            <w:pPr>
              <w:spacing w:before="100" w:after="100"/>
            </w:pPr>
          </w:p>
        </w:tc>
        <w:tc>
          <w:tcPr>
            <w:tcW w:w="992" w:type="dxa"/>
          </w:tcPr>
          <w:p w14:paraId="5BE3D618" w14:textId="77777777" w:rsidR="00492F02" w:rsidRDefault="00492F02">
            <w:pPr>
              <w:spacing w:before="100" w:after="100"/>
            </w:pPr>
          </w:p>
        </w:tc>
        <w:tc>
          <w:tcPr>
            <w:tcW w:w="1276" w:type="dxa"/>
          </w:tcPr>
          <w:p w14:paraId="4E99478F" w14:textId="77777777" w:rsidR="00492F02" w:rsidRDefault="00492F02">
            <w:pPr>
              <w:spacing w:before="100" w:after="100"/>
            </w:pPr>
          </w:p>
        </w:tc>
        <w:tc>
          <w:tcPr>
            <w:tcW w:w="1275" w:type="dxa"/>
          </w:tcPr>
          <w:p w14:paraId="695B27EA" w14:textId="77777777" w:rsidR="00492F02" w:rsidRDefault="00492F02">
            <w:pPr>
              <w:spacing w:before="100" w:after="100"/>
            </w:pPr>
          </w:p>
        </w:tc>
        <w:tc>
          <w:tcPr>
            <w:tcW w:w="1276" w:type="dxa"/>
          </w:tcPr>
          <w:p w14:paraId="69173C95" w14:textId="77777777" w:rsidR="00492F02" w:rsidRDefault="00492F02">
            <w:pPr>
              <w:spacing w:before="100" w:after="100"/>
            </w:pPr>
          </w:p>
        </w:tc>
        <w:tc>
          <w:tcPr>
            <w:tcW w:w="1276" w:type="dxa"/>
          </w:tcPr>
          <w:p w14:paraId="3B7C14A5" w14:textId="77777777" w:rsidR="00492F02" w:rsidRDefault="00492F02">
            <w:pPr>
              <w:spacing w:before="100" w:after="100"/>
            </w:pPr>
          </w:p>
        </w:tc>
        <w:tc>
          <w:tcPr>
            <w:tcW w:w="1701" w:type="dxa"/>
          </w:tcPr>
          <w:p w14:paraId="2230C2BA" w14:textId="77777777" w:rsidR="00492F02" w:rsidRDefault="00492F02">
            <w:pPr>
              <w:spacing w:before="100" w:after="100"/>
            </w:pPr>
          </w:p>
        </w:tc>
        <w:tc>
          <w:tcPr>
            <w:tcW w:w="2268" w:type="dxa"/>
          </w:tcPr>
          <w:p w14:paraId="43AB29AB" w14:textId="77777777" w:rsidR="00492F02" w:rsidRDefault="00492F02">
            <w:pPr>
              <w:spacing w:before="100" w:after="100"/>
            </w:pPr>
          </w:p>
        </w:tc>
      </w:tr>
      <w:tr w:rsidR="00492F02" w14:paraId="3551B148" w14:textId="77777777">
        <w:trPr>
          <w:cantSplit/>
        </w:trPr>
        <w:tc>
          <w:tcPr>
            <w:tcW w:w="1809" w:type="dxa"/>
          </w:tcPr>
          <w:p w14:paraId="44C9A987" w14:textId="77777777" w:rsidR="00492F02" w:rsidRDefault="00492F02">
            <w:pPr>
              <w:spacing w:before="100" w:after="100"/>
            </w:pPr>
          </w:p>
        </w:tc>
        <w:tc>
          <w:tcPr>
            <w:tcW w:w="1560" w:type="dxa"/>
          </w:tcPr>
          <w:p w14:paraId="07798A4C" w14:textId="77777777" w:rsidR="00492F02" w:rsidRDefault="00492F02">
            <w:pPr>
              <w:spacing w:before="100" w:after="100"/>
            </w:pPr>
          </w:p>
        </w:tc>
        <w:tc>
          <w:tcPr>
            <w:tcW w:w="992" w:type="dxa"/>
          </w:tcPr>
          <w:p w14:paraId="5CBB2873" w14:textId="77777777" w:rsidR="00492F02" w:rsidRDefault="00492F02">
            <w:pPr>
              <w:spacing w:before="100" w:after="100"/>
            </w:pPr>
          </w:p>
        </w:tc>
        <w:tc>
          <w:tcPr>
            <w:tcW w:w="1276" w:type="dxa"/>
          </w:tcPr>
          <w:p w14:paraId="130BAF61" w14:textId="77777777" w:rsidR="00492F02" w:rsidRDefault="00492F02">
            <w:pPr>
              <w:spacing w:before="100" w:after="100"/>
            </w:pPr>
          </w:p>
        </w:tc>
        <w:tc>
          <w:tcPr>
            <w:tcW w:w="1275" w:type="dxa"/>
          </w:tcPr>
          <w:p w14:paraId="4253C96C" w14:textId="77777777" w:rsidR="00492F02" w:rsidRDefault="00492F02">
            <w:pPr>
              <w:spacing w:before="100" w:after="100"/>
            </w:pPr>
          </w:p>
        </w:tc>
        <w:tc>
          <w:tcPr>
            <w:tcW w:w="1276" w:type="dxa"/>
          </w:tcPr>
          <w:p w14:paraId="2362FC05" w14:textId="77777777" w:rsidR="00492F02" w:rsidRDefault="00492F02">
            <w:pPr>
              <w:spacing w:before="100" w:after="100"/>
            </w:pPr>
          </w:p>
        </w:tc>
        <w:tc>
          <w:tcPr>
            <w:tcW w:w="1276" w:type="dxa"/>
          </w:tcPr>
          <w:p w14:paraId="276AFFBE" w14:textId="77777777" w:rsidR="00492F02" w:rsidRDefault="00492F02">
            <w:pPr>
              <w:spacing w:before="100" w:after="100"/>
            </w:pPr>
          </w:p>
        </w:tc>
        <w:tc>
          <w:tcPr>
            <w:tcW w:w="1701" w:type="dxa"/>
          </w:tcPr>
          <w:p w14:paraId="4EE1F124" w14:textId="77777777" w:rsidR="00492F02" w:rsidRDefault="00492F02">
            <w:pPr>
              <w:spacing w:before="100" w:after="100"/>
            </w:pPr>
          </w:p>
        </w:tc>
        <w:tc>
          <w:tcPr>
            <w:tcW w:w="2268" w:type="dxa"/>
          </w:tcPr>
          <w:p w14:paraId="4CECD91B" w14:textId="77777777" w:rsidR="00492F02" w:rsidRDefault="00492F02">
            <w:pPr>
              <w:spacing w:before="100" w:after="100"/>
            </w:pPr>
          </w:p>
        </w:tc>
      </w:tr>
      <w:tr w:rsidR="00492F02" w14:paraId="16185F0C" w14:textId="77777777">
        <w:trPr>
          <w:cantSplit/>
        </w:trPr>
        <w:tc>
          <w:tcPr>
            <w:tcW w:w="1809" w:type="dxa"/>
          </w:tcPr>
          <w:p w14:paraId="1A0AF425" w14:textId="77777777" w:rsidR="00492F02" w:rsidRDefault="00492F02">
            <w:pPr>
              <w:spacing w:before="100" w:after="100"/>
            </w:pPr>
          </w:p>
        </w:tc>
        <w:tc>
          <w:tcPr>
            <w:tcW w:w="1560" w:type="dxa"/>
          </w:tcPr>
          <w:p w14:paraId="3144F2E1" w14:textId="77777777" w:rsidR="00492F02" w:rsidRDefault="00492F02">
            <w:pPr>
              <w:spacing w:before="100" w:after="100"/>
            </w:pPr>
          </w:p>
        </w:tc>
        <w:tc>
          <w:tcPr>
            <w:tcW w:w="992" w:type="dxa"/>
          </w:tcPr>
          <w:p w14:paraId="3D26677F" w14:textId="77777777" w:rsidR="00492F02" w:rsidRDefault="00492F02">
            <w:pPr>
              <w:spacing w:before="100" w:after="100"/>
            </w:pPr>
          </w:p>
        </w:tc>
        <w:tc>
          <w:tcPr>
            <w:tcW w:w="1276" w:type="dxa"/>
          </w:tcPr>
          <w:p w14:paraId="055D511A" w14:textId="77777777" w:rsidR="00492F02" w:rsidRDefault="00492F02">
            <w:pPr>
              <w:spacing w:before="100" w:after="100"/>
            </w:pPr>
          </w:p>
        </w:tc>
        <w:tc>
          <w:tcPr>
            <w:tcW w:w="1275" w:type="dxa"/>
          </w:tcPr>
          <w:p w14:paraId="67FCFD61" w14:textId="77777777" w:rsidR="00492F02" w:rsidRDefault="00492F02">
            <w:pPr>
              <w:spacing w:before="100" w:after="100"/>
            </w:pPr>
          </w:p>
        </w:tc>
        <w:tc>
          <w:tcPr>
            <w:tcW w:w="1276" w:type="dxa"/>
          </w:tcPr>
          <w:p w14:paraId="6F914F26" w14:textId="77777777" w:rsidR="00492F02" w:rsidRDefault="00492F02">
            <w:pPr>
              <w:spacing w:before="100" w:after="100"/>
            </w:pPr>
          </w:p>
        </w:tc>
        <w:tc>
          <w:tcPr>
            <w:tcW w:w="1276" w:type="dxa"/>
          </w:tcPr>
          <w:p w14:paraId="349647A3" w14:textId="77777777" w:rsidR="00492F02" w:rsidRDefault="00492F02">
            <w:pPr>
              <w:spacing w:before="100" w:after="100"/>
            </w:pPr>
          </w:p>
        </w:tc>
        <w:tc>
          <w:tcPr>
            <w:tcW w:w="1701" w:type="dxa"/>
          </w:tcPr>
          <w:p w14:paraId="0447022C" w14:textId="77777777" w:rsidR="00492F02" w:rsidRDefault="00492F02">
            <w:pPr>
              <w:spacing w:before="100" w:after="100"/>
            </w:pPr>
          </w:p>
        </w:tc>
        <w:tc>
          <w:tcPr>
            <w:tcW w:w="2268" w:type="dxa"/>
          </w:tcPr>
          <w:p w14:paraId="332B102D" w14:textId="77777777" w:rsidR="00492F02" w:rsidRDefault="00492F02">
            <w:pPr>
              <w:spacing w:before="100" w:after="100"/>
            </w:pPr>
          </w:p>
        </w:tc>
      </w:tr>
      <w:tr w:rsidR="00492F02" w14:paraId="15932BC7" w14:textId="77777777">
        <w:trPr>
          <w:cantSplit/>
        </w:trPr>
        <w:tc>
          <w:tcPr>
            <w:tcW w:w="1809" w:type="dxa"/>
          </w:tcPr>
          <w:p w14:paraId="40031AE3" w14:textId="77777777" w:rsidR="00492F02" w:rsidRDefault="00492F02">
            <w:pPr>
              <w:spacing w:before="100" w:after="100"/>
            </w:pPr>
          </w:p>
        </w:tc>
        <w:tc>
          <w:tcPr>
            <w:tcW w:w="1560" w:type="dxa"/>
          </w:tcPr>
          <w:p w14:paraId="522B53E6" w14:textId="77777777" w:rsidR="00492F02" w:rsidRDefault="00492F02">
            <w:pPr>
              <w:spacing w:before="100" w:after="100"/>
            </w:pPr>
          </w:p>
        </w:tc>
        <w:tc>
          <w:tcPr>
            <w:tcW w:w="992" w:type="dxa"/>
          </w:tcPr>
          <w:p w14:paraId="633E8BCC" w14:textId="77777777" w:rsidR="00492F02" w:rsidRDefault="00492F02">
            <w:pPr>
              <w:spacing w:before="100" w:after="100"/>
            </w:pPr>
          </w:p>
        </w:tc>
        <w:tc>
          <w:tcPr>
            <w:tcW w:w="1276" w:type="dxa"/>
          </w:tcPr>
          <w:p w14:paraId="71860ADD" w14:textId="77777777" w:rsidR="00492F02" w:rsidRDefault="00492F02">
            <w:pPr>
              <w:spacing w:before="100" w:after="100"/>
            </w:pPr>
          </w:p>
        </w:tc>
        <w:tc>
          <w:tcPr>
            <w:tcW w:w="1275" w:type="dxa"/>
          </w:tcPr>
          <w:p w14:paraId="3E5BC6DB" w14:textId="77777777" w:rsidR="00492F02" w:rsidRDefault="00492F02">
            <w:pPr>
              <w:spacing w:before="100" w:after="100"/>
            </w:pPr>
          </w:p>
        </w:tc>
        <w:tc>
          <w:tcPr>
            <w:tcW w:w="1276" w:type="dxa"/>
          </w:tcPr>
          <w:p w14:paraId="61E8A216" w14:textId="77777777" w:rsidR="00492F02" w:rsidRDefault="00492F02">
            <w:pPr>
              <w:spacing w:before="100" w:after="100"/>
            </w:pPr>
          </w:p>
        </w:tc>
        <w:tc>
          <w:tcPr>
            <w:tcW w:w="1276" w:type="dxa"/>
          </w:tcPr>
          <w:p w14:paraId="349F20BA" w14:textId="77777777" w:rsidR="00492F02" w:rsidRDefault="00492F02">
            <w:pPr>
              <w:spacing w:before="100" w:after="100"/>
            </w:pPr>
          </w:p>
        </w:tc>
        <w:tc>
          <w:tcPr>
            <w:tcW w:w="1701" w:type="dxa"/>
          </w:tcPr>
          <w:p w14:paraId="57B74747" w14:textId="77777777" w:rsidR="00492F02" w:rsidRDefault="00492F02">
            <w:pPr>
              <w:spacing w:before="100" w:after="100"/>
            </w:pPr>
          </w:p>
        </w:tc>
        <w:tc>
          <w:tcPr>
            <w:tcW w:w="2268" w:type="dxa"/>
          </w:tcPr>
          <w:p w14:paraId="2D36421D" w14:textId="77777777" w:rsidR="00492F02" w:rsidRDefault="00492F02">
            <w:pPr>
              <w:spacing w:before="100" w:after="100"/>
            </w:pPr>
          </w:p>
        </w:tc>
      </w:tr>
      <w:tr w:rsidR="00492F02" w14:paraId="35C684E7" w14:textId="77777777">
        <w:trPr>
          <w:cantSplit/>
        </w:trPr>
        <w:tc>
          <w:tcPr>
            <w:tcW w:w="1809" w:type="dxa"/>
          </w:tcPr>
          <w:p w14:paraId="4A033195" w14:textId="77777777" w:rsidR="00492F02" w:rsidRDefault="00492F02">
            <w:pPr>
              <w:spacing w:before="100" w:after="100"/>
            </w:pPr>
          </w:p>
        </w:tc>
        <w:tc>
          <w:tcPr>
            <w:tcW w:w="1560" w:type="dxa"/>
          </w:tcPr>
          <w:p w14:paraId="7791F51F" w14:textId="77777777" w:rsidR="00492F02" w:rsidRDefault="00492F02">
            <w:pPr>
              <w:spacing w:before="100" w:after="100"/>
            </w:pPr>
          </w:p>
        </w:tc>
        <w:tc>
          <w:tcPr>
            <w:tcW w:w="992" w:type="dxa"/>
          </w:tcPr>
          <w:p w14:paraId="357597DB" w14:textId="77777777" w:rsidR="00492F02" w:rsidRDefault="00492F02">
            <w:pPr>
              <w:spacing w:before="100" w:after="100"/>
            </w:pPr>
          </w:p>
        </w:tc>
        <w:tc>
          <w:tcPr>
            <w:tcW w:w="1276" w:type="dxa"/>
          </w:tcPr>
          <w:p w14:paraId="7B4F6E1E" w14:textId="77777777" w:rsidR="00492F02" w:rsidRDefault="00492F02">
            <w:pPr>
              <w:spacing w:before="100" w:after="100"/>
            </w:pPr>
          </w:p>
        </w:tc>
        <w:tc>
          <w:tcPr>
            <w:tcW w:w="1275" w:type="dxa"/>
          </w:tcPr>
          <w:p w14:paraId="314072A1" w14:textId="77777777" w:rsidR="00492F02" w:rsidRDefault="00492F02">
            <w:pPr>
              <w:spacing w:before="100" w:after="100"/>
            </w:pPr>
          </w:p>
        </w:tc>
        <w:tc>
          <w:tcPr>
            <w:tcW w:w="1276" w:type="dxa"/>
          </w:tcPr>
          <w:p w14:paraId="107A5C8A" w14:textId="77777777" w:rsidR="00492F02" w:rsidRDefault="00492F02">
            <w:pPr>
              <w:spacing w:before="100" w:after="100"/>
            </w:pPr>
          </w:p>
        </w:tc>
        <w:tc>
          <w:tcPr>
            <w:tcW w:w="1276" w:type="dxa"/>
          </w:tcPr>
          <w:p w14:paraId="413CC9A3" w14:textId="77777777" w:rsidR="00492F02" w:rsidRDefault="00492F02">
            <w:pPr>
              <w:spacing w:before="100" w:after="100"/>
            </w:pPr>
          </w:p>
        </w:tc>
        <w:tc>
          <w:tcPr>
            <w:tcW w:w="1701" w:type="dxa"/>
          </w:tcPr>
          <w:p w14:paraId="54105232" w14:textId="77777777" w:rsidR="00492F02" w:rsidRDefault="00492F02">
            <w:pPr>
              <w:spacing w:before="100" w:after="100"/>
            </w:pPr>
          </w:p>
        </w:tc>
        <w:tc>
          <w:tcPr>
            <w:tcW w:w="2268" w:type="dxa"/>
          </w:tcPr>
          <w:p w14:paraId="112E3C28" w14:textId="77777777" w:rsidR="00492F02" w:rsidRDefault="00492F02">
            <w:pPr>
              <w:spacing w:before="100" w:after="100"/>
            </w:pPr>
          </w:p>
        </w:tc>
      </w:tr>
      <w:tr w:rsidR="00492F02" w14:paraId="2A4CDC39" w14:textId="77777777">
        <w:trPr>
          <w:cantSplit/>
        </w:trPr>
        <w:tc>
          <w:tcPr>
            <w:tcW w:w="1809" w:type="dxa"/>
          </w:tcPr>
          <w:p w14:paraId="1BE55881" w14:textId="77777777" w:rsidR="00492F02" w:rsidRDefault="00492F02">
            <w:pPr>
              <w:spacing w:before="100" w:after="100"/>
            </w:pPr>
          </w:p>
        </w:tc>
        <w:tc>
          <w:tcPr>
            <w:tcW w:w="1560" w:type="dxa"/>
          </w:tcPr>
          <w:p w14:paraId="48810463" w14:textId="77777777" w:rsidR="00492F02" w:rsidRDefault="00492F02">
            <w:pPr>
              <w:spacing w:before="100" w:after="100"/>
            </w:pPr>
          </w:p>
        </w:tc>
        <w:tc>
          <w:tcPr>
            <w:tcW w:w="992" w:type="dxa"/>
          </w:tcPr>
          <w:p w14:paraId="1892144C" w14:textId="77777777" w:rsidR="00492F02" w:rsidRDefault="00492F02">
            <w:pPr>
              <w:spacing w:before="100" w:after="100"/>
            </w:pPr>
          </w:p>
        </w:tc>
        <w:tc>
          <w:tcPr>
            <w:tcW w:w="1276" w:type="dxa"/>
          </w:tcPr>
          <w:p w14:paraId="37216247" w14:textId="77777777" w:rsidR="00492F02" w:rsidRDefault="00492F02">
            <w:pPr>
              <w:spacing w:before="100" w:after="100"/>
            </w:pPr>
          </w:p>
        </w:tc>
        <w:tc>
          <w:tcPr>
            <w:tcW w:w="1275" w:type="dxa"/>
          </w:tcPr>
          <w:p w14:paraId="16C42040" w14:textId="77777777" w:rsidR="00492F02" w:rsidRDefault="00492F02">
            <w:pPr>
              <w:spacing w:before="100" w:after="100"/>
            </w:pPr>
          </w:p>
        </w:tc>
        <w:tc>
          <w:tcPr>
            <w:tcW w:w="1276" w:type="dxa"/>
          </w:tcPr>
          <w:p w14:paraId="7D1604A6" w14:textId="77777777" w:rsidR="00492F02" w:rsidRDefault="00492F02">
            <w:pPr>
              <w:spacing w:before="100" w:after="100"/>
            </w:pPr>
          </w:p>
        </w:tc>
        <w:tc>
          <w:tcPr>
            <w:tcW w:w="1276" w:type="dxa"/>
          </w:tcPr>
          <w:p w14:paraId="50BD467F" w14:textId="77777777" w:rsidR="00492F02" w:rsidRDefault="00492F02">
            <w:pPr>
              <w:spacing w:before="100" w:after="100"/>
            </w:pPr>
          </w:p>
        </w:tc>
        <w:tc>
          <w:tcPr>
            <w:tcW w:w="1701" w:type="dxa"/>
          </w:tcPr>
          <w:p w14:paraId="08464916" w14:textId="77777777" w:rsidR="00492F02" w:rsidRDefault="00492F02">
            <w:pPr>
              <w:spacing w:before="100" w:after="100"/>
            </w:pPr>
          </w:p>
        </w:tc>
        <w:tc>
          <w:tcPr>
            <w:tcW w:w="2268" w:type="dxa"/>
          </w:tcPr>
          <w:p w14:paraId="0B6E8765" w14:textId="77777777" w:rsidR="00492F02" w:rsidRDefault="00492F02">
            <w:pPr>
              <w:spacing w:before="100" w:after="100"/>
            </w:pPr>
          </w:p>
        </w:tc>
      </w:tr>
    </w:tbl>
    <w:p w14:paraId="61A948D4" w14:textId="77777777" w:rsidR="00492F02" w:rsidRDefault="00492F02"/>
    <w:p w14:paraId="365BC9DA" w14:textId="77777777" w:rsidR="00492F02" w:rsidRDefault="00492F02" w:rsidP="008E583B">
      <w:pPr>
        <w:pStyle w:val="Heading3"/>
        <w:numPr>
          <w:ilvl w:val="2"/>
          <w:numId w:val="31"/>
        </w:numPr>
        <w:spacing w:before="240" w:after="60"/>
        <w:sectPr w:rsidR="00492F02">
          <w:pgSz w:w="16838" w:h="11906" w:orient="landscape"/>
          <w:pgMar w:top="1797" w:right="1418" w:bottom="1797" w:left="1418" w:header="720" w:footer="720" w:gutter="0"/>
          <w:cols w:space="720"/>
        </w:sectPr>
      </w:pPr>
    </w:p>
    <w:p w14:paraId="7A5B8C0E" w14:textId="77777777" w:rsidR="00492F02" w:rsidRDefault="00492F02">
      <w:pPr>
        <w:pStyle w:val="Heading3"/>
        <w:numPr>
          <w:ilvl w:val="0"/>
          <w:numId w:val="0"/>
        </w:numPr>
        <w:rPr>
          <w:b/>
          <w:sz w:val="24"/>
        </w:rPr>
      </w:pPr>
      <w:r>
        <w:rPr>
          <w:b/>
          <w:sz w:val="24"/>
        </w:rPr>
        <w:t>Appendix B5 – Charging Information Requirements</w:t>
      </w:r>
    </w:p>
    <w:p w14:paraId="2518E974" w14:textId="77777777" w:rsidR="00492F02" w:rsidRDefault="00492F02">
      <w:pPr>
        <w:spacing w:before="120"/>
        <w:rPr>
          <w:snapToGrid w:val="0"/>
          <w:color w:val="000000"/>
        </w:rPr>
      </w:pPr>
      <w:r>
        <w:rPr>
          <w:snapToGrid w:val="0"/>
          <w:color w:val="000000"/>
        </w:rPr>
        <w:t>Spreadsheet listing all Transmission Connection Assets and attributes required e.g. Gross Asset Value, cable length, rating etc.</w:t>
      </w:r>
    </w:p>
    <w:p w14:paraId="47C0BE10" w14:textId="77777777" w:rsidR="00492F02" w:rsidRDefault="00492F02">
      <w:pPr>
        <w:spacing w:before="120"/>
        <w:rPr>
          <w:snapToGrid w:val="0"/>
          <w:color w:val="000000"/>
        </w:rPr>
      </w:pPr>
      <w:r>
        <w:rPr>
          <w:snapToGrid w:val="0"/>
          <w:color w:val="000000"/>
        </w:rPr>
        <w:t xml:space="preserve">Description of </w:t>
      </w:r>
      <w:proofErr w:type="gramStart"/>
      <w:r>
        <w:rPr>
          <w:snapToGrid w:val="0"/>
          <w:color w:val="000000"/>
        </w:rPr>
        <w:t>One Off</w:t>
      </w:r>
      <w:proofErr w:type="gramEnd"/>
      <w:r>
        <w:rPr>
          <w:snapToGrid w:val="0"/>
          <w:color w:val="000000"/>
        </w:rPr>
        <w:t xml:space="preserve"> Works</w:t>
      </w:r>
    </w:p>
    <w:p w14:paraId="48484B1F" w14:textId="77777777" w:rsidR="00492F02" w:rsidRDefault="00492F02">
      <w:pPr>
        <w:spacing w:before="120"/>
        <w:rPr>
          <w:snapToGrid w:val="0"/>
          <w:color w:val="000000"/>
        </w:rPr>
      </w:pPr>
      <w:r>
        <w:rPr>
          <w:snapToGrid w:val="0"/>
          <w:color w:val="000000"/>
        </w:rPr>
        <w:t>Description of infrastructure works</w:t>
      </w:r>
    </w:p>
    <w:p w14:paraId="1876BFE7" w14:textId="77777777" w:rsidR="00492F02" w:rsidRDefault="00492F02">
      <w:pPr>
        <w:spacing w:before="120"/>
        <w:rPr>
          <w:snapToGrid w:val="0"/>
          <w:color w:val="000000"/>
        </w:rPr>
      </w:pPr>
      <w:r>
        <w:rPr>
          <w:snapToGrid w:val="0"/>
          <w:color w:val="000000"/>
        </w:rPr>
        <w:t xml:space="preserve">For all Transmission Connection Assets sufficient detail to enable a Modern Equivalent Asset (MEA) valuation. </w:t>
      </w:r>
    </w:p>
    <w:p w14:paraId="1EACBA04" w14:textId="77777777" w:rsidR="00492F02" w:rsidRDefault="00492F02">
      <w:pPr>
        <w:spacing w:before="120"/>
        <w:rPr>
          <w:snapToGrid w:val="0"/>
          <w:color w:val="000000"/>
        </w:rPr>
      </w:pPr>
      <w:r>
        <w:rPr>
          <w:snapToGrid w:val="0"/>
          <w:color w:val="000000"/>
        </w:rPr>
        <w:t>Including:</w:t>
      </w:r>
    </w:p>
    <w:p w14:paraId="6368EEA9" w14:textId="77777777" w:rsidR="00492F02" w:rsidRDefault="00492F02" w:rsidP="008E583B">
      <w:pPr>
        <w:numPr>
          <w:ilvl w:val="0"/>
          <w:numId w:val="24"/>
        </w:numPr>
        <w:spacing w:before="120"/>
        <w:rPr>
          <w:snapToGrid w:val="0"/>
          <w:color w:val="000000"/>
        </w:rPr>
      </w:pPr>
      <w:r>
        <w:rPr>
          <w:snapToGrid w:val="0"/>
          <w:color w:val="000000"/>
        </w:rPr>
        <w:t>For Overhead Line, the composition, length and nominal rating</w:t>
      </w:r>
    </w:p>
    <w:p w14:paraId="4B98C6F9" w14:textId="77777777" w:rsidR="00492F02" w:rsidRDefault="00492F02" w:rsidP="008E583B">
      <w:pPr>
        <w:numPr>
          <w:ilvl w:val="0"/>
          <w:numId w:val="25"/>
        </w:numPr>
        <w:spacing w:before="120"/>
        <w:rPr>
          <w:snapToGrid w:val="0"/>
          <w:color w:val="000000"/>
        </w:rPr>
      </w:pPr>
      <w:r>
        <w:rPr>
          <w:snapToGrid w:val="0"/>
          <w:color w:val="000000"/>
        </w:rPr>
        <w:t>For cables the nominal rating and length</w:t>
      </w:r>
    </w:p>
    <w:p w14:paraId="3F1628C8" w14:textId="77777777" w:rsidR="00492F02" w:rsidRDefault="00492F02" w:rsidP="008E583B">
      <w:pPr>
        <w:numPr>
          <w:ilvl w:val="0"/>
          <w:numId w:val="26"/>
        </w:numPr>
        <w:spacing w:before="120"/>
        <w:rPr>
          <w:snapToGrid w:val="0"/>
          <w:color w:val="000000"/>
        </w:rPr>
      </w:pPr>
      <w:r>
        <w:rPr>
          <w:snapToGrid w:val="0"/>
          <w:color w:val="000000"/>
        </w:rPr>
        <w:t>For Transformers the voltages</w:t>
      </w:r>
      <w:r w:rsidR="002B4D6D">
        <w:rPr>
          <w:snapToGrid w:val="0"/>
          <w:color w:val="000000"/>
        </w:rPr>
        <w:t xml:space="preserve"> and</w:t>
      </w:r>
      <w:r>
        <w:rPr>
          <w:snapToGrid w:val="0"/>
          <w:color w:val="000000"/>
        </w:rPr>
        <w:t xml:space="preserve"> nominal rating</w:t>
      </w:r>
    </w:p>
    <w:p w14:paraId="502750D4" w14:textId="15128DC9" w:rsidR="00492F02" w:rsidRDefault="00492F02" w:rsidP="008E583B">
      <w:pPr>
        <w:numPr>
          <w:ilvl w:val="0"/>
          <w:numId w:val="26"/>
        </w:numPr>
        <w:spacing w:before="120"/>
        <w:rPr>
          <w:snapToGrid w:val="0"/>
          <w:color w:val="000000"/>
        </w:rPr>
      </w:pPr>
      <w:r>
        <w:rPr>
          <w:snapToGrid w:val="0"/>
          <w:color w:val="000000"/>
        </w:rPr>
        <w:t>For switchgear the air or gas insulated</w:t>
      </w:r>
      <w:r w:rsidR="002B4D6D">
        <w:rPr>
          <w:snapToGrid w:val="0"/>
          <w:color w:val="000000"/>
        </w:rPr>
        <w:t xml:space="preserve"> </w:t>
      </w:r>
      <w:proofErr w:type="gramStart"/>
      <w:r w:rsidR="002B4D6D">
        <w:rPr>
          <w:snapToGrid w:val="0"/>
          <w:color w:val="000000"/>
        </w:rPr>
        <w:t xml:space="preserve">and </w:t>
      </w:r>
      <w:r>
        <w:rPr>
          <w:snapToGrid w:val="0"/>
          <w:color w:val="000000"/>
        </w:rPr>
        <w:t xml:space="preserve"> indoor</w:t>
      </w:r>
      <w:proofErr w:type="gramEnd"/>
      <w:r>
        <w:rPr>
          <w:snapToGrid w:val="0"/>
          <w:color w:val="000000"/>
        </w:rPr>
        <w:t xml:space="preserve"> or outdoor</w:t>
      </w:r>
    </w:p>
    <w:p w14:paraId="0F54BC7F" w14:textId="77777777" w:rsidR="00492F02" w:rsidRDefault="00492F02"/>
    <w:p w14:paraId="40D001B2" w14:textId="77777777" w:rsidR="00492F02" w:rsidRDefault="00492F02">
      <w:pPr>
        <w:pStyle w:val="Heading3"/>
        <w:numPr>
          <w:ilvl w:val="0"/>
          <w:numId w:val="0"/>
        </w:numPr>
        <w:rPr>
          <w:b/>
          <w:sz w:val="24"/>
        </w:rPr>
      </w:pPr>
      <w:r>
        <w:br w:type="page"/>
      </w:r>
      <w:r>
        <w:rPr>
          <w:b/>
          <w:sz w:val="24"/>
        </w:rPr>
        <w:t xml:space="preserve">Appendix B6 – </w:t>
      </w:r>
      <w:bookmarkStart w:id="64" w:name="OLE_LINK1"/>
      <w:bookmarkStart w:id="65" w:name="OLE_LINK2"/>
      <w:r>
        <w:rPr>
          <w:b/>
          <w:sz w:val="24"/>
        </w:rPr>
        <w:t>Other Charging Information Requirements</w:t>
      </w:r>
      <w:bookmarkEnd w:id="64"/>
      <w:bookmarkEnd w:id="65"/>
    </w:p>
    <w:p w14:paraId="06DDCDED" w14:textId="77777777" w:rsidR="00492F02" w:rsidRDefault="00492F02">
      <w:pPr>
        <w:spacing w:before="120"/>
        <w:rPr>
          <w:snapToGrid w:val="0"/>
          <w:color w:val="000000"/>
        </w:rPr>
      </w:pPr>
      <w:r>
        <w:rPr>
          <w:snapToGrid w:val="0"/>
          <w:color w:val="000000"/>
        </w:rPr>
        <w:t>Spreadsheet containing list of all Transmission Connection Assets with Gross Asset Values in a specified price base, and other specified attributes.</w:t>
      </w:r>
    </w:p>
    <w:p w14:paraId="0631C2C9" w14:textId="77777777" w:rsidR="00492F02" w:rsidRDefault="00492F02">
      <w:pPr>
        <w:spacing w:before="120"/>
        <w:rPr>
          <w:snapToGrid w:val="0"/>
          <w:color w:val="000000"/>
        </w:rPr>
      </w:pPr>
      <w:r>
        <w:rPr>
          <w:snapToGrid w:val="0"/>
          <w:color w:val="000000"/>
        </w:rPr>
        <w:t xml:space="preserve">Gross Asset Values are provided in a specified price </w:t>
      </w:r>
      <w:proofErr w:type="gramStart"/>
      <w:r>
        <w:rPr>
          <w:snapToGrid w:val="0"/>
          <w:color w:val="000000"/>
        </w:rPr>
        <w:t>base, and</w:t>
      </w:r>
      <w:proofErr w:type="gramEnd"/>
      <w:r>
        <w:rPr>
          <w:snapToGrid w:val="0"/>
          <w:color w:val="000000"/>
        </w:rPr>
        <w:t xml:space="preserve"> are calculated in accordance with the Statement of Connection Charging Methodology. </w:t>
      </w:r>
    </w:p>
    <w:p w14:paraId="3E0A49A6" w14:textId="77777777" w:rsidR="00492F02" w:rsidRDefault="00492F02">
      <w:pPr>
        <w:spacing w:before="120"/>
        <w:rPr>
          <w:snapToGrid w:val="0"/>
          <w:color w:val="000000"/>
        </w:rPr>
      </w:pPr>
      <w:r>
        <w:rPr>
          <w:snapToGrid w:val="0"/>
          <w:color w:val="000000"/>
        </w:rPr>
        <w:t xml:space="preserve">For indicative GAVs, the values are estimated initially at this stage and updated through the construction phase and finalised during scheme closure. The indicative GAV of a post vesting connection asset is the total historical cost of an asset inclusive </w:t>
      </w:r>
      <w:r w:rsidR="00443918">
        <w:rPr>
          <w:snapToGrid w:val="0"/>
          <w:color w:val="000000"/>
        </w:rPr>
        <w:t>of construction</w:t>
      </w:r>
      <w:r>
        <w:rPr>
          <w:snapToGrid w:val="0"/>
          <w:color w:val="000000"/>
        </w:rPr>
        <w:t xml:space="preserve"> costs, allocated equipment &amp; direct engineering cost, interest during construction, and liquidated damages premiums if applicable</w:t>
      </w:r>
    </w:p>
    <w:p w14:paraId="2BB83AB9" w14:textId="77777777" w:rsidR="00492F02" w:rsidRDefault="00492F02">
      <w:pPr>
        <w:spacing w:before="120"/>
        <w:rPr>
          <w:snapToGrid w:val="0"/>
          <w:color w:val="000000"/>
        </w:rPr>
      </w:pPr>
      <w:r>
        <w:rPr>
          <w:snapToGrid w:val="0"/>
          <w:color w:val="000000"/>
        </w:rPr>
        <w:t xml:space="preserve">If an Applicant has specified a fixed price connection </w:t>
      </w:r>
      <w:proofErr w:type="gramStart"/>
      <w:r>
        <w:rPr>
          <w:snapToGrid w:val="0"/>
          <w:color w:val="000000"/>
        </w:rPr>
        <w:t>charge</w:t>
      </w:r>
      <w:proofErr w:type="gramEnd"/>
      <w:r>
        <w:rPr>
          <w:snapToGrid w:val="0"/>
          <w:color w:val="000000"/>
        </w:rPr>
        <w:t xml:space="preserve"> then the GAVs will be based on the estimated cost plus a risk margin.</w:t>
      </w:r>
    </w:p>
    <w:p w14:paraId="55B1A7BE" w14:textId="4F95336F" w:rsidR="00492F02" w:rsidRDefault="00492F02">
      <w:pPr>
        <w:spacing w:before="120"/>
        <w:rPr>
          <w:snapToGrid w:val="0"/>
          <w:color w:val="000000"/>
        </w:rPr>
      </w:pPr>
      <w:r>
        <w:rPr>
          <w:snapToGrid w:val="0"/>
          <w:color w:val="000000"/>
        </w:rPr>
        <w:t xml:space="preserve">If an Applicant has specified a capital </w:t>
      </w:r>
      <w:proofErr w:type="gramStart"/>
      <w:r>
        <w:rPr>
          <w:snapToGrid w:val="0"/>
          <w:color w:val="000000"/>
        </w:rPr>
        <w:t>contribution</w:t>
      </w:r>
      <w:proofErr w:type="gramEnd"/>
      <w:r>
        <w:rPr>
          <w:snapToGrid w:val="0"/>
          <w:color w:val="000000"/>
        </w:rPr>
        <w:t xml:space="preserve"> then this will be calculated in accordance with the Statement of Connection Charging Methodology, in a specified price base, based on actual costs (plus a risk margin if the Applicant has requested a fixed price).</w:t>
      </w:r>
    </w:p>
    <w:p w14:paraId="1B7D0A61" w14:textId="77777777" w:rsidR="00492F02" w:rsidRDefault="00492F02">
      <w:pPr>
        <w:spacing w:before="120"/>
        <w:rPr>
          <w:snapToGrid w:val="0"/>
          <w:color w:val="000000"/>
        </w:rPr>
      </w:pPr>
      <w:r>
        <w:rPr>
          <w:snapToGrid w:val="0"/>
          <w:color w:val="000000"/>
        </w:rPr>
        <w:t>One Off charges calculated in accordance with the Statement of Connection Charging Methodology in a specified price base, based on actual costs (plus a risk margin if the Applicant has requested a fixed price).</w:t>
      </w:r>
    </w:p>
    <w:p w14:paraId="2703E35D" w14:textId="77777777" w:rsidR="00492F02" w:rsidRDefault="00492F02">
      <w:pPr>
        <w:spacing w:before="120"/>
        <w:rPr>
          <w:snapToGrid w:val="0"/>
          <w:color w:val="000000"/>
        </w:rPr>
      </w:pPr>
      <w:r>
        <w:rPr>
          <w:snapToGrid w:val="0"/>
          <w:color w:val="000000"/>
        </w:rPr>
        <w:t>Other information required for the commercial aspects of the Offer to the Applicant:</w:t>
      </w:r>
    </w:p>
    <w:p w14:paraId="5B361C22" w14:textId="77777777" w:rsidR="00492F02" w:rsidRDefault="00492F02" w:rsidP="008E583B">
      <w:pPr>
        <w:numPr>
          <w:ilvl w:val="0"/>
          <w:numId w:val="27"/>
        </w:numPr>
        <w:spacing w:before="120"/>
        <w:rPr>
          <w:snapToGrid w:val="0"/>
          <w:color w:val="000000"/>
        </w:rPr>
      </w:pPr>
      <w:r>
        <w:rPr>
          <w:snapToGrid w:val="0"/>
          <w:color w:val="000000"/>
        </w:rPr>
        <w:t>Asset specific commissioning date</w:t>
      </w:r>
      <w:r>
        <w:rPr>
          <w:snapToGrid w:val="0"/>
          <w:color w:val="000000"/>
          <w:vertAlign w:val="superscript"/>
        </w:rPr>
        <w:t>1</w:t>
      </w:r>
    </w:p>
    <w:p w14:paraId="45E22AC7" w14:textId="77777777" w:rsidR="00492F02" w:rsidRDefault="00492F02" w:rsidP="008E583B">
      <w:pPr>
        <w:numPr>
          <w:ilvl w:val="0"/>
          <w:numId w:val="27"/>
        </w:numPr>
        <w:spacing w:before="120"/>
        <w:rPr>
          <w:snapToGrid w:val="0"/>
          <w:color w:val="000000"/>
        </w:rPr>
      </w:pPr>
      <w:r>
        <w:rPr>
          <w:snapToGrid w:val="0"/>
          <w:color w:val="000000"/>
        </w:rPr>
        <w:t>Scheme Completion date (Charging commencement date)</w:t>
      </w:r>
      <w:r>
        <w:rPr>
          <w:snapToGrid w:val="0"/>
          <w:color w:val="000000"/>
          <w:vertAlign w:val="superscript"/>
        </w:rPr>
        <w:t>1,2</w:t>
      </w:r>
    </w:p>
    <w:p w14:paraId="108FF9C0" w14:textId="77777777" w:rsidR="00492F02" w:rsidRDefault="00492F02" w:rsidP="008E583B">
      <w:pPr>
        <w:numPr>
          <w:ilvl w:val="0"/>
          <w:numId w:val="27"/>
        </w:numPr>
        <w:spacing w:before="120"/>
        <w:rPr>
          <w:snapToGrid w:val="0"/>
          <w:color w:val="000000"/>
        </w:rPr>
      </w:pPr>
      <w:r>
        <w:rPr>
          <w:snapToGrid w:val="0"/>
          <w:color w:val="000000"/>
        </w:rPr>
        <w:t>Commissioning Programme Commencement Date</w:t>
      </w:r>
      <w:r>
        <w:rPr>
          <w:snapToGrid w:val="0"/>
          <w:color w:val="000000"/>
          <w:vertAlign w:val="superscript"/>
        </w:rPr>
        <w:t>1</w:t>
      </w:r>
    </w:p>
    <w:p w14:paraId="7E6CEBF9" w14:textId="77777777" w:rsidR="00492F02" w:rsidRDefault="00492F02" w:rsidP="008E583B">
      <w:pPr>
        <w:numPr>
          <w:ilvl w:val="0"/>
          <w:numId w:val="27"/>
        </w:numPr>
        <w:spacing w:before="120"/>
        <w:rPr>
          <w:snapToGrid w:val="0"/>
          <w:color w:val="000000"/>
        </w:rPr>
      </w:pPr>
      <w:r>
        <w:rPr>
          <w:snapToGrid w:val="0"/>
          <w:color w:val="000000"/>
        </w:rPr>
        <w:t>Site Access date</w:t>
      </w:r>
    </w:p>
    <w:p w14:paraId="33A5BC9F" w14:textId="77777777" w:rsidR="00492F02" w:rsidRDefault="00492F02" w:rsidP="008E583B">
      <w:pPr>
        <w:numPr>
          <w:ilvl w:val="0"/>
          <w:numId w:val="27"/>
        </w:numPr>
        <w:spacing w:before="120"/>
        <w:rPr>
          <w:snapToGrid w:val="0"/>
          <w:color w:val="000000"/>
        </w:rPr>
      </w:pPr>
      <w:r>
        <w:rPr>
          <w:snapToGrid w:val="0"/>
          <w:color w:val="000000"/>
        </w:rPr>
        <w:t>Consents requirements and anticipated dates</w:t>
      </w:r>
    </w:p>
    <w:p w14:paraId="784201B1" w14:textId="77777777" w:rsidR="00492F02" w:rsidRDefault="00492F02" w:rsidP="008E583B">
      <w:pPr>
        <w:numPr>
          <w:ilvl w:val="0"/>
          <w:numId w:val="27"/>
        </w:numPr>
        <w:spacing w:before="120"/>
        <w:rPr>
          <w:snapToGrid w:val="0"/>
          <w:color w:val="000000"/>
        </w:rPr>
      </w:pPr>
      <w:r>
        <w:rPr>
          <w:snapToGrid w:val="0"/>
          <w:color w:val="000000"/>
        </w:rPr>
        <w:t>Description of any User Works</w:t>
      </w:r>
      <w:r>
        <w:rPr>
          <w:snapToGrid w:val="0"/>
          <w:color w:val="000000"/>
          <w:vertAlign w:val="superscript"/>
        </w:rPr>
        <w:t>1</w:t>
      </w:r>
    </w:p>
    <w:p w14:paraId="1747CCA7" w14:textId="77777777" w:rsidR="00492F02" w:rsidRDefault="00492F02" w:rsidP="008E583B">
      <w:pPr>
        <w:numPr>
          <w:ilvl w:val="0"/>
          <w:numId w:val="27"/>
        </w:numPr>
        <w:spacing w:before="120"/>
        <w:rPr>
          <w:snapToGrid w:val="0"/>
          <w:color w:val="000000"/>
        </w:rPr>
      </w:pPr>
      <w:r>
        <w:rPr>
          <w:snapToGrid w:val="0"/>
          <w:color w:val="000000"/>
        </w:rPr>
        <w:t>Description of any Third Party works and associated dates</w:t>
      </w:r>
      <w:r>
        <w:rPr>
          <w:snapToGrid w:val="0"/>
          <w:color w:val="000000"/>
          <w:vertAlign w:val="superscript"/>
        </w:rPr>
        <w:t>1</w:t>
      </w:r>
    </w:p>
    <w:p w14:paraId="3882E521" w14:textId="77777777" w:rsidR="00492F02" w:rsidRDefault="00492F02" w:rsidP="008E583B">
      <w:pPr>
        <w:numPr>
          <w:ilvl w:val="0"/>
          <w:numId w:val="27"/>
        </w:numPr>
        <w:spacing w:before="120"/>
        <w:rPr>
          <w:snapToGrid w:val="0"/>
          <w:color w:val="000000"/>
        </w:rPr>
      </w:pPr>
      <w:r>
        <w:rPr>
          <w:snapToGrid w:val="0"/>
          <w:color w:val="000000"/>
        </w:rPr>
        <w:t>Any special terms</w:t>
      </w:r>
    </w:p>
    <w:p w14:paraId="109D0140" w14:textId="77777777" w:rsidR="00492F02" w:rsidRDefault="00492F02" w:rsidP="008E583B">
      <w:pPr>
        <w:numPr>
          <w:ilvl w:val="0"/>
          <w:numId w:val="27"/>
        </w:numPr>
        <w:spacing w:before="120"/>
        <w:rPr>
          <w:snapToGrid w:val="0"/>
          <w:color w:val="000000"/>
        </w:rPr>
      </w:pPr>
      <w:r>
        <w:rPr>
          <w:snapToGrid w:val="0"/>
          <w:color w:val="000000"/>
        </w:rPr>
        <w:t>Single line diagram of connection with connection/infrastructure boundary shown</w:t>
      </w:r>
    </w:p>
    <w:p w14:paraId="7245BB0E" w14:textId="77777777" w:rsidR="00492F02" w:rsidRDefault="00492F02">
      <w:pPr>
        <w:spacing w:before="120"/>
        <w:rPr>
          <w:snapToGrid w:val="0"/>
          <w:color w:val="000000"/>
        </w:rPr>
      </w:pPr>
      <w:r>
        <w:rPr>
          <w:snapToGrid w:val="0"/>
          <w:color w:val="000000"/>
          <w:vertAlign w:val="superscript"/>
        </w:rPr>
        <w:t>1</w:t>
      </w:r>
      <w:r>
        <w:rPr>
          <w:snapToGrid w:val="0"/>
          <w:color w:val="000000"/>
        </w:rPr>
        <w:t>Staged where the Applicant has applied for a phased connection</w:t>
      </w:r>
    </w:p>
    <w:p w14:paraId="7825FADF" w14:textId="77777777" w:rsidR="00492F02" w:rsidRDefault="00492F02">
      <w:pPr>
        <w:rPr>
          <w:snapToGrid w:val="0"/>
          <w:color w:val="000000"/>
        </w:rPr>
      </w:pPr>
      <w:r>
        <w:rPr>
          <w:snapToGrid w:val="0"/>
          <w:color w:val="000000"/>
          <w:vertAlign w:val="superscript"/>
        </w:rPr>
        <w:t>2</w:t>
      </w:r>
      <w:r>
        <w:rPr>
          <w:snapToGrid w:val="0"/>
          <w:color w:val="000000"/>
        </w:rPr>
        <w:t>Independent of completion of User’s Works</w:t>
      </w:r>
    </w:p>
    <w:p w14:paraId="641647B4" w14:textId="77777777" w:rsidR="00492F02" w:rsidRDefault="00492F02">
      <w:pPr>
        <w:pStyle w:val="Heading2"/>
        <w:numPr>
          <w:ilvl w:val="0"/>
          <w:numId w:val="0"/>
        </w:numPr>
        <w:rPr>
          <w:sz w:val="28"/>
        </w:rPr>
      </w:pPr>
      <w:r>
        <w:br w:type="page"/>
      </w:r>
      <w:r>
        <w:rPr>
          <w:sz w:val="28"/>
        </w:rPr>
        <w:t>Appendix C: Interface Equipment Specification</w:t>
      </w:r>
    </w:p>
    <w:p w14:paraId="45C9A69F" w14:textId="77777777" w:rsidR="00492F02" w:rsidRDefault="00492F02">
      <w:pPr>
        <w:ind w:left="851" w:hanging="851"/>
        <w:rPr>
          <w:b/>
          <w:sz w:val="24"/>
        </w:rPr>
      </w:pPr>
      <w:r>
        <w:rPr>
          <w:b/>
          <w:sz w:val="24"/>
        </w:rPr>
        <w:t>C</w:t>
      </w:r>
      <w:r>
        <w:rPr>
          <w:b/>
        </w:rPr>
        <w:tab/>
      </w:r>
      <w:r>
        <w:rPr>
          <w:b/>
          <w:sz w:val="24"/>
        </w:rPr>
        <w:t>Schedule A – Control Telephony</w:t>
      </w:r>
    </w:p>
    <w:p w14:paraId="640A009E" w14:textId="77777777" w:rsidR="00492F02" w:rsidRDefault="00492F02">
      <w:pPr>
        <w:ind w:left="851" w:hanging="851"/>
      </w:pPr>
    </w:p>
    <w:p w14:paraId="6EC6ABF3" w14:textId="77777777" w:rsidR="00492F02" w:rsidRDefault="00492F02">
      <w:pPr>
        <w:ind w:left="851" w:hanging="851"/>
        <w:rPr>
          <w:b/>
        </w:rPr>
      </w:pPr>
      <w:r>
        <w:rPr>
          <w:b/>
        </w:rPr>
        <w:t>C4.3</w:t>
      </w:r>
      <w:r>
        <w:rPr>
          <w:b/>
        </w:rPr>
        <w:tab/>
        <w:t>Services to be provided</w:t>
      </w:r>
    </w:p>
    <w:p w14:paraId="56BF8176" w14:textId="77777777" w:rsidR="00492F02" w:rsidRDefault="00492F02">
      <w:pPr>
        <w:ind w:left="851" w:hanging="851"/>
        <w:rPr>
          <w:b/>
        </w:rPr>
      </w:pPr>
      <w:bookmarkStart w:id="66" w:name="_Ref93468178"/>
      <w:r>
        <w:rPr>
          <w:b/>
        </w:rPr>
        <w:t>C4.3.1</w:t>
      </w:r>
      <w:r>
        <w:rPr>
          <w:b/>
        </w:rPr>
        <w:tab/>
        <w:t>Power Station (both Adjacent and Not Adjacent to the TO’s Transmission System)</w:t>
      </w:r>
      <w:bookmarkEnd w:id="66"/>
    </w:p>
    <w:p w14:paraId="0BD67332" w14:textId="144772F2" w:rsidR="00492F02" w:rsidRDefault="00492F02">
      <w:pPr>
        <w:ind w:left="851" w:hanging="851"/>
      </w:pPr>
      <w:r>
        <w:t>C4.3.1.1</w:t>
      </w:r>
      <w:r>
        <w:tab/>
        <w:t xml:space="preserve">The TO Construction Offer to </w:t>
      </w:r>
      <w:r w:rsidR="00B82ACE">
        <w:t xml:space="preserve">The Company </w:t>
      </w:r>
      <w:r>
        <w:t xml:space="preserve">shall include terms for the connection of control telephones at the User’s Site to the TO telephone network, which shall facilitate communications for control purposes between the User and </w:t>
      </w:r>
      <w:r w:rsidR="008F4C7C">
        <w:t xml:space="preserve">The Company </w:t>
      </w:r>
      <w:r>
        <w:t>and between the User and the TO.</w:t>
      </w:r>
    </w:p>
    <w:p w14:paraId="3D0E0B26" w14:textId="79BB0C08" w:rsidR="00492F02" w:rsidRDefault="00492F02">
      <w:pPr>
        <w:ind w:left="851" w:hanging="851"/>
      </w:pPr>
      <w:r>
        <w:t>C4.3.1.2</w:t>
      </w:r>
      <w:r>
        <w:tab/>
        <w:t xml:space="preserve">The TO Construction Offer to </w:t>
      </w:r>
      <w:r w:rsidR="008F4C7C">
        <w:t xml:space="preserve">The Company </w:t>
      </w:r>
      <w:r>
        <w:t xml:space="preserve">shall include terms for the connection of an extension bell. </w:t>
      </w:r>
    </w:p>
    <w:p w14:paraId="5ECE7D4E" w14:textId="29A3C102" w:rsidR="00492F02" w:rsidRDefault="00492F02">
      <w:pPr>
        <w:ind w:left="851" w:hanging="851"/>
      </w:pPr>
      <w:r>
        <w:t>C4.3.1.3</w:t>
      </w:r>
      <w:r>
        <w:tab/>
        <w:t xml:space="preserve">The TO Construction Offer to </w:t>
      </w:r>
      <w:r w:rsidR="008F4C7C">
        <w:t xml:space="preserve">The Company </w:t>
      </w:r>
      <w:r>
        <w:t>shall include terms for a PSTN connection</w:t>
      </w:r>
    </w:p>
    <w:p w14:paraId="32AA04A2" w14:textId="77777777" w:rsidR="00492F02" w:rsidRDefault="00492F02">
      <w:pPr>
        <w:ind w:left="851" w:hanging="851"/>
      </w:pPr>
      <w:r>
        <w:t>C4.3.1.4</w:t>
      </w:r>
      <w:r>
        <w:tab/>
        <w:t>For the avoidance of doubt, the TO Construction Offer shall not contain terms for any of the following:</w:t>
      </w:r>
    </w:p>
    <w:p w14:paraId="3F8098E3" w14:textId="0D3C901D" w:rsidR="00492F02" w:rsidRDefault="00492F02" w:rsidP="008E583B">
      <w:pPr>
        <w:pStyle w:val="Header"/>
        <w:numPr>
          <w:ilvl w:val="0"/>
          <w:numId w:val="33"/>
        </w:numPr>
        <w:tabs>
          <w:tab w:val="clear" w:pos="4153"/>
          <w:tab w:val="clear" w:pos="8306"/>
        </w:tabs>
      </w:pPr>
      <w:r>
        <w:t xml:space="preserve"> Instructor </w:t>
      </w:r>
      <w:r w:rsidR="00A47F71">
        <w:t xml:space="preserve">Facilities </w:t>
      </w:r>
      <w:r>
        <w:t>(Grid Code CC</w:t>
      </w:r>
      <w:r w:rsidR="00566AC5">
        <w:t>.</w:t>
      </w:r>
      <w:r>
        <w:t>6.5.7</w:t>
      </w:r>
      <w:r w:rsidR="00626803">
        <w:t xml:space="preserve"> or ECC.6.5.7</w:t>
      </w:r>
      <w:r>
        <w:t>):</w:t>
      </w:r>
    </w:p>
    <w:p w14:paraId="437614BB" w14:textId="77777777" w:rsidR="00492F02" w:rsidRDefault="00492F02" w:rsidP="008E583B">
      <w:pPr>
        <w:pStyle w:val="Header"/>
        <w:numPr>
          <w:ilvl w:val="0"/>
          <w:numId w:val="33"/>
        </w:numPr>
        <w:tabs>
          <w:tab w:val="clear" w:pos="4153"/>
          <w:tab w:val="clear" w:pos="8306"/>
        </w:tabs>
      </w:pPr>
      <w:r>
        <w:t>or Electronic Data Communication Facilities (Grid Code CC</w:t>
      </w:r>
      <w:r w:rsidR="00626803">
        <w:t>.</w:t>
      </w:r>
      <w:r>
        <w:t>6.5.8</w:t>
      </w:r>
      <w:r w:rsidR="00626803">
        <w:t xml:space="preserve"> or ECC.6.5.8</w:t>
      </w:r>
      <w:r>
        <w:t>); or</w:t>
      </w:r>
    </w:p>
    <w:p w14:paraId="240622BA" w14:textId="77777777" w:rsidR="00492F02" w:rsidRDefault="00492F02" w:rsidP="008E583B">
      <w:pPr>
        <w:pStyle w:val="Header"/>
        <w:numPr>
          <w:ilvl w:val="0"/>
          <w:numId w:val="33"/>
        </w:numPr>
        <w:tabs>
          <w:tab w:val="clear" w:pos="4153"/>
          <w:tab w:val="clear" w:pos="8306"/>
        </w:tabs>
      </w:pPr>
      <w:r>
        <w:t>a fax machine.</w:t>
      </w:r>
    </w:p>
    <w:p w14:paraId="1A6EF66A" w14:textId="346E3895" w:rsidR="00492F02" w:rsidRDefault="00492F02">
      <w:pPr>
        <w:ind w:left="851" w:hanging="851"/>
      </w:pPr>
      <w:r>
        <w:t>C4.3.1.5</w:t>
      </w:r>
      <w:r>
        <w:tab/>
        <w:t xml:space="preserve">To the extent that </w:t>
      </w:r>
      <w:r w:rsidR="008F4C7C">
        <w:t xml:space="preserve">The Company </w:t>
      </w:r>
      <w:r>
        <w:t xml:space="preserve">requires these facilities, </w:t>
      </w:r>
      <w:r w:rsidR="008F4C7C">
        <w:t xml:space="preserve">The Company </w:t>
      </w:r>
      <w:r>
        <w:t xml:space="preserve">shall include relevant </w:t>
      </w:r>
      <w:r w:rsidRPr="008B0518">
        <w:t>terms in their</w:t>
      </w:r>
      <w:r>
        <w:t xml:space="preserve"> Bilateral Agreement directly with the User.</w:t>
      </w:r>
    </w:p>
    <w:p w14:paraId="17525587" w14:textId="685C1CCD" w:rsidR="00EC4A31" w:rsidRDefault="00EC4A31">
      <w:pPr>
        <w:ind w:left="851" w:hanging="851"/>
      </w:pPr>
      <w:r>
        <w:t>C4.</w:t>
      </w:r>
      <w:r w:rsidR="00BA368D">
        <w:t>3.1.6</w:t>
      </w:r>
      <w:r w:rsidR="00BA368D">
        <w:tab/>
        <w:t xml:space="preserve">The TO Construction Offer to </w:t>
      </w:r>
      <w:r w:rsidR="008F4C7C">
        <w:t xml:space="preserve">The Company </w:t>
      </w:r>
      <w:r w:rsidR="00BA368D">
        <w:t xml:space="preserve">shall include terms </w:t>
      </w:r>
      <w:r w:rsidR="003B60EC">
        <w:t xml:space="preserve">for the provision of relevant Critical Tools and Facilities where these are </w:t>
      </w:r>
      <w:r w:rsidR="00FD6703">
        <w:t>provided by the TO to the User</w:t>
      </w:r>
      <w:r w:rsidR="00171090">
        <w:t xml:space="preserve">.  To the extent that </w:t>
      </w:r>
      <w:r w:rsidR="008F4C7C">
        <w:t xml:space="preserve">The Company </w:t>
      </w:r>
      <w:r w:rsidR="00171090">
        <w:t xml:space="preserve">requires these Critical Tools and Facilities, </w:t>
      </w:r>
      <w:r w:rsidR="008F4C7C">
        <w:t xml:space="preserve">The Company </w:t>
      </w:r>
      <w:r w:rsidR="00171090">
        <w:t>shall include relevant terms in their Bilateral Agreement directly with the User.</w:t>
      </w:r>
    </w:p>
    <w:p w14:paraId="2DF006DE" w14:textId="77777777" w:rsidR="00492F02" w:rsidRDefault="00492F02"/>
    <w:p w14:paraId="6C443BA0" w14:textId="77777777" w:rsidR="00492F02" w:rsidRDefault="00492F02">
      <w:pPr>
        <w:ind w:left="851" w:hanging="851"/>
        <w:rPr>
          <w:b/>
        </w:rPr>
      </w:pPr>
      <w:r>
        <w:rPr>
          <w:b/>
        </w:rPr>
        <w:t>C4.3.2</w:t>
      </w:r>
      <w:r>
        <w:rPr>
          <w:b/>
        </w:rPr>
        <w:tab/>
        <w:t>Demand Site</w:t>
      </w:r>
    </w:p>
    <w:p w14:paraId="10B0662F" w14:textId="322945D1" w:rsidR="00492F02" w:rsidRDefault="00492F02">
      <w:pPr>
        <w:ind w:left="851" w:hanging="851"/>
      </w:pPr>
      <w:r>
        <w:t>C4.3.2.1</w:t>
      </w:r>
      <w:r>
        <w:tab/>
        <w:t xml:space="preserve">The TO Construction Offer to </w:t>
      </w:r>
      <w:r w:rsidR="00537D9B">
        <w:t xml:space="preserve">The Company </w:t>
      </w:r>
      <w:r>
        <w:t xml:space="preserve">shall include terms for the connection of control telephones at the User’s Control Point to the TO telephone network, which shall facilitate communications for control purposes between the User and </w:t>
      </w:r>
      <w:r w:rsidR="00537D9B">
        <w:t xml:space="preserve">The Company </w:t>
      </w:r>
      <w:r>
        <w:t>and between the User and the TO.</w:t>
      </w:r>
    </w:p>
    <w:p w14:paraId="5A4CD2B1" w14:textId="5F03F075" w:rsidR="00492F02" w:rsidRDefault="00492F02">
      <w:pPr>
        <w:ind w:left="851" w:hanging="851"/>
      </w:pPr>
      <w:r>
        <w:t>C4.3.2.2</w:t>
      </w:r>
      <w:r>
        <w:tab/>
        <w:t xml:space="preserve">The TO Construction Offer to </w:t>
      </w:r>
      <w:r w:rsidR="00537D9B">
        <w:t xml:space="preserve">The Company </w:t>
      </w:r>
      <w:r>
        <w:t>shall include terms for a PSTN connection.</w:t>
      </w:r>
    </w:p>
    <w:p w14:paraId="503BC44A" w14:textId="77777777" w:rsidR="00492F02" w:rsidRDefault="00492F02">
      <w:pPr>
        <w:ind w:left="851" w:hanging="851"/>
      </w:pPr>
      <w:r>
        <w:t>C4.3.2.3</w:t>
      </w:r>
      <w:r>
        <w:tab/>
        <w:t>For the avoidance of doubt, the TO Construction Offer shall not contain terms for any of the following:</w:t>
      </w:r>
    </w:p>
    <w:p w14:paraId="1FE62B9E" w14:textId="77777777" w:rsidR="00492F02" w:rsidRDefault="00492F02" w:rsidP="008E583B">
      <w:pPr>
        <w:pStyle w:val="Header"/>
        <w:numPr>
          <w:ilvl w:val="0"/>
          <w:numId w:val="33"/>
        </w:numPr>
        <w:tabs>
          <w:tab w:val="clear" w:pos="4153"/>
          <w:tab w:val="clear" w:pos="8306"/>
        </w:tabs>
      </w:pPr>
      <w:r>
        <w:t>a Telegraph Instructor (Grid Code CC</w:t>
      </w:r>
      <w:r w:rsidR="00626803">
        <w:t>.</w:t>
      </w:r>
      <w:r>
        <w:t>6.5.7</w:t>
      </w:r>
      <w:r w:rsidR="00626803">
        <w:t xml:space="preserve"> or ECC.6.5.7</w:t>
      </w:r>
      <w:proofErr w:type="gramStart"/>
      <w:r>
        <w:t>);</w:t>
      </w:r>
      <w:proofErr w:type="gramEnd"/>
    </w:p>
    <w:p w14:paraId="5C2412FB" w14:textId="77777777" w:rsidR="00492F02" w:rsidRDefault="00492F02" w:rsidP="008E583B">
      <w:pPr>
        <w:pStyle w:val="Header"/>
        <w:numPr>
          <w:ilvl w:val="0"/>
          <w:numId w:val="33"/>
        </w:numPr>
        <w:tabs>
          <w:tab w:val="clear" w:pos="4153"/>
          <w:tab w:val="clear" w:pos="8306"/>
        </w:tabs>
      </w:pPr>
      <w:r>
        <w:t>or Electronic Data Communication Facilities (Grid Code CC</w:t>
      </w:r>
      <w:r w:rsidR="00626803">
        <w:t>.</w:t>
      </w:r>
      <w:r>
        <w:t>6.5.8</w:t>
      </w:r>
      <w:r w:rsidR="00626803">
        <w:t xml:space="preserve"> or ECC.6.5.8</w:t>
      </w:r>
      <w:r>
        <w:t>); or</w:t>
      </w:r>
    </w:p>
    <w:p w14:paraId="6EF90511" w14:textId="77777777" w:rsidR="00492F02" w:rsidRDefault="00492F02" w:rsidP="008E583B">
      <w:pPr>
        <w:numPr>
          <w:ilvl w:val="0"/>
          <w:numId w:val="33"/>
        </w:numPr>
      </w:pPr>
      <w:r>
        <w:t>a fax machine.</w:t>
      </w:r>
    </w:p>
    <w:p w14:paraId="62444DDE" w14:textId="6CA5DDE1" w:rsidR="00492F02" w:rsidRDefault="00492F02">
      <w:pPr>
        <w:ind w:left="851" w:hanging="851"/>
      </w:pPr>
      <w:r>
        <w:t>C4.3.2.4</w:t>
      </w:r>
      <w:r>
        <w:tab/>
        <w:t xml:space="preserve">To the extent that </w:t>
      </w:r>
      <w:r w:rsidR="00537D9B">
        <w:t xml:space="preserve">The Company </w:t>
      </w:r>
      <w:r>
        <w:t xml:space="preserve">requires these facilities, </w:t>
      </w:r>
      <w:r w:rsidR="00537D9B">
        <w:t xml:space="preserve">The Company </w:t>
      </w:r>
      <w:r>
        <w:t>shall include relevant terms in their Bilateral Agreement directly with the User.</w:t>
      </w:r>
    </w:p>
    <w:p w14:paraId="0E0EFA97" w14:textId="0C04E877" w:rsidR="009303A0" w:rsidRDefault="009303A0">
      <w:pPr>
        <w:ind w:left="851" w:hanging="851"/>
      </w:pPr>
      <w:r>
        <w:t xml:space="preserve">C4.3.2.5 The TO Construction Offer to </w:t>
      </w:r>
      <w:r w:rsidR="00537D9B">
        <w:t xml:space="preserve">The Company </w:t>
      </w:r>
      <w:r>
        <w:t xml:space="preserve">shall include terms for the provision of relevant Critical Tools and Facilities where these are provided by the TO to the User.  To the extent that </w:t>
      </w:r>
      <w:r w:rsidR="00537D9B">
        <w:t xml:space="preserve">The Company </w:t>
      </w:r>
      <w:r>
        <w:t xml:space="preserve">requires these Critical Tools and Facilities, </w:t>
      </w:r>
      <w:r w:rsidR="00537D9B">
        <w:t xml:space="preserve">The Company </w:t>
      </w:r>
      <w:r>
        <w:t>shall include relevant terms in their Bilateral Agreement directly with the User.</w:t>
      </w:r>
    </w:p>
    <w:p w14:paraId="716C1EAE" w14:textId="77777777" w:rsidR="00492F02" w:rsidRDefault="00492F02">
      <w:pPr>
        <w:pStyle w:val="Header"/>
        <w:tabs>
          <w:tab w:val="clear" w:pos="4153"/>
          <w:tab w:val="clear" w:pos="8306"/>
        </w:tabs>
      </w:pPr>
    </w:p>
    <w:p w14:paraId="5BE1DBAA" w14:textId="77777777" w:rsidR="00492F02" w:rsidRDefault="00492F02">
      <w:pPr>
        <w:ind w:left="851" w:hanging="851"/>
        <w:rPr>
          <w:b/>
        </w:rPr>
      </w:pPr>
      <w:r>
        <w:rPr>
          <w:b/>
        </w:rPr>
        <w:t>C4.3.3</w:t>
      </w:r>
      <w:r>
        <w:rPr>
          <w:b/>
        </w:rPr>
        <w:tab/>
        <w:t>Large Embedded Generator</w:t>
      </w:r>
    </w:p>
    <w:p w14:paraId="02B4FCAD" w14:textId="677150FF" w:rsidR="00492F02" w:rsidRDefault="00492F02">
      <w:pPr>
        <w:ind w:left="851" w:hanging="851"/>
      </w:pPr>
      <w:r>
        <w:t>C4.3.3.1</w:t>
      </w:r>
      <w:r>
        <w:tab/>
      </w:r>
      <w:proofErr w:type="gramStart"/>
      <w:r>
        <w:t>Where</w:t>
      </w:r>
      <w:proofErr w:type="gramEnd"/>
      <w:r>
        <w:t xml:space="preserve"> requested by</w:t>
      </w:r>
      <w:r w:rsidR="0097089D" w:rsidRPr="0097089D">
        <w:t xml:space="preserve"> </w:t>
      </w:r>
      <w:r w:rsidR="0097089D">
        <w:t>The Company</w:t>
      </w:r>
      <w:r>
        <w:t xml:space="preserve">, the TO shall use reasonable endeavours to agree terms with the relevant Network Operator to facilitate the connection of control telephones at the User’s Control Point to the TO telephone network, which shall facilitate communications for control purposes between the User and </w:t>
      </w:r>
      <w:r w:rsidR="0097089D">
        <w:t xml:space="preserve">The Company </w:t>
      </w:r>
      <w:r>
        <w:t>and between the User and the TO.</w:t>
      </w:r>
    </w:p>
    <w:p w14:paraId="744E2C3F" w14:textId="77777777" w:rsidR="00492F02" w:rsidRDefault="00492F02">
      <w:pPr>
        <w:ind w:left="851" w:hanging="851"/>
      </w:pPr>
      <w:r>
        <w:t>C4.3.3.2</w:t>
      </w:r>
      <w:r>
        <w:tab/>
        <w:t>For the avoidance of doubt, the TO shall not facilitate any of the following:</w:t>
      </w:r>
    </w:p>
    <w:p w14:paraId="76045DF4" w14:textId="77777777" w:rsidR="00492F02" w:rsidRDefault="00492F02" w:rsidP="008E583B">
      <w:pPr>
        <w:numPr>
          <w:ilvl w:val="0"/>
          <w:numId w:val="34"/>
        </w:numPr>
      </w:pPr>
      <w:r>
        <w:t>a Telegraph Instructor (Grid Code CC</w:t>
      </w:r>
      <w:r w:rsidR="00626803">
        <w:t>.</w:t>
      </w:r>
      <w:r>
        <w:t>6.5.7</w:t>
      </w:r>
      <w:r w:rsidR="00626803">
        <w:t xml:space="preserve"> or ECC.6.5.7</w:t>
      </w:r>
      <w:r>
        <w:t>):</w:t>
      </w:r>
    </w:p>
    <w:p w14:paraId="20954E28" w14:textId="77777777" w:rsidR="00492F02" w:rsidRDefault="00492F02" w:rsidP="008E583B">
      <w:pPr>
        <w:numPr>
          <w:ilvl w:val="0"/>
          <w:numId w:val="34"/>
        </w:numPr>
      </w:pPr>
      <w:r>
        <w:t xml:space="preserve"> or Electronic Data Communication Facilities (Grid Code CC</w:t>
      </w:r>
      <w:r w:rsidR="00626803">
        <w:t>.</w:t>
      </w:r>
      <w:r>
        <w:t>6.5.8</w:t>
      </w:r>
      <w:r w:rsidR="00626803">
        <w:t xml:space="preserve"> or ECC.6.5.8</w:t>
      </w:r>
      <w:r>
        <w:t xml:space="preserve">): </w:t>
      </w:r>
    </w:p>
    <w:p w14:paraId="1AE41965" w14:textId="77777777" w:rsidR="00492F02" w:rsidRDefault="00492F02" w:rsidP="008E583B">
      <w:pPr>
        <w:numPr>
          <w:ilvl w:val="0"/>
          <w:numId w:val="34"/>
        </w:numPr>
      </w:pPr>
      <w:r>
        <w:t>PSTN connection:</w:t>
      </w:r>
    </w:p>
    <w:p w14:paraId="3BAEE865" w14:textId="77777777" w:rsidR="00492F02" w:rsidRDefault="00492F02" w:rsidP="008E583B">
      <w:pPr>
        <w:numPr>
          <w:ilvl w:val="0"/>
          <w:numId w:val="34"/>
        </w:numPr>
      </w:pPr>
      <w:r>
        <w:t>fax machine: or</w:t>
      </w:r>
    </w:p>
    <w:p w14:paraId="40164714" w14:textId="77777777" w:rsidR="00492F02" w:rsidRDefault="00492F02" w:rsidP="008E583B">
      <w:pPr>
        <w:numPr>
          <w:ilvl w:val="0"/>
          <w:numId w:val="34"/>
        </w:numPr>
      </w:pPr>
      <w:r>
        <w:t>extension bell.</w:t>
      </w:r>
    </w:p>
    <w:p w14:paraId="502CC949" w14:textId="46C12F4C" w:rsidR="00AA788F" w:rsidRDefault="0066093E" w:rsidP="0066093E">
      <w:pPr>
        <w:tabs>
          <w:tab w:val="left" w:pos="851"/>
        </w:tabs>
        <w:ind w:left="851" w:hanging="851"/>
      </w:pPr>
      <w:r>
        <w:t>C4.3.3.3</w:t>
      </w:r>
      <w:r>
        <w:tab/>
      </w:r>
      <w:proofErr w:type="gramStart"/>
      <w:r>
        <w:t>Where</w:t>
      </w:r>
      <w:proofErr w:type="gramEnd"/>
      <w:r>
        <w:t xml:space="preserve"> requested by</w:t>
      </w:r>
      <w:r w:rsidR="0097089D" w:rsidRPr="0097089D">
        <w:t xml:space="preserve"> </w:t>
      </w:r>
      <w:r w:rsidR="0097089D">
        <w:t>The Company</w:t>
      </w:r>
      <w:r>
        <w:t xml:space="preserve">, the TO shall use reasonable endeavours to agree terms with the relevant Network Operator to facilitate the provision of relevant Critical Tools and Facilities where these are provided by the TO to the User.  To the extent that </w:t>
      </w:r>
      <w:r w:rsidR="0097089D">
        <w:t xml:space="preserve">The Company </w:t>
      </w:r>
      <w:r>
        <w:t xml:space="preserve">requires these Critical Tools and Facilities, </w:t>
      </w:r>
      <w:r w:rsidR="0097089D">
        <w:t xml:space="preserve">The Company </w:t>
      </w:r>
      <w:r>
        <w:t>shall include relevant terms in their Bilateral Agreement directly with the User.</w:t>
      </w:r>
    </w:p>
    <w:p w14:paraId="31B1A2AF" w14:textId="77777777" w:rsidR="00492F02" w:rsidRDefault="00492F02">
      <w:pPr>
        <w:ind w:left="851" w:hanging="851"/>
        <w:rPr>
          <w:b/>
          <w:sz w:val="24"/>
        </w:rPr>
      </w:pPr>
      <w:r>
        <w:br w:type="page"/>
      </w:r>
      <w:r>
        <w:rPr>
          <w:b/>
          <w:sz w:val="24"/>
        </w:rPr>
        <w:t>C5</w:t>
      </w:r>
      <w:r>
        <w:tab/>
      </w:r>
      <w:r>
        <w:rPr>
          <w:b/>
          <w:sz w:val="24"/>
        </w:rPr>
        <w:t>Schedule B – SCADA</w:t>
      </w:r>
    </w:p>
    <w:p w14:paraId="06BAD3F1" w14:textId="77777777" w:rsidR="00492F02" w:rsidRDefault="00492F02">
      <w:pPr>
        <w:ind w:left="851" w:hanging="851"/>
        <w:rPr>
          <w:b/>
        </w:rPr>
      </w:pPr>
      <w:r>
        <w:t xml:space="preserve"> </w:t>
      </w:r>
      <w:r>
        <w:rPr>
          <w:b/>
        </w:rPr>
        <w:t>C5.3</w:t>
      </w:r>
      <w:r>
        <w:rPr>
          <w:b/>
        </w:rPr>
        <w:tab/>
        <w:t>Services to be provided</w:t>
      </w:r>
    </w:p>
    <w:p w14:paraId="48617926" w14:textId="77777777" w:rsidR="00492F02" w:rsidRDefault="00492F02">
      <w:pPr>
        <w:ind w:left="851" w:hanging="851"/>
        <w:rPr>
          <w:b/>
        </w:rPr>
      </w:pPr>
      <w:r>
        <w:rPr>
          <w:b/>
        </w:rPr>
        <w:t>C5.3.1</w:t>
      </w:r>
      <w:r>
        <w:rPr>
          <w:b/>
        </w:rPr>
        <w:tab/>
        <w:t>Power Station or Demand Site Adjacent to the TO’s Transmission System</w:t>
      </w:r>
    </w:p>
    <w:p w14:paraId="5E719446" w14:textId="37BDBE24" w:rsidR="00492F02" w:rsidRDefault="00492F02">
      <w:pPr>
        <w:ind w:left="851" w:hanging="851"/>
      </w:pPr>
      <w:r>
        <w:t>C5.3.1.1</w:t>
      </w:r>
      <w:r>
        <w:tab/>
        <w:t xml:space="preserve">The TO Construction Offer to </w:t>
      </w:r>
      <w:r w:rsidR="0097089D">
        <w:t xml:space="preserve">The Company </w:t>
      </w:r>
      <w:r>
        <w:t>shall include terms for the collection and transmission of the following User data via the TO (or as agreed) SCADA system to</w:t>
      </w:r>
      <w:r w:rsidR="0097089D" w:rsidRPr="0097089D">
        <w:t xml:space="preserve"> </w:t>
      </w:r>
      <w:r w:rsidR="0097089D">
        <w:t>The Company</w:t>
      </w:r>
      <w:r>
        <w:t>. The collection of this data shall be in line with STCP4-3 Provision of Real Time Data.</w:t>
      </w:r>
    </w:p>
    <w:p w14:paraId="465229BB" w14:textId="77777777" w:rsidR="00492F02" w:rsidRDefault="00492F02">
      <w:pPr>
        <w:pStyle w:val="Heading3"/>
        <w:numPr>
          <w:ilvl w:val="0"/>
          <w:numId w:val="0"/>
        </w:numPr>
        <w:ind w:left="851"/>
        <w:rPr>
          <w:b/>
        </w:rPr>
      </w:pPr>
      <w:r>
        <w:rPr>
          <w:b/>
        </w:rPr>
        <w:t>Data Requirements from Users (Grid Code CC.6.5.6</w:t>
      </w:r>
      <w:r w:rsidR="00626803">
        <w:rPr>
          <w:b/>
        </w:rPr>
        <w:t xml:space="preserve"> or ECC.6.5.6</w:t>
      </w:r>
      <w:r>
        <w:rPr>
          <w:b/>
        </w:rPr>
        <w:t>)</w:t>
      </w:r>
    </w:p>
    <w:p w14:paraId="5917BEC7" w14:textId="77777777" w:rsidR="00492F02" w:rsidRDefault="00492F02">
      <w:pPr>
        <w:ind w:left="851"/>
        <w:rPr>
          <w:b/>
        </w:rPr>
      </w:pPr>
      <w:r>
        <w:rPr>
          <w:b/>
        </w:rPr>
        <w:t xml:space="preserve">(a) </w:t>
      </w:r>
      <w:r>
        <w:rPr>
          <w:b/>
        </w:rPr>
        <w:tab/>
        <w:t>Analogues / Metering</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14B7B353" w14:textId="77777777">
        <w:tc>
          <w:tcPr>
            <w:tcW w:w="4261" w:type="dxa"/>
          </w:tcPr>
          <w:p w14:paraId="7EFEBBF2" w14:textId="77777777" w:rsidR="00492F02" w:rsidRDefault="00492F02">
            <w:pPr>
              <w:rPr>
                <w:b/>
              </w:rPr>
            </w:pPr>
            <w:r>
              <w:rPr>
                <w:b/>
              </w:rPr>
              <w:t>Item</w:t>
            </w:r>
          </w:p>
        </w:tc>
        <w:tc>
          <w:tcPr>
            <w:tcW w:w="4261" w:type="dxa"/>
          </w:tcPr>
          <w:p w14:paraId="0D7D2316" w14:textId="77777777" w:rsidR="00492F02" w:rsidRDefault="00492F02">
            <w:pPr>
              <w:rPr>
                <w:b/>
              </w:rPr>
            </w:pPr>
            <w:r>
              <w:rPr>
                <w:b/>
              </w:rPr>
              <w:t>Analogue Data</w:t>
            </w:r>
          </w:p>
        </w:tc>
      </w:tr>
      <w:tr w:rsidR="00492F02" w14:paraId="3EB4636E" w14:textId="77777777">
        <w:tc>
          <w:tcPr>
            <w:tcW w:w="4261" w:type="dxa"/>
          </w:tcPr>
          <w:p w14:paraId="666730B2" w14:textId="77777777" w:rsidR="00492F02" w:rsidRDefault="00492F02">
            <w:pPr>
              <w:pStyle w:val="Header"/>
              <w:tabs>
                <w:tab w:val="clear" w:pos="4153"/>
                <w:tab w:val="clear" w:pos="8306"/>
              </w:tabs>
              <w:rPr>
                <w:b/>
              </w:rPr>
            </w:pPr>
            <w:r>
              <w:rPr>
                <w:b/>
              </w:rPr>
              <w:t>Power Stations</w:t>
            </w:r>
          </w:p>
        </w:tc>
        <w:tc>
          <w:tcPr>
            <w:tcW w:w="4261" w:type="dxa"/>
          </w:tcPr>
          <w:p w14:paraId="1FC409B0" w14:textId="77777777" w:rsidR="00492F02" w:rsidRDefault="00492F02">
            <w:r>
              <w:t>_</w:t>
            </w:r>
          </w:p>
        </w:tc>
      </w:tr>
      <w:tr w:rsidR="00492F02" w14:paraId="30F5D37A" w14:textId="77777777">
        <w:tc>
          <w:tcPr>
            <w:tcW w:w="4261" w:type="dxa"/>
          </w:tcPr>
          <w:p w14:paraId="2957392C" w14:textId="77777777" w:rsidR="00492F02" w:rsidRDefault="00492F02">
            <w:pPr>
              <w:pStyle w:val="Header"/>
              <w:tabs>
                <w:tab w:val="clear" w:pos="4153"/>
                <w:tab w:val="clear" w:pos="8306"/>
              </w:tabs>
            </w:pPr>
            <w:r>
              <w:t>Balancing Mechanism Unit</w:t>
            </w:r>
          </w:p>
        </w:tc>
        <w:tc>
          <w:tcPr>
            <w:tcW w:w="4261" w:type="dxa"/>
          </w:tcPr>
          <w:p w14:paraId="12390808" w14:textId="77777777" w:rsidR="00492F02" w:rsidRDefault="00492F02">
            <w:r>
              <w:t xml:space="preserve">HV MW   </w:t>
            </w:r>
            <w:proofErr w:type="gramStart"/>
            <w:r>
              <w:t>MVAr  Frequency</w:t>
            </w:r>
            <w:proofErr w:type="gramEnd"/>
          </w:p>
        </w:tc>
      </w:tr>
      <w:tr w:rsidR="00492F02" w14:paraId="6742214D" w14:textId="77777777">
        <w:tc>
          <w:tcPr>
            <w:tcW w:w="4261" w:type="dxa"/>
          </w:tcPr>
          <w:p w14:paraId="61BECE7A" w14:textId="77777777" w:rsidR="00492F02" w:rsidRDefault="00492F02">
            <w:r>
              <w:t xml:space="preserve">Individual Alternator </w:t>
            </w:r>
          </w:p>
        </w:tc>
        <w:tc>
          <w:tcPr>
            <w:tcW w:w="4261" w:type="dxa"/>
          </w:tcPr>
          <w:p w14:paraId="70041262" w14:textId="77777777" w:rsidR="00492F02" w:rsidRDefault="00492F02">
            <w:pPr>
              <w:pStyle w:val="Header"/>
              <w:tabs>
                <w:tab w:val="clear" w:pos="4153"/>
                <w:tab w:val="clear" w:pos="8306"/>
              </w:tabs>
            </w:pPr>
            <w:r>
              <w:t>HV MW   MVAr</w:t>
            </w:r>
          </w:p>
        </w:tc>
      </w:tr>
      <w:tr w:rsidR="00492F02" w14:paraId="2DF0DA78" w14:textId="77777777">
        <w:tc>
          <w:tcPr>
            <w:tcW w:w="4261" w:type="dxa"/>
          </w:tcPr>
          <w:p w14:paraId="6F046FCB" w14:textId="77777777" w:rsidR="00492F02" w:rsidRDefault="00492F02">
            <w:r>
              <w:t>Interface with Transmission System</w:t>
            </w:r>
          </w:p>
        </w:tc>
        <w:tc>
          <w:tcPr>
            <w:tcW w:w="4261" w:type="dxa"/>
          </w:tcPr>
          <w:p w14:paraId="1841C35F" w14:textId="77777777" w:rsidR="00492F02" w:rsidRDefault="00492F02">
            <w:r>
              <w:t>Voltage</w:t>
            </w:r>
          </w:p>
        </w:tc>
      </w:tr>
      <w:tr w:rsidR="00492F02" w14:paraId="0F5F3B44" w14:textId="77777777">
        <w:tc>
          <w:tcPr>
            <w:tcW w:w="4261" w:type="dxa"/>
          </w:tcPr>
          <w:p w14:paraId="0BFA07F6" w14:textId="77777777" w:rsidR="00492F02" w:rsidRDefault="00492F02">
            <w:r>
              <w:t>Individual Unit Transformer</w:t>
            </w:r>
          </w:p>
        </w:tc>
        <w:tc>
          <w:tcPr>
            <w:tcW w:w="4261" w:type="dxa"/>
          </w:tcPr>
          <w:p w14:paraId="12101E18" w14:textId="77777777" w:rsidR="00492F02" w:rsidRDefault="00492F02">
            <w:proofErr w:type="gramStart"/>
            <w:r>
              <w:t>LV  MW</w:t>
            </w:r>
            <w:proofErr w:type="gramEnd"/>
            <w:r>
              <w:t xml:space="preserve">  MVAr</w:t>
            </w:r>
          </w:p>
        </w:tc>
      </w:tr>
      <w:tr w:rsidR="00492F02" w14:paraId="48882F1C" w14:textId="77777777">
        <w:tc>
          <w:tcPr>
            <w:tcW w:w="4261" w:type="dxa"/>
          </w:tcPr>
          <w:p w14:paraId="53714A30" w14:textId="77777777" w:rsidR="00492F02" w:rsidRDefault="00492F02">
            <w:r>
              <w:t>Station Transformer</w:t>
            </w:r>
          </w:p>
        </w:tc>
        <w:tc>
          <w:tcPr>
            <w:tcW w:w="4261" w:type="dxa"/>
          </w:tcPr>
          <w:p w14:paraId="3C37ECE7" w14:textId="77777777" w:rsidR="00492F02" w:rsidRDefault="00492F02">
            <w:proofErr w:type="gramStart"/>
            <w:r>
              <w:t>LV  MW</w:t>
            </w:r>
            <w:proofErr w:type="gramEnd"/>
            <w:r>
              <w:t xml:space="preserve">  MVAr</w:t>
            </w:r>
          </w:p>
        </w:tc>
      </w:tr>
      <w:tr w:rsidR="00492F02" w14:paraId="1DB061D2" w14:textId="77777777">
        <w:tc>
          <w:tcPr>
            <w:tcW w:w="4261" w:type="dxa"/>
          </w:tcPr>
          <w:p w14:paraId="2B84332B" w14:textId="77777777" w:rsidR="00492F02" w:rsidRDefault="00492F02">
            <w:r>
              <w:t>Site TGO</w:t>
            </w:r>
          </w:p>
        </w:tc>
        <w:tc>
          <w:tcPr>
            <w:tcW w:w="4261" w:type="dxa"/>
          </w:tcPr>
          <w:p w14:paraId="09ABC4FA" w14:textId="77777777" w:rsidR="00492F02" w:rsidRDefault="00492F02">
            <w:r>
              <w:t>HV MW MVAr</w:t>
            </w:r>
          </w:p>
        </w:tc>
      </w:tr>
      <w:tr w:rsidR="00492F02" w14:paraId="17F12C9E" w14:textId="77777777">
        <w:tc>
          <w:tcPr>
            <w:tcW w:w="4261" w:type="dxa"/>
          </w:tcPr>
          <w:p w14:paraId="12A57535" w14:textId="77777777" w:rsidR="00492F02" w:rsidRDefault="00492F02">
            <w:r>
              <w:t>Wind Speed / Direction (Wind Farms only)</w:t>
            </w:r>
          </w:p>
        </w:tc>
        <w:tc>
          <w:tcPr>
            <w:tcW w:w="4261" w:type="dxa"/>
          </w:tcPr>
          <w:p w14:paraId="708E2367" w14:textId="77777777" w:rsidR="00492F02" w:rsidRDefault="00492F02"/>
        </w:tc>
      </w:tr>
    </w:tbl>
    <w:p w14:paraId="1A49692A" w14:textId="77777777" w:rsidR="00492F02" w:rsidRDefault="00492F02">
      <w:pPr>
        <w:ind w:left="851"/>
        <w:rPr>
          <w:b/>
        </w:rPr>
      </w:pPr>
    </w:p>
    <w:p w14:paraId="0D5439D7" w14:textId="77777777" w:rsidR="00492F02" w:rsidRDefault="00492F02">
      <w:pPr>
        <w:ind w:left="851"/>
        <w:rPr>
          <w:b/>
        </w:rPr>
      </w:pPr>
      <w:r>
        <w:rPr>
          <w:b/>
        </w:rPr>
        <w:t>(b)</w:t>
      </w:r>
      <w:r>
        <w:rPr>
          <w:b/>
        </w:rPr>
        <w:tab/>
        <w:t>Digital Status Indications</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65A13A16" w14:textId="77777777">
        <w:tc>
          <w:tcPr>
            <w:tcW w:w="4261" w:type="dxa"/>
          </w:tcPr>
          <w:p w14:paraId="733BAED1" w14:textId="77777777" w:rsidR="00492F02" w:rsidRDefault="00492F02">
            <w:pPr>
              <w:rPr>
                <w:b/>
              </w:rPr>
            </w:pPr>
            <w:r>
              <w:rPr>
                <w:b/>
              </w:rPr>
              <w:t>Item</w:t>
            </w:r>
          </w:p>
        </w:tc>
        <w:tc>
          <w:tcPr>
            <w:tcW w:w="4261" w:type="dxa"/>
          </w:tcPr>
          <w:p w14:paraId="53AE6D3A" w14:textId="77777777" w:rsidR="00492F02" w:rsidRDefault="00492F02">
            <w:pPr>
              <w:rPr>
                <w:b/>
              </w:rPr>
            </w:pPr>
            <w:proofErr w:type="gramStart"/>
            <w:r>
              <w:rPr>
                <w:b/>
              </w:rPr>
              <w:t>Digital  Status</w:t>
            </w:r>
            <w:proofErr w:type="gramEnd"/>
            <w:r>
              <w:rPr>
                <w:b/>
              </w:rPr>
              <w:t xml:space="preserve"> Indication</w:t>
            </w:r>
          </w:p>
        </w:tc>
      </w:tr>
      <w:tr w:rsidR="00492F02" w14:paraId="0BA8B340" w14:textId="77777777">
        <w:tc>
          <w:tcPr>
            <w:tcW w:w="4261" w:type="dxa"/>
          </w:tcPr>
          <w:p w14:paraId="753E4D08" w14:textId="77777777" w:rsidR="00492F02" w:rsidRDefault="00492F02">
            <w:pPr>
              <w:rPr>
                <w:b/>
              </w:rPr>
            </w:pPr>
            <w:r>
              <w:rPr>
                <w:b/>
              </w:rPr>
              <w:t>Power Stations</w:t>
            </w:r>
          </w:p>
        </w:tc>
        <w:tc>
          <w:tcPr>
            <w:tcW w:w="4261" w:type="dxa"/>
          </w:tcPr>
          <w:p w14:paraId="721E3373" w14:textId="77777777" w:rsidR="00492F02" w:rsidRDefault="00492F02">
            <w:pPr>
              <w:rPr>
                <w:b/>
              </w:rPr>
            </w:pPr>
          </w:p>
        </w:tc>
      </w:tr>
      <w:tr w:rsidR="00492F02" w14:paraId="1B5AC1D1" w14:textId="77777777">
        <w:tc>
          <w:tcPr>
            <w:tcW w:w="4261" w:type="dxa"/>
          </w:tcPr>
          <w:p w14:paraId="61F14416" w14:textId="77777777" w:rsidR="00492F02" w:rsidRDefault="00492F02">
            <w:pPr>
              <w:pStyle w:val="Header"/>
              <w:tabs>
                <w:tab w:val="clear" w:pos="4153"/>
                <w:tab w:val="clear" w:pos="8306"/>
              </w:tabs>
            </w:pPr>
            <w:r>
              <w:t>All Generator circuits (but see note)</w:t>
            </w:r>
          </w:p>
        </w:tc>
        <w:tc>
          <w:tcPr>
            <w:tcW w:w="4261" w:type="dxa"/>
          </w:tcPr>
          <w:p w14:paraId="7FCDF5C7" w14:textId="77777777" w:rsidR="00492F02" w:rsidRDefault="00492F02">
            <w:smartTag w:uri="urn:schemas-microsoft-com:office:smarttags" w:element="City">
              <w:smartTag w:uri="urn:schemas-microsoft-com:office:smarttags" w:element="place">
                <w:r>
                  <w:t>LV</w:t>
                </w:r>
              </w:smartTag>
            </w:smartTag>
            <w:r>
              <w:t xml:space="preserve"> and HV circuit breakers and disconnectors. </w:t>
            </w:r>
          </w:p>
        </w:tc>
      </w:tr>
      <w:tr w:rsidR="00492F02" w14:paraId="7DC80F1D" w14:textId="77777777">
        <w:tc>
          <w:tcPr>
            <w:tcW w:w="4261" w:type="dxa"/>
          </w:tcPr>
          <w:p w14:paraId="03CA1F69" w14:textId="77777777" w:rsidR="00492F02" w:rsidRDefault="00492F02">
            <w:r>
              <w:t xml:space="preserve">Unit Transformer </w:t>
            </w:r>
          </w:p>
        </w:tc>
        <w:tc>
          <w:tcPr>
            <w:tcW w:w="4261" w:type="dxa"/>
          </w:tcPr>
          <w:p w14:paraId="7C23A042" w14:textId="77777777" w:rsidR="00492F02" w:rsidRDefault="00492F02">
            <w:pPr>
              <w:pStyle w:val="Header"/>
              <w:tabs>
                <w:tab w:val="clear" w:pos="4153"/>
                <w:tab w:val="clear" w:pos="8306"/>
              </w:tabs>
            </w:pPr>
            <w:r>
              <w:t>Circuit breaker</w:t>
            </w:r>
          </w:p>
        </w:tc>
      </w:tr>
      <w:tr w:rsidR="00492F02" w14:paraId="781247F0" w14:textId="77777777">
        <w:tc>
          <w:tcPr>
            <w:tcW w:w="4261" w:type="dxa"/>
          </w:tcPr>
          <w:p w14:paraId="7EF8D793" w14:textId="77777777" w:rsidR="00492F02" w:rsidRDefault="00492F02">
            <w:r>
              <w:t>Each Generator Transformer</w:t>
            </w:r>
          </w:p>
        </w:tc>
        <w:tc>
          <w:tcPr>
            <w:tcW w:w="4261" w:type="dxa"/>
          </w:tcPr>
          <w:p w14:paraId="2B730EFA" w14:textId="77777777" w:rsidR="00492F02" w:rsidRDefault="00492F02">
            <w:r>
              <w:t>Tap Position Indicator</w:t>
            </w:r>
          </w:p>
        </w:tc>
      </w:tr>
    </w:tbl>
    <w:p w14:paraId="705EA816" w14:textId="77777777" w:rsidR="00492F02" w:rsidRDefault="00492F02">
      <w:pPr>
        <w:ind w:left="851"/>
        <w:rPr>
          <w:b/>
        </w:rPr>
      </w:pPr>
    </w:p>
    <w:p w14:paraId="7A635564" w14:textId="41F6F506" w:rsidR="00492F02" w:rsidRDefault="00492F02">
      <w:pPr>
        <w:pStyle w:val="Header"/>
        <w:tabs>
          <w:tab w:val="clear" w:pos="4153"/>
          <w:tab w:val="clear" w:pos="8306"/>
        </w:tabs>
        <w:ind w:left="851"/>
      </w:pPr>
      <w:r>
        <w:rPr>
          <w:b/>
        </w:rPr>
        <w:t>Note</w:t>
      </w:r>
      <w:r>
        <w:t xml:space="preserve"> – It is recognised that for windfarms containing many small units, it may be impracticable and unnecessary for indications on a per unit basis. It would be appropriate for TOs to propose and for </w:t>
      </w:r>
      <w:r w:rsidR="0097089D">
        <w:t xml:space="preserve">The Company </w:t>
      </w:r>
      <w:r>
        <w:t>to review and agree groupings of wind turbines, with each group being above 5MW in size.</w:t>
      </w:r>
    </w:p>
    <w:p w14:paraId="4FCFD1D7" w14:textId="77777777" w:rsidR="00492F02" w:rsidRDefault="00492F02">
      <w:pPr>
        <w:ind w:left="851"/>
        <w:rPr>
          <w:b/>
        </w:rPr>
      </w:pPr>
    </w:p>
    <w:p w14:paraId="72B21053" w14:textId="77777777" w:rsidR="00492F02" w:rsidRDefault="00492F02">
      <w:pPr>
        <w:ind w:left="851"/>
        <w:rPr>
          <w:b/>
        </w:rPr>
      </w:pPr>
      <w:r>
        <w:rPr>
          <w:b/>
        </w:rPr>
        <w:t>(c)</w:t>
      </w:r>
      <w:r>
        <w:rPr>
          <w:b/>
        </w:rPr>
        <w:tab/>
        <w:t xml:space="preserve">OMS Metering – </w:t>
      </w:r>
    </w:p>
    <w:p w14:paraId="34293D95" w14:textId="643698C2" w:rsidR="00492F02" w:rsidRDefault="00492F02">
      <w:pPr>
        <w:ind w:left="851"/>
      </w:pPr>
      <w:r>
        <w:t xml:space="preserve">At sites where access to settlement metering pulses is available, and </w:t>
      </w:r>
      <w:proofErr w:type="gramStart"/>
      <w:r>
        <w:t>where</w:t>
      </w:r>
      <w:proofErr w:type="gramEnd"/>
      <w:r>
        <w:t xml:space="preserve"> requested by</w:t>
      </w:r>
      <w:r w:rsidR="0097089D" w:rsidRPr="0097089D">
        <w:t xml:space="preserve"> </w:t>
      </w:r>
      <w:r w:rsidR="0097089D">
        <w:t>The Company</w:t>
      </w:r>
      <w:r>
        <w:t>, the TO Construction Offer</w:t>
      </w:r>
      <w:r>
        <w:rPr>
          <w:b/>
        </w:rPr>
        <w:t xml:space="preserve"> </w:t>
      </w:r>
      <w:r>
        <w:t>shall make provision for the procurement and installation of an Operational Metering Summator (OMS) or equivalent equipment.</w:t>
      </w:r>
    </w:p>
    <w:p w14:paraId="2D2C59AB" w14:textId="1CDA8AC4" w:rsidR="00492F02" w:rsidRDefault="00492F02">
      <w:pPr>
        <w:ind w:left="851"/>
      </w:pPr>
      <w:r>
        <w:t xml:space="preserve">For the avoidance of doubt, where either OMS Metering or equivalent equipment is installed, the information obtained from this equipment shall be provided to </w:t>
      </w:r>
      <w:r w:rsidR="0097089D">
        <w:t xml:space="preserve">The Company </w:t>
      </w:r>
      <w:r>
        <w:t>via the TO SCADA system.</w:t>
      </w:r>
    </w:p>
    <w:p w14:paraId="1978B51D" w14:textId="77777777" w:rsidR="00492F02" w:rsidRDefault="00492F02">
      <w:pPr>
        <w:ind w:left="851"/>
      </w:pPr>
    </w:p>
    <w:p w14:paraId="46C8D1A8" w14:textId="2192344E" w:rsidR="00492F02" w:rsidRDefault="00492F02">
      <w:pPr>
        <w:ind w:left="851"/>
      </w:pPr>
      <w:r>
        <w:rPr>
          <w:b/>
        </w:rPr>
        <w:t>(d)</w:t>
      </w:r>
      <w:r>
        <w:rPr>
          <w:b/>
        </w:rPr>
        <w:tab/>
      </w:r>
      <w:r w:rsidR="000223DC">
        <w:rPr>
          <w:b/>
        </w:rPr>
        <w:t>Frequency Response</w:t>
      </w:r>
      <w:r>
        <w:rPr>
          <w:b/>
        </w:rPr>
        <w:t xml:space="preserve"> Monitoring Equipment</w:t>
      </w:r>
      <w:r>
        <w:br/>
      </w:r>
      <w:proofErr w:type="gramStart"/>
      <w:r>
        <w:t>Where</w:t>
      </w:r>
      <w:proofErr w:type="gramEnd"/>
      <w:r>
        <w:t xml:space="preserve"> requested by</w:t>
      </w:r>
      <w:r w:rsidR="00740458" w:rsidRPr="00740458">
        <w:t xml:space="preserve"> </w:t>
      </w:r>
      <w:r w:rsidR="00740458">
        <w:t>The Company</w:t>
      </w:r>
      <w:r>
        <w:t xml:space="preserve">, the TO Construction Offer to </w:t>
      </w:r>
      <w:r w:rsidR="00740458">
        <w:t xml:space="preserve">The Company </w:t>
      </w:r>
      <w:r>
        <w:t xml:space="preserve">shall include terms for the installation of </w:t>
      </w:r>
      <w:r w:rsidR="000223DC">
        <w:t>Frequency Response</w:t>
      </w:r>
      <w:r>
        <w:rPr>
          <w:b/>
        </w:rPr>
        <w:t xml:space="preserve"> </w:t>
      </w:r>
      <w:r>
        <w:t>Monitoring Equipment</w:t>
      </w:r>
      <w:r>
        <w:rPr>
          <w:b/>
        </w:rPr>
        <w:t xml:space="preserve"> </w:t>
      </w:r>
      <w:r>
        <w:t>and associated communications infrastructure which shall be issued free to the TO by</w:t>
      </w:r>
      <w:r w:rsidR="00740458" w:rsidRPr="00740458">
        <w:t xml:space="preserve"> </w:t>
      </w:r>
      <w:r w:rsidR="00740458">
        <w:t>The Company</w:t>
      </w:r>
      <w:r>
        <w:t>.</w:t>
      </w:r>
    </w:p>
    <w:p w14:paraId="211FF5BF" w14:textId="77777777" w:rsidR="00492F02" w:rsidRDefault="00492F02">
      <w:pPr>
        <w:rPr>
          <w:b/>
          <w:snapToGrid w:val="0"/>
        </w:rPr>
      </w:pPr>
      <w:r>
        <w:rPr>
          <w:b/>
          <w:snapToGrid w:val="0"/>
        </w:rPr>
        <w:t xml:space="preserve"> </w:t>
      </w:r>
    </w:p>
    <w:p w14:paraId="62236073" w14:textId="699E309F" w:rsidR="00492F02" w:rsidRDefault="00492F02">
      <w:pPr>
        <w:ind w:left="851" w:hanging="851"/>
        <w:rPr>
          <w:b/>
        </w:rPr>
      </w:pPr>
      <w:r>
        <w:rPr>
          <w:b/>
        </w:rPr>
        <w:t>C5.3.2</w:t>
      </w:r>
      <w:r>
        <w:rPr>
          <w:b/>
        </w:rPr>
        <w:tab/>
      </w:r>
      <w:r w:rsidRPr="002657AB">
        <w:rPr>
          <w:b/>
        </w:rPr>
        <w:t>Special C</w:t>
      </w:r>
      <w:r>
        <w:rPr>
          <w:b/>
        </w:rPr>
        <w:t>lasses of Generators</w:t>
      </w:r>
      <w:r w:rsidR="007428C0">
        <w:rPr>
          <w:b/>
        </w:rPr>
        <w:t xml:space="preserve"> and Restoration Contractors</w:t>
      </w:r>
    </w:p>
    <w:p w14:paraId="0238013C" w14:textId="7003B31F" w:rsidR="00492F02" w:rsidRDefault="00492F02">
      <w:pPr>
        <w:ind w:left="851" w:hanging="851"/>
      </w:pPr>
      <w:r>
        <w:t>C5.3.2.1</w:t>
      </w:r>
      <w:r>
        <w:tab/>
        <w:t xml:space="preserve">The TO Construction Offer shall provide for the provision of information from the </w:t>
      </w:r>
      <w:r w:rsidR="00024A90">
        <w:t>T</w:t>
      </w:r>
      <w:r>
        <w:t xml:space="preserve">ransmission </w:t>
      </w:r>
      <w:r w:rsidR="00024A90">
        <w:t>S</w:t>
      </w:r>
      <w:r>
        <w:t>ystem to the Generator under the following circumstances so that the Generators</w:t>
      </w:r>
      <w:r w:rsidR="004E5204">
        <w:t xml:space="preserve"> and Network Operator</w:t>
      </w:r>
      <w:r>
        <w:t xml:space="preserve"> can fulfil their obligations. Two classes of Generator have been defined for this purpose:</w:t>
      </w:r>
    </w:p>
    <w:p w14:paraId="39940C07" w14:textId="77777777" w:rsidR="00492F02" w:rsidRDefault="00492F02">
      <w:pPr>
        <w:pStyle w:val="Header"/>
        <w:tabs>
          <w:tab w:val="clear" w:pos="4153"/>
          <w:tab w:val="clear" w:pos="8306"/>
        </w:tabs>
        <w:ind w:left="851"/>
        <w:rPr>
          <w:snapToGrid w:val="0"/>
        </w:rPr>
      </w:pPr>
      <w:r>
        <w:rPr>
          <w:snapToGrid w:val="0"/>
        </w:rPr>
        <w:t>(a) Nuclear Generators</w:t>
      </w:r>
    </w:p>
    <w:p w14:paraId="7F9E28FB" w14:textId="77777777" w:rsidR="00492F02" w:rsidRDefault="00492F02">
      <w:pPr>
        <w:ind w:left="851"/>
        <w:rPr>
          <w:snapToGrid w:val="0"/>
        </w:rPr>
      </w:pPr>
      <w:r>
        <w:rPr>
          <w:snapToGrid w:val="0"/>
        </w:rPr>
        <w:t>Nuclear Generators will receive indications and analogues from all Transmission circuits at the interface substation.</w:t>
      </w:r>
    </w:p>
    <w:p w14:paraId="71971E1D" w14:textId="00ED51DB" w:rsidR="00492F02" w:rsidRDefault="00492F02">
      <w:pPr>
        <w:ind w:left="851"/>
        <w:rPr>
          <w:snapToGrid w:val="0"/>
        </w:rPr>
      </w:pPr>
      <w:r>
        <w:rPr>
          <w:snapToGrid w:val="0"/>
        </w:rPr>
        <w:t xml:space="preserve">(b) </w:t>
      </w:r>
      <w:r w:rsidR="00650C3A">
        <w:rPr>
          <w:snapToGrid w:val="0"/>
        </w:rPr>
        <w:t xml:space="preserve">Restoration </w:t>
      </w:r>
      <w:r w:rsidR="00F85EA1">
        <w:rPr>
          <w:snapToGrid w:val="0"/>
        </w:rPr>
        <w:t>Contractors</w:t>
      </w:r>
    </w:p>
    <w:p w14:paraId="4D6B4555" w14:textId="5B5EABF0" w:rsidR="00492F02" w:rsidRDefault="00492F02">
      <w:pPr>
        <w:ind w:left="851"/>
        <w:rPr>
          <w:snapToGrid w:val="0"/>
        </w:rPr>
      </w:pPr>
      <w:r>
        <w:rPr>
          <w:snapToGrid w:val="0"/>
        </w:rPr>
        <w:t xml:space="preserve">For </w:t>
      </w:r>
      <w:r w:rsidR="00F85EA1">
        <w:rPr>
          <w:snapToGrid w:val="0"/>
        </w:rPr>
        <w:t xml:space="preserve">Generators and </w:t>
      </w:r>
      <w:r w:rsidR="00CC698E">
        <w:rPr>
          <w:snapToGrid w:val="0"/>
        </w:rPr>
        <w:t>other parties</w:t>
      </w:r>
      <w:r>
        <w:rPr>
          <w:snapToGrid w:val="0"/>
        </w:rPr>
        <w:t xml:space="preserve"> that have </w:t>
      </w:r>
      <w:proofErr w:type="gramStart"/>
      <w:r>
        <w:rPr>
          <w:snapToGrid w:val="0"/>
        </w:rPr>
        <w:t>entered into</w:t>
      </w:r>
      <w:proofErr w:type="gramEnd"/>
      <w:r>
        <w:rPr>
          <w:snapToGrid w:val="0"/>
        </w:rPr>
        <w:t xml:space="preserve"> contracts with </w:t>
      </w:r>
      <w:r w:rsidR="00E635EA">
        <w:rPr>
          <w:snapToGrid w:val="0"/>
        </w:rPr>
        <w:t>The Company</w:t>
      </w:r>
      <w:r w:rsidR="002D296D">
        <w:rPr>
          <w:snapToGrid w:val="0"/>
        </w:rPr>
        <w:t xml:space="preserve"> </w:t>
      </w:r>
      <w:r>
        <w:rPr>
          <w:snapToGrid w:val="0"/>
        </w:rPr>
        <w:t>to provide a</w:t>
      </w:r>
      <w:r w:rsidR="00AB508D">
        <w:rPr>
          <w:snapToGrid w:val="0"/>
        </w:rPr>
        <w:t>n Anchor Plant</w:t>
      </w:r>
      <w:r>
        <w:rPr>
          <w:snapToGrid w:val="0"/>
        </w:rPr>
        <w:t xml:space="preserve"> </w:t>
      </w:r>
      <w:r w:rsidR="00DD0A63">
        <w:rPr>
          <w:snapToGrid w:val="0"/>
        </w:rPr>
        <w:t>C</w:t>
      </w:r>
      <w:r>
        <w:rPr>
          <w:snapToGrid w:val="0"/>
        </w:rPr>
        <w:t>apability</w:t>
      </w:r>
      <w:r w:rsidR="009A3920">
        <w:rPr>
          <w:snapToGrid w:val="0"/>
        </w:rPr>
        <w:t xml:space="preserve"> or Top Up </w:t>
      </w:r>
      <w:r w:rsidR="00DD0A63">
        <w:rPr>
          <w:snapToGrid w:val="0"/>
        </w:rPr>
        <w:t>Restoration Capability</w:t>
      </w:r>
      <w:r>
        <w:rPr>
          <w:snapToGrid w:val="0"/>
        </w:rPr>
        <w:t xml:space="preserve">. Such </w:t>
      </w:r>
      <w:r w:rsidR="009433C1">
        <w:rPr>
          <w:snapToGrid w:val="0"/>
        </w:rPr>
        <w:t>parties</w:t>
      </w:r>
      <w:r>
        <w:rPr>
          <w:snapToGrid w:val="0"/>
        </w:rPr>
        <w:t xml:space="preserve"> shall be provided with indications and analogues from all Transmission circuits at the interface substation</w:t>
      </w:r>
      <w:r w:rsidR="009433C1">
        <w:rPr>
          <w:snapToGrid w:val="0"/>
        </w:rPr>
        <w:t>.</w:t>
      </w:r>
    </w:p>
    <w:p w14:paraId="274F9F07" w14:textId="77777777" w:rsidR="00492F02" w:rsidRDefault="00492F02">
      <w:pPr>
        <w:ind w:left="720"/>
        <w:rPr>
          <w:snapToGrid w:val="0"/>
        </w:rPr>
      </w:pPr>
    </w:p>
    <w:p w14:paraId="34949E85" w14:textId="77777777" w:rsidR="00492F02" w:rsidRDefault="00492F02">
      <w:pPr>
        <w:ind w:left="851" w:hanging="851"/>
        <w:rPr>
          <w:b/>
        </w:rPr>
      </w:pPr>
      <w:r>
        <w:rPr>
          <w:b/>
        </w:rPr>
        <w:t>C5.3.3</w:t>
      </w:r>
      <w:r>
        <w:rPr>
          <w:b/>
        </w:rPr>
        <w:tab/>
        <w:t>Power Station Not Adjacent to the TO’s Transmission System</w:t>
      </w:r>
    </w:p>
    <w:p w14:paraId="44921907" w14:textId="7318EB7B" w:rsidR="00492F02" w:rsidRDefault="00492F02">
      <w:pPr>
        <w:ind w:left="851" w:hanging="851"/>
      </w:pPr>
      <w:r>
        <w:t>C5.3.3.1</w:t>
      </w:r>
      <w:r>
        <w:tab/>
        <w:t>At a Power Station not adjacent to the TO’s Transmission System, the TO Construction Offer will provide for SCADA data to be collected shall be as agreed with</w:t>
      </w:r>
      <w:r w:rsidR="00DC3137" w:rsidRPr="00DC3137">
        <w:t xml:space="preserve"> </w:t>
      </w:r>
      <w:r w:rsidR="00DC3137">
        <w:t xml:space="preserve">The </w:t>
      </w:r>
      <w:proofErr w:type="gramStart"/>
      <w:r w:rsidR="00DC3137">
        <w:t>Company</w:t>
      </w:r>
      <w:r>
        <w:t>, but</w:t>
      </w:r>
      <w:proofErr w:type="gramEnd"/>
      <w:r>
        <w:t xml:space="preserve"> will be broadly in line (where applicable) with that described in C4.3.1 above. At a minimum this shall consist of TGO MW &amp; MVAr and the circuit breakers controlling the point of connection.</w:t>
      </w:r>
      <w:r>
        <w:br/>
      </w:r>
    </w:p>
    <w:p w14:paraId="33D6EAAD" w14:textId="77777777" w:rsidR="00492F02" w:rsidRDefault="00492F02">
      <w:pPr>
        <w:ind w:left="851" w:hanging="851"/>
        <w:rPr>
          <w:b/>
        </w:rPr>
      </w:pPr>
      <w:r>
        <w:rPr>
          <w:b/>
        </w:rPr>
        <w:t>C5.3.4</w:t>
      </w:r>
      <w:r>
        <w:rPr>
          <w:b/>
        </w:rPr>
        <w:tab/>
        <w:t>Demand Site</w:t>
      </w:r>
    </w:p>
    <w:p w14:paraId="56F5AD1D" w14:textId="19070957" w:rsidR="00492F02" w:rsidRDefault="00492F02">
      <w:pPr>
        <w:ind w:left="851" w:hanging="851"/>
      </w:pPr>
      <w:r>
        <w:t>C5.3.4.1</w:t>
      </w:r>
      <w:r>
        <w:tab/>
        <w:t xml:space="preserve">The TO Construction Offer to </w:t>
      </w:r>
      <w:r w:rsidR="00DC3137">
        <w:t xml:space="preserve">The Company </w:t>
      </w:r>
      <w:r>
        <w:t>shall include terms for the collection and transmission of the following User data via the TO (or as agreed) SCADA system to</w:t>
      </w:r>
      <w:r w:rsidR="00DC3137" w:rsidRPr="00DC3137">
        <w:t xml:space="preserve"> </w:t>
      </w:r>
      <w:r w:rsidR="00DC3137">
        <w:t>The Company</w:t>
      </w:r>
      <w:r>
        <w:t>. The collection of this data shall be in line with STCP4-3 Provision of Real Time Data.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79205C6B" w14:textId="77777777">
        <w:tc>
          <w:tcPr>
            <w:tcW w:w="4261" w:type="dxa"/>
          </w:tcPr>
          <w:p w14:paraId="29FF0934" w14:textId="77777777" w:rsidR="00492F02" w:rsidRDefault="00492F02">
            <w:pPr>
              <w:rPr>
                <w:b/>
              </w:rPr>
            </w:pPr>
            <w:r>
              <w:rPr>
                <w:b/>
              </w:rPr>
              <w:t>Demand User</w:t>
            </w:r>
          </w:p>
        </w:tc>
        <w:tc>
          <w:tcPr>
            <w:tcW w:w="4261" w:type="dxa"/>
          </w:tcPr>
          <w:p w14:paraId="3810D74C" w14:textId="77777777" w:rsidR="00492F02" w:rsidRDefault="00492F02">
            <w:pPr>
              <w:rPr>
                <w:b/>
              </w:rPr>
            </w:pPr>
            <w:r>
              <w:rPr>
                <w:b/>
              </w:rPr>
              <w:t>Analogue</w:t>
            </w:r>
          </w:p>
        </w:tc>
      </w:tr>
      <w:tr w:rsidR="00492F02" w14:paraId="72814876" w14:textId="77777777">
        <w:tc>
          <w:tcPr>
            <w:tcW w:w="4261" w:type="dxa"/>
          </w:tcPr>
          <w:p w14:paraId="69865E98" w14:textId="77777777" w:rsidR="00492F02" w:rsidRDefault="00492F02">
            <w:r>
              <w:t>At Interface with Transmission System</w:t>
            </w:r>
          </w:p>
        </w:tc>
        <w:tc>
          <w:tcPr>
            <w:tcW w:w="4261" w:type="dxa"/>
          </w:tcPr>
          <w:p w14:paraId="62E7D272" w14:textId="77777777" w:rsidR="00492F02" w:rsidRDefault="00492F02">
            <w:r>
              <w:t xml:space="preserve">MW </w:t>
            </w:r>
            <w:proofErr w:type="gramStart"/>
            <w:r>
              <w:t>MVAR  Voltage</w:t>
            </w:r>
            <w:proofErr w:type="gramEnd"/>
          </w:p>
        </w:tc>
      </w:tr>
    </w:tbl>
    <w:p w14:paraId="64C5CA08" w14:textId="77777777" w:rsidR="00492F02" w:rsidRDefault="00492F02">
      <w:pPr>
        <w:ind w:left="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2A4E6590" w14:textId="77777777">
        <w:tc>
          <w:tcPr>
            <w:tcW w:w="4261" w:type="dxa"/>
          </w:tcPr>
          <w:p w14:paraId="12E475CB" w14:textId="77777777" w:rsidR="00492F02" w:rsidRDefault="00492F02">
            <w:pPr>
              <w:rPr>
                <w:b/>
              </w:rPr>
            </w:pPr>
            <w:r>
              <w:rPr>
                <w:b/>
              </w:rPr>
              <w:t>Demand User</w:t>
            </w:r>
          </w:p>
        </w:tc>
        <w:tc>
          <w:tcPr>
            <w:tcW w:w="4261" w:type="dxa"/>
          </w:tcPr>
          <w:p w14:paraId="61879AE6" w14:textId="77777777" w:rsidR="00492F02" w:rsidRDefault="00492F02">
            <w:pPr>
              <w:rPr>
                <w:b/>
              </w:rPr>
            </w:pPr>
            <w:r>
              <w:rPr>
                <w:b/>
              </w:rPr>
              <w:t>Digital Points</w:t>
            </w:r>
          </w:p>
        </w:tc>
      </w:tr>
      <w:tr w:rsidR="00492F02" w14:paraId="76895108" w14:textId="77777777">
        <w:tc>
          <w:tcPr>
            <w:tcW w:w="4261" w:type="dxa"/>
          </w:tcPr>
          <w:p w14:paraId="1C9B1065" w14:textId="77777777" w:rsidR="00492F02" w:rsidRDefault="00492F02">
            <w:r>
              <w:t>At Interface with Transmission System</w:t>
            </w:r>
          </w:p>
        </w:tc>
        <w:tc>
          <w:tcPr>
            <w:tcW w:w="4261" w:type="dxa"/>
          </w:tcPr>
          <w:p w14:paraId="03D0A652" w14:textId="77777777" w:rsidR="00492F02" w:rsidRDefault="00492F02">
            <w:r>
              <w:t>Circuit Breakers and Disconnectors</w:t>
            </w:r>
          </w:p>
        </w:tc>
      </w:tr>
    </w:tbl>
    <w:p w14:paraId="0CF6976C" w14:textId="77777777" w:rsidR="00492F02" w:rsidRDefault="00492F02"/>
    <w:p w14:paraId="6B1BB2EB" w14:textId="77777777" w:rsidR="00492F02" w:rsidRDefault="00492F02">
      <w:pPr>
        <w:ind w:left="851" w:hanging="851"/>
        <w:rPr>
          <w:b/>
        </w:rPr>
      </w:pPr>
      <w:r>
        <w:rPr>
          <w:b/>
        </w:rPr>
        <w:t>C5.3.5</w:t>
      </w:r>
      <w:r>
        <w:rPr>
          <w:b/>
        </w:rPr>
        <w:tab/>
        <w:t>Large Embedded Generator</w:t>
      </w:r>
    </w:p>
    <w:p w14:paraId="20ABD36A" w14:textId="701CAE3A" w:rsidR="00492F02" w:rsidRDefault="00492F02">
      <w:pPr>
        <w:ind w:left="851" w:hanging="851"/>
      </w:pPr>
      <w:r>
        <w:t>C5.3.5.1</w:t>
      </w:r>
      <w:r>
        <w:tab/>
        <w:t>The TO shall use reasonable endeavours to agree terms with the relevant Network Operator to facilitate the collection and transmission of SCADA data to</w:t>
      </w:r>
      <w:r w:rsidR="00DC3137" w:rsidRPr="00DC3137">
        <w:t xml:space="preserve"> </w:t>
      </w:r>
      <w:r w:rsidR="00DC3137">
        <w:t>The Company</w:t>
      </w:r>
      <w:r>
        <w:t xml:space="preserve">. </w:t>
      </w:r>
    </w:p>
    <w:p w14:paraId="7ADA4EAA" w14:textId="27FD8687" w:rsidR="00492F02" w:rsidRDefault="00492F02">
      <w:pPr>
        <w:ind w:left="851" w:hanging="851"/>
      </w:pPr>
      <w:r>
        <w:t>C5.3.5.2</w:t>
      </w:r>
      <w:r>
        <w:tab/>
        <w:t>The SCADA data to be collected shall be as agreed with</w:t>
      </w:r>
      <w:r w:rsidR="00DC3137" w:rsidRPr="00DC3137">
        <w:t xml:space="preserve"> </w:t>
      </w:r>
      <w:r w:rsidR="00DC3137">
        <w:t xml:space="preserve">The </w:t>
      </w:r>
      <w:proofErr w:type="gramStart"/>
      <w:r w:rsidR="00DC3137">
        <w:t>Company</w:t>
      </w:r>
      <w:r>
        <w:t>, but</w:t>
      </w:r>
      <w:proofErr w:type="gramEnd"/>
      <w:r>
        <w:t xml:space="preserve"> will be broadly in line (where applicable) with that described in C4.3.1 above. At a minimum this shall consist of TGO MW &amp; MVAr and the circuit breakers controlling the point of connection.</w:t>
      </w:r>
    </w:p>
    <w:p w14:paraId="2408C2B3" w14:textId="77777777" w:rsidR="00492F02" w:rsidRDefault="00492F02"/>
    <w:p w14:paraId="7F221913" w14:textId="77777777" w:rsidR="00492F02" w:rsidRDefault="00492F02">
      <w:pPr>
        <w:ind w:left="851" w:hanging="851"/>
        <w:rPr>
          <w:b/>
        </w:rPr>
      </w:pPr>
      <w:r>
        <w:rPr>
          <w:b/>
        </w:rPr>
        <w:t>C5.3.6</w:t>
      </w:r>
      <w:r>
        <w:rPr>
          <w:b/>
        </w:rPr>
        <w:tab/>
        <w:t>SCADA Data from TO equipment at Connections Sites.</w:t>
      </w:r>
    </w:p>
    <w:p w14:paraId="5A28FC1D" w14:textId="77777777" w:rsidR="00492F02" w:rsidRDefault="00492F02">
      <w:pPr>
        <w:ind w:left="851" w:hanging="851"/>
      </w:pPr>
      <w:r>
        <w:t>C5.3.6.1</w:t>
      </w:r>
      <w:r>
        <w:tab/>
        <w:t>The TO shall provide the following SCADA data in line with STCP4-3 from TO equipment at Connection Sites.</w:t>
      </w:r>
    </w:p>
    <w:p w14:paraId="715CDB72" w14:textId="77777777" w:rsidR="00492F02" w:rsidRDefault="00492F02">
      <w:pPr>
        <w:pStyle w:val="BodyText"/>
        <w:rPr>
          <w:b/>
        </w:rPr>
      </w:pPr>
    </w:p>
    <w:p w14:paraId="125B885F" w14:textId="77777777" w:rsidR="00492F02" w:rsidRDefault="00492F02">
      <w:pPr>
        <w:pStyle w:val="BodyText"/>
        <w:ind w:left="851"/>
        <w:rPr>
          <w:b/>
          <w:i/>
        </w:rPr>
      </w:pPr>
      <w:r>
        <w:rPr>
          <w:b/>
          <w:i/>
        </w:rPr>
        <w:t xml:space="preserve">(a) Analogue Data Requirement </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6287"/>
      </w:tblGrid>
      <w:tr w:rsidR="00492F02" w14:paraId="61F79A06" w14:textId="77777777">
        <w:tc>
          <w:tcPr>
            <w:tcW w:w="2235" w:type="dxa"/>
          </w:tcPr>
          <w:p w14:paraId="5C8B63F9" w14:textId="77777777" w:rsidR="00492F02" w:rsidRDefault="00492F02">
            <w:pPr>
              <w:pStyle w:val="BodyText"/>
              <w:rPr>
                <w:b/>
              </w:rPr>
            </w:pPr>
            <w:r>
              <w:rPr>
                <w:b/>
              </w:rPr>
              <w:t>Plant / Apparatus / Equipment</w:t>
            </w:r>
          </w:p>
        </w:tc>
        <w:tc>
          <w:tcPr>
            <w:tcW w:w="6287" w:type="dxa"/>
          </w:tcPr>
          <w:p w14:paraId="6A8741E3" w14:textId="77777777" w:rsidR="00492F02" w:rsidRDefault="00492F02">
            <w:pPr>
              <w:pStyle w:val="BodyText"/>
              <w:rPr>
                <w:b/>
              </w:rPr>
            </w:pPr>
            <w:r>
              <w:rPr>
                <w:b/>
              </w:rPr>
              <w:t>Analogue Data</w:t>
            </w:r>
          </w:p>
        </w:tc>
      </w:tr>
      <w:tr w:rsidR="00492F02" w14:paraId="29DA0756" w14:textId="77777777">
        <w:trPr>
          <w:trHeight w:val="70"/>
        </w:trPr>
        <w:tc>
          <w:tcPr>
            <w:tcW w:w="2235" w:type="dxa"/>
          </w:tcPr>
          <w:p w14:paraId="72DCBBFB" w14:textId="77777777" w:rsidR="00492F02" w:rsidRDefault="00492F02">
            <w:pPr>
              <w:pStyle w:val="BodyText"/>
            </w:pPr>
          </w:p>
        </w:tc>
        <w:tc>
          <w:tcPr>
            <w:tcW w:w="6287" w:type="dxa"/>
          </w:tcPr>
          <w:p w14:paraId="19248A4A" w14:textId="77777777" w:rsidR="00492F02" w:rsidRDefault="00492F02">
            <w:pPr>
              <w:pStyle w:val="BodyText"/>
            </w:pPr>
          </w:p>
        </w:tc>
      </w:tr>
      <w:tr w:rsidR="00492F02" w14:paraId="250626A6" w14:textId="77777777">
        <w:tc>
          <w:tcPr>
            <w:tcW w:w="2235" w:type="dxa"/>
          </w:tcPr>
          <w:p w14:paraId="2C58288A" w14:textId="77777777" w:rsidR="00492F02" w:rsidRDefault="00492F02">
            <w:pPr>
              <w:pStyle w:val="BodyText"/>
            </w:pPr>
            <w:r>
              <w:t>Feeder</w:t>
            </w:r>
          </w:p>
        </w:tc>
        <w:tc>
          <w:tcPr>
            <w:tcW w:w="6287" w:type="dxa"/>
          </w:tcPr>
          <w:p w14:paraId="4D17F5BF" w14:textId="77777777" w:rsidR="00492F02" w:rsidRDefault="00492F02">
            <w:pPr>
              <w:pStyle w:val="BodyText"/>
            </w:pPr>
            <w:r>
              <w:t xml:space="preserve">MW / MVAr </w:t>
            </w:r>
            <w:proofErr w:type="gramStart"/>
            <w:r>
              <w:t>/  Volts</w:t>
            </w:r>
            <w:proofErr w:type="gramEnd"/>
          </w:p>
          <w:p w14:paraId="2B3B8265" w14:textId="77777777" w:rsidR="00492F02" w:rsidRDefault="00492F02">
            <w:pPr>
              <w:pStyle w:val="BodyText"/>
            </w:pPr>
          </w:p>
        </w:tc>
      </w:tr>
      <w:tr w:rsidR="00492F02" w14:paraId="32281160" w14:textId="77777777">
        <w:tc>
          <w:tcPr>
            <w:tcW w:w="2235" w:type="dxa"/>
          </w:tcPr>
          <w:p w14:paraId="78056C7E" w14:textId="77777777" w:rsidR="00492F02" w:rsidRDefault="00492F02">
            <w:pPr>
              <w:pStyle w:val="BodyText"/>
            </w:pPr>
            <w:r>
              <w:t>Transformer</w:t>
            </w:r>
          </w:p>
        </w:tc>
        <w:tc>
          <w:tcPr>
            <w:tcW w:w="6287" w:type="dxa"/>
          </w:tcPr>
          <w:p w14:paraId="032014D7" w14:textId="77777777" w:rsidR="00492F02" w:rsidRDefault="00492F02">
            <w:pPr>
              <w:pStyle w:val="BodyText"/>
            </w:pPr>
            <w:r>
              <w:t xml:space="preserve">Low </w:t>
            </w:r>
            <w:proofErr w:type="gramStart"/>
            <w:r>
              <w:t>Voltage  MW</w:t>
            </w:r>
            <w:proofErr w:type="gramEnd"/>
            <w:r>
              <w:t xml:space="preserve"> / MVAr / Volts:  </w:t>
            </w:r>
          </w:p>
          <w:p w14:paraId="00CC2159" w14:textId="77777777" w:rsidR="00492F02" w:rsidRDefault="00492F02">
            <w:pPr>
              <w:pStyle w:val="BodyText"/>
            </w:pPr>
            <w:r>
              <w:t xml:space="preserve"> Winding temp / Tap position / MVAr from tertiary winding where compensation is fitted</w:t>
            </w:r>
          </w:p>
        </w:tc>
      </w:tr>
      <w:tr w:rsidR="00492F02" w14:paraId="561E0CF4" w14:textId="77777777">
        <w:tc>
          <w:tcPr>
            <w:tcW w:w="2235" w:type="dxa"/>
          </w:tcPr>
          <w:p w14:paraId="462F69A2" w14:textId="77777777" w:rsidR="00492F02" w:rsidRDefault="00492F02">
            <w:pPr>
              <w:pStyle w:val="BodyText"/>
            </w:pPr>
            <w:r>
              <w:t>Quad Booster</w:t>
            </w:r>
          </w:p>
        </w:tc>
        <w:tc>
          <w:tcPr>
            <w:tcW w:w="6287" w:type="dxa"/>
          </w:tcPr>
          <w:p w14:paraId="23F449C7" w14:textId="77777777" w:rsidR="00492F02" w:rsidRDefault="00492F02">
            <w:pPr>
              <w:pStyle w:val="BodyText"/>
            </w:pPr>
            <w:r>
              <w:t xml:space="preserve">MW / MVAr </w:t>
            </w:r>
            <w:proofErr w:type="gramStart"/>
            <w:r>
              <w:t>/  Volts</w:t>
            </w:r>
            <w:proofErr w:type="gramEnd"/>
            <w:r>
              <w:t xml:space="preserve"> / Winding temp / Tap position</w:t>
            </w:r>
          </w:p>
          <w:p w14:paraId="6DBF11E2" w14:textId="77777777" w:rsidR="00492F02" w:rsidRDefault="00492F02">
            <w:pPr>
              <w:pStyle w:val="BodyText"/>
            </w:pPr>
          </w:p>
        </w:tc>
      </w:tr>
      <w:tr w:rsidR="00492F02" w14:paraId="2DB7B27A" w14:textId="77777777">
        <w:tc>
          <w:tcPr>
            <w:tcW w:w="2235" w:type="dxa"/>
          </w:tcPr>
          <w:p w14:paraId="59E3BE3C" w14:textId="77777777" w:rsidR="00492F02" w:rsidRDefault="00492F02">
            <w:pPr>
              <w:pStyle w:val="BodyText"/>
            </w:pPr>
            <w:r>
              <w:t>Bus Section / Coupler CB</w:t>
            </w:r>
          </w:p>
        </w:tc>
        <w:tc>
          <w:tcPr>
            <w:tcW w:w="6287" w:type="dxa"/>
          </w:tcPr>
          <w:p w14:paraId="1105FC96" w14:textId="77777777" w:rsidR="00492F02" w:rsidRDefault="00492F02">
            <w:pPr>
              <w:pStyle w:val="BodyText"/>
            </w:pPr>
            <w:r>
              <w:t>Amps</w:t>
            </w:r>
          </w:p>
        </w:tc>
      </w:tr>
      <w:tr w:rsidR="00492F02" w14:paraId="61A6493E" w14:textId="77777777">
        <w:tc>
          <w:tcPr>
            <w:tcW w:w="2235" w:type="dxa"/>
          </w:tcPr>
          <w:p w14:paraId="7B46BDB2" w14:textId="77777777" w:rsidR="00492F02" w:rsidRDefault="00492F02">
            <w:pPr>
              <w:pStyle w:val="BodyText"/>
            </w:pPr>
            <w:r>
              <w:t>Shunt / Series Reactor</w:t>
            </w:r>
          </w:p>
        </w:tc>
        <w:tc>
          <w:tcPr>
            <w:tcW w:w="6287" w:type="dxa"/>
          </w:tcPr>
          <w:p w14:paraId="63E84B86" w14:textId="77777777" w:rsidR="00492F02" w:rsidRDefault="00492F02">
            <w:pPr>
              <w:pStyle w:val="BodyText"/>
            </w:pPr>
            <w:r>
              <w:t xml:space="preserve">Mw / MVAr / Winding Temp </w:t>
            </w:r>
          </w:p>
        </w:tc>
      </w:tr>
      <w:tr w:rsidR="00492F02" w14:paraId="16E6F239" w14:textId="77777777">
        <w:tc>
          <w:tcPr>
            <w:tcW w:w="2235" w:type="dxa"/>
          </w:tcPr>
          <w:p w14:paraId="4354A923" w14:textId="77777777" w:rsidR="00492F02" w:rsidRDefault="00492F02">
            <w:pPr>
              <w:pStyle w:val="BodyText"/>
            </w:pPr>
            <w:r>
              <w:t>Reactive compensation</w:t>
            </w:r>
          </w:p>
        </w:tc>
        <w:tc>
          <w:tcPr>
            <w:tcW w:w="6287" w:type="dxa"/>
          </w:tcPr>
          <w:p w14:paraId="21E986D9" w14:textId="77777777" w:rsidR="00492F02" w:rsidRDefault="00492F02">
            <w:pPr>
              <w:pStyle w:val="BodyText"/>
            </w:pPr>
            <w:r>
              <w:t>MVAr</w:t>
            </w:r>
          </w:p>
        </w:tc>
      </w:tr>
      <w:tr w:rsidR="00492F02" w14:paraId="30C5E1DE" w14:textId="77777777">
        <w:tc>
          <w:tcPr>
            <w:tcW w:w="2235" w:type="dxa"/>
          </w:tcPr>
          <w:p w14:paraId="34E741CF" w14:textId="77777777" w:rsidR="00492F02" w:rsidRDefault="00492F02">
            <w:pPr>
              <w:pStyle w:val="BodyText"/>
            </w:pPr>
            <w:r>
              <w:t>General Site*</w:t>
            </w:r>
          </w:p>
        </w:tc>
        <w:tc>
          <w:tcPr>
            <w:tcW w:w="6287" w:type="dxa"/>
          </w:tcPr>
          <w:p w14:paraId="26D47885" w14:textId="77777777" w:rsidR="00492F02" w:rsidRDefault="00492F02">
            <w:pPr>
              <w:pStyle w:val="BodyText"/>
            </w:pPr>
            <w:r>
              <w:t xml:space="preserve">Frequency / Transmission Voltage </w:t>
            </w:r>
            <w:proofErr w:type="gramStart"/>
            <w:r>
              <w:t>/  User</w:t>
            </w:r>
            <w:proofErr w:type="gramEnd"/>
            <w:r>
              <w:t xml:space="preserve"> Interface Voltage</w:t>
            </w:r>
          </w:p>
          <w:p w14:paraId="40204362" w14:textId="77777777" w:rsidR="00492F02" w:rsidRDefault="00492F02">
            <w:pPr>
              <w:pStyle w:val="BodyText"/>
            </w:pPr>
          </w:p>
        </w:tc>
      </w:tr>
    </w:tbl>
    <w:p w14:paraId="3276BE44" w14:textId="77777777" w:rsidR="00492F02" w:rsidRDefault="00492F02">
      <w:pPr>
        <w:pStyle w:val="Header"/>
        <w:tabs>
          <w:tab w:val="clear" w:pos="4153"/>
          <w:tab w:val="clear" w:pos="8306"/>
        </w:tabs>
        <w:ind w:left="851"/>
      </w:pPr>
    </w:p>
    <w:p w14:paraId="106E0E86" w14:textId="77777777" w:rsidR="00492F02" w:rsidRDefault="00492F02">
      <w:pPr>
        <w:ind w:left="851"/>
      </w:pPr>
    </w:p>
    <w:p w14:paraId="692FD9A8" w14:textId="77777777" w:rsidR="00492F02" w:rsidRDefault="00492F02">
      <w:pPr>
        <w:pStyle w:val="Header"/>
        <w:tabs>
          <w:tab w:val="clear" w:pos="4153"/>
          <w:tab w:val="clear" w:pos="8306"/>
        </w:tabs>
        <w:ind w:left="851"/>
      </w:pPr>
      <w:r>
        <w:rPr>
          <w:b/>
        </w:rPr>
        <w:t>(b)</w:t>
      </w:r>
      <w:r>
        <w:rPr>
          <w:b/>
        </w:rPr>
        <w:tab/>
        <w:t>Digital Status Indications Requirement</w:t>
      </w:r>
    </w:p>
    <w:p w14:paraId="6BBDFDF6" w14:textId="77777777" w:rsidR="00492F02" w:rsidRDefault="00492F02">
      <w:pPr>
        <w:pStyle w:val="BodyText"/>
        <w:ind w:left="1571"/>
        <w:rPr>
          <w:b/>
        </w:rPr>
      </w:pP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tblGrid>
      <w:tr w:rsidR="00492F02" w14:paraId="4E1B2B29" w14:textId="77777777">
        <w:tc>
          <w:tcPr>
            <w:tcW w:w="2840" w:type="dxa"/>
          </w:tcPr>
          <w:p w14:paraId="72C4B0D6" w14:textId="77777777" w:rsidR="00492F02" w:rsidRDefault="00492F02">
            <w:pPr>
              <w:pStyle w:val="BodyText"/>
              <w:rPr>
                <w:b/>
              </w:rPr>
            </w:pPr>
            <w:r>
              <w:rPr>
                <w:b/>
              </w:rPr>
              <w:t>Plant/ Apparatus /Equipment</w:t>
            </w:r>
          </w:p>
        </w:tc>
        <w:tc>
          <w:tcPr>
            <w:tcW w:w="2840" w:type="dxa"/>
          </w:tcPr>
          <w:p w14:paraId="7EC10649" w14:textId="77777777" w:rsidR="00492F02" w:rsidRDefault="00492F02">
            <w:pPr>
              <w:pStyle w:val="BodyText"/>
              <w:rPr>
                <w:b/>
              </w:rPr>
            </w:pPr>
            <w:r>
              <w:rPr>
                <w:b/>
              </w:rPr>
              <w:t>Status Indication</w:t>
            </w:r>
          </w:p>
        </w:tc>
      </w:tr>
      <w:tr w:rsidR="00492F02" w14:paraId="1CF2C8C5" w14:textId="77777777">
        <w:tc>
          <w:tcPr>
            <w:tcW w:w="2840" w:type="dxa"/>
          </w:tcPr>
          <w:p w14:paraId="03539B7D" w14:textId="77777777" w:rsidR="00492F02" w:rsidRDefault="00492F02">
            <w:pPr>
              <w:pStyle w:val="BodyText"/>
            </w:pPr>
            <w:r>
              <w:t>Circuit Breaker</w:t>
            </w:r>
          </w:p>
        </w:tc>
        <w:tc>
          <w:tcPr>
            <w:tcW w:w="2840" w:type="dxa"/>
          </w:tcPr>
          <w:p w14:paraId="3980CAD9" w14:textId="77777777" w:rsidR="00492F02" w:rsidRDefault="00492F02">
            <w:pPr>
              <w:pStyle w:val="BodyText"/>
            </w:pPr>
            <w:r>
              <w:t>Open / Closed / DBI</w:t>
            </w:r>
          </w:p>
        </w:tc>
      </w:tr>
      <w:tr w:rsidR="00492F02" w14:paraId="0DD8314C" w14:textId="77777777">
        <w:tc>
          <w:tcPr>
            <w:tcW w:w="2840" w:type="dxa"/>
          </w:tcPr>
          <w:p w14:paraId="290CE132" w14:textId="77777777" w:rsidR="00492F02" w:rsidRDefault="00492F02">
            <w:pPr>
              <w:pStyle w:val="BodyText"/>
            </w:pPr>
            <w:r>
              <w:t>Isolator</w:t>
            </w:r>
          </w:p>
        </w:tc>
        <w:tc>
          <w:tcPr>
            <w:tcW w:w="2840" w:type="dxa"/>
          </w:tcPr>
          <w:p w14:paraId="6E27F468" w14:textId="77777777" w:rsidR="00492F02" w:rsidRDefault="00492F02">
            <w:pPr>
              <w:pStyle w:val="BodyText"/>
            </w:pPr>
            <w:r>
              <w:t>Open / Closed / DBI</w:t>
            </w:r>
          </w:p>
        </w:tc>
      </w:tr>
      <w:tr w:rsidR="00492F02" w14:paraId="13194FE5" w14:textId="77777777">
        <w:tc>
          <w:tcPr>
            <w:tcW w:w="2840" w:type="dxa"/>
          </w:tcPr>
          <w:p w14:paraId="39E7D94C" w14:textId="77777777" w:rsidR="00492F02" w:rsidRDefault="00492F02">
            <w:pPr>
              <w:pStyle w:val="BodyText"/>
            </w:pPr>
            <w:r>
              <w:t>Switch disconnector / Isolator</w:t>
            </w:r>
          </w:p>
        </w:tc>
        <w:tc>
          <w:tcPr>
            <w:tcW w:w="2840" w:type="dxa"/>
          </w:tcPr>
          <w:p w14:paraId="0E88044A" w14:textId="77777777" w:rsidR="00492F02" w:rsidRDefault="00492F02">
            <w:pPr>
              <w:pStyle w:val="BodyText"/>
            </w:pPr>
            <w:r>
              <w:t xml:space="preserve">Open / Closed / DBI </w:t>
            </w:r>
          </w:p>
        </w:tc>
      </w:tr>
      <w:tr w:rsidR="00492F02" w14:paraId="27F8A2D9" w14:textId="77777777">
        <w:tc>
          <w:tcPr>
            <w:tcW w:w="2840" w:type="dxa"/>
          </w:tcPr>
          <w:p w14:paraId="4D1AC2D5" w14:textId="77777777" w:rsidR="00492F02" w:rsidRDefault="00492F02">
            <w:pPr>
              <w:pStyle w:val="BodyText"/>
            </w:pPr>
            <w:r>
              <w:t>Protection Equipment</w:t>
            </w:r>
          </w:p>
        </w:tc>
        <w:tc>
          <w:tcPr>
            <w:tcW w:w="2840" w:type="dxa"/>
          </w:tcPr>
          <w:p w14:paraId="16B13987" w14:textId="77777777" w:rsidR="00492F02" w:rsidRDefault="00492F02">
            <w:pPr>
              <w:pStyle w:val="BodyText"/>
            </w:pPr>
            <w:r>
              <w:t>In / Out</w:t>
            </w:r>
          </w:p>
        </w:tc>
      </w:tr>
      <w:tr w:rsidR="00492F02" w14:paraId="42B88360" w14:textId="77777777">
        <w:tc>
          <w:tcPr>
            <w:tcW w:w="2840" w:type="dxa"/>
          </w:tcPr>
          <w:p w14:paraId="088C1828" w14:textId="77777777" w:rsidR="00492F02" w:rsidRDefault="00492F02">
            <w:pPr>
              <w:pStyle w:val="BodyText"/>
            </w:pPr>
            <w:r>
              <w:t>DAR Equipment/ schemes</w:t>
            </w:r>
          </w:p>
        </w:tc>
        <w:tc>
          <w:tcPr>
            <w:tcW w:w="2840" w:type="dxa"/>
          </w:tcPr>
          <w:p w14:paraId="0187684A" w14:textId="77777777" w:rsidR="00492F02" w:rsidRDefault="00492F02">
            <w:pPr>
              <w:pStyle w:val="BodyText"/>
            </w:pPr>
            <w:r>
              <w:t>In / Out</w:t>
            </w:r>
          </w:p>
        </w:tc>
      </w:tr>
      <w:tr w:rsidR="00492F02" w14:paraId="360D1B0F" w14:textId="77777777">
        <w:tc>
          <w:tcPr>
            <w:tcW w:w="2840" w:type="dxa"/>
          </w:tcPr>
          <w:p w14:paraId="3B94BEF6" w14:textId="77777777" w:rsidR="00492F02" w:rsidRDefault="00492F02">
            <w:pPr>
              <w:pStyle w:val="BodyText"/>
            </w:pPr>
            <w:r>
              <w:t xml:space="preserve">Auto </w:t>
            </w:r>
            <w:proofErr w:type="gramStart"/>
            <w:r>
              <w:t>Switching  Schemes</w:t>
            </w:r>
            <w:proofErr w:type="gramEnd"/>
          </w:p>
        </w:tc>
        <w:tc>
          <w:tcPr>
            <w:tcW w:w="2840" w:type="dxa"/>
          </w:tcPr>
          <w:p w14:paraId="546EB470" w14:textId="77777777" w:rsidR="00492F02" w:rsidRDefault="00492F02">
            <w:pPr>
              <w:pStyle w:val="BodyText"/>
            </w:pPr>
            <w:r>
              <w:t>In/ Out and Selections</w:t>
            </w:r>
          </w:p>
        </w:tc>
      </w:tr>
      <w:tr w:rsidR="00492F02" w14:paraId="4E7AABCB" w14:textId="77777777">
        <w:tc>
          <w:tcPr>
            <w:tcW w:w="2840" w:type="dxa"/>
          </w:tcPr>
          <w:p w14:paraId="2FD3D748" w14:textId="77777777" w:rsidR="00492F02" w:rsidRDefault="00492F02">
            <w:pPr>
              <w:pStyle w:val="BodyText"/>
            </w:pPr>
            <w:r>
              <w:t>Demand/System/Generator tripping schemes</w:t>
            </w:r>
          </w:p>
        </w:tc>
        <w:tc>
          <w:tcPr>
            <w:tcW w:w="2840" w:type="dxa"/>
          </w:tcPr>
          <w:p w14:paraId="6CF6ADE9" w14:textId="77777777" w:rsidR="00492F02" w:rsidRDefault="00492F02">
            <w:pPr>
              <w:pStyle w:val="BodyText"/>
            </w:pPr>
            <w:r>
              <w:t xml:space="preserve">In / </w:t>
            </w:r>
            <w:proofErr w:type="gramStart"/>
            <w:r>
              <w:t>Out  and</w:t>
            </w:r>
            <w:proofErr w:type="gramEnd"/>
            <w:r>
              <w:t xml:space="preserve"> Selections</w:t>
            </w:r>
          </w:p>
        </w:tc>
      </w:tr>
      <w:tr w:rsidR="00492F02" w14:paraId="194BD989" w14:textId="77777777">
        <w:tc>
          <w:tcPr>
            <w:tcW w:w="2840" w:type="dxa"/>
          </w:tcPr>
          <w:p w14:paraId="531D772B" w14:textId="77777777" w:rsidR="00492F02" w:rsidRDefault="00492F02">
            <w:pPr>
              <w:pStyle w:val="BodyText"/>
            </w:pPr>
            <w:r>
              <w:t xml:space="preserve">Fault thrower / ferro-resonance earth switch </w:t>
            </w:r>
          </w:p>
        </w:tc>
        <w:tc>
          <w:tcPr>
            <w:tcW w:w="2840" w:type="dxa"/>
          </w:tcPr>
          <w:p w14:paraId="2C718018" w14:textId="77777777" w:rsidR="00492F02" w:rsidRDefault="00492F02">
            <w:pPr>
              <w:pStyle w:val="BodyText"/>
            </w:pPr>
            <w:r>
              <w:t xml:space="preserve">Open / Closed (where available) </w:t>
            </w:r>
          </w:p>
        </w:tc>
      </w:tr>
      <w:tr w:rsidR="00492F02" w14:paraId="7C750CAA" w14:textId="77777777">
        <w:tc>
          <w:tcPr>
            <w:tcW w:w="2840" w:type="dxa"/>
          </w:tcPr>
          <w:p w14:paraId="0DE514D2" w14:textId="77777777" w:rsidR="00492F02" w:rsidRDefault="00492F02">
            <w:pPr>
              <w:pStyle w:val="BodyText"/>
            </w:pPr>
            <w:r>
              <w:t xml:space="preserve">Blocking   </w:t>
            </w:r>
          </w:p>
        </w:tc>
        <w:tc>
          <w:tcPr>
            <w:tcW w:w="2840" w:type="dxa"/>
          </w:tcPr>
          <w:p w14:paraId="285C6AAC" w14:textId="77777777" w:rsidR="00492F02" w:rsidRDefault="00492F02">
            <w:pPr>
              <w:pStyle w:val="BodyText"/>
            </w:pPr>
            <w:r>
              <w:t>In / Out</w:t>
            </w:r>
          </w:p>
        </w:tc>
      </w:tr>
      <w:tr w:rsidR="00492F02" w14:paraId="3C8D147E" w14:textId="77777777">
        <w:tc>
          <w:tcPr>
            <w:tcW w:w="2840" w:type="dxa"/>
          </w:tcPr>
          <w:p w14:paraId="3173E133" w14:textId="77777777" w:rsidR="00492F02" w:rsidRDefault="00492F02">
            <w:pPr>
              <w:pStyle w:val="BodyText"/>
            </w:pPr>
            <w:r>
              <w:t>Ferro-resonance scheme</w:t>
            </w:r>
          </w:p>
        </w:tc>
        <w:tc>
          <w:tcPr>
            <w:tcW w:w="2840" w:type="dxa"/>
          </w:tcPr>
          <w:p w14:paraId="45933CB7" w14:textId="77777777" w:rsidR="00492F02" w:rsidRDefault="00492F02">
            <w:pPr>
              <w:pStyle w:val="BodyText"/>
            </w:pPr>
            <w:r>
              <w:t>In/ Out</w:t>
            </w:r>
          </w:p>
        </w:tc>
      </w:tr>
      <w:tr w:rsidR="00492F02" w14:paraId="0C79BD16" w14:textId="77777777">
        <w:tc>
          <w:tcPr>
            <w:tcW w:w="2840" w:type="dxa"/>
          </w:tcPr>
          <w:p w14:paraId="0B5801B7" w14:textId="77777777" w:rsidR="00492F02" w:rsidRDefault="00492F02">
            <w:pPr>
              <w:pStyle w:val="BodyText"/>
            </w:pPr>
            <w:r>
              <w:t xml:space="preserve">Zone 2 </w:t>
            </w:r>
            <w:proofErr w:type="gramStart"/>
            <w:r>
              <w:t>over ride</w:t>
            </w:r>
            <w:proofErr w:type="gramEnd"/>
          </w:p>
        </w:tc>
        <w:tc>
          <w:tcPr>
            <w:tcW w:w="2840" w:type="dxa"/>
          </w:tcPr>
          <w:p w14:paraId="4A467816" w14:textId="77777777" w:rsidR="00492F02" w:rsidRDefault="00492F02">
            <w:pPr>
              <w:pStyle w:val="BodyText"/>
            </w:pPr>
            <w:r>
              <w:t>In / Out</w:t>
            </w:r>
          </w:p>
        </w:tc>
      </w:tr>
      <w:tr w:rsidR="00492F02" w14:paraId="027036BD" w14:textId="77777777">
        <w:tc>
          <w:tcPr>
            <w:tcW w:w="2840" w:type="dxa"/>
          </w:tcPr>
          <w:p w14:paraId="3557A758" w14:textId="77777777" w:rsidR="00492F02" w:rsidRDefault="00492F02">
            <w:pPr>
              <w:pStyle w:val="BodyText"/>
            </w:pPr>
            <w:r>
              <w:t>Zone 1 extension</w:t>
            </w:r>
          </w:p>
        </w:tc>
        <w:tc>
          <w:tcPr>
            <w:tcW w:w="2840" w:type="dxa"/>
          </w:tcPr>
          <w:p w14:paraId="7EBBB734" w14:textId="77777777" w:rsidR="00492F02" w:rsidRDefault="00492F02">
            <w:pPr>
              <w:pStyle w:val="BodyText"/>
            </w:pPr>
            <w:r>
              <w:t>In / Out</w:t>
            </w:r>
          </w:p>
        </w:tc>
      </w:tr>
      <w:tr w:rsidR="00492F02" w14:paraId="375A0B49" w14:textId="77777777">
        <w:tc>
          <w:tcPr>
            <w:tcW w:w="2840" w:type="dxa"/>
          </w:tcPr>
          <w:p w14:paraId="25F0930E" w14:textId="77777777" w:rsidR="00492F02" w:rsidRDefault="00492F02">
            <w:pPr>
              <w:pStyle w:val="BodyText"/>
            </w:pPr>
            <w:r>
              <w:t>Acceleration</w:t>
            </w:r>
          </w:p>
        </w:tc>
        <w:tc>
          <w:tcPr>
            <w:tcW w:w="2840" w:type="dxa"/>
          </w:tcPr>
          <w:p w14:paraId="194641E1" w14:textId="77777777" w:rsidR="00492F02" w:rsidRDefault="00492F02">
            <w:pPr>
              <w:pStyle w:val="BodyText"/>
            </w:pPr>
            <w:r>
              <w:t>In / Out</w:t>
            </w:r>
          </w:p>
        </w:tc>
      </w:tr>
    </w:tbl>
    <w:p w14:paraId="146FD25A" w14:textId="77777777" w:rsidR="00492F02" w:rsidRDefault="00492F02">
      <w:pPr>
        <w:pStyle w:val="Header"/>
        <w:tabs>
          <w:tab w:val="clear" w:pos="4153"/>
          <w:tab w:val="clear" w:pos="8306"/>
        </w:tabs>
        <w:ind w:left="851"/>
      </w:pPr>
    </w:p>
    <w:p w14:paraId="20E59094" w14:textId="77777777" w:rsidR="00492F02" w:rsidRDefault="00492F02">
      <w:pPr>
        <w:pStyle w:val="Header"/>
        <w:tabs>
          <w:tab w:val="clear" w:pos="4153"/>
          <w:tab w:val="clear" w:pos="8306"/>
        </w:tabs>
        <w:ind w:left="851"/>
      </w:pPr>
      <w:r>
        <w:t>*At sites that are intended to be run permanently split, the analogue data collected under this heading shall be provided for each side of the electrical split.</w:t>
      </w:r>
    </w:p>
    <w:p w14:paraId="21E834FD" w14:textId="68D144AC" w:rsidR="00492F02" w:rsidRDefault="00492F02">
      <w:pPr>
        <w:pStyle w:val="Header"/>
        <w:tabs>
          <w:tab w:val="clear" w:pos="4153"/>
          <w:tab w:val="clear" w:pos="8306"/>
        </w:tabs>
        <w:ind w:left="851"/>
      </w:pPr>
      <w:r>
        <w:t>At sites where either Generator Operational Tripping Schemes or Auto Switching Schemes are provided, as a minimum telemeter and controls shall be provided to facilitate the switching in/out of the scheme. Other controls / indications shall be as agreed with</w:t>
      </w:r>
      <w:r w:rsidR="00DC3137" w:rsidRPr="00DC3137">
        <w:t xml:space="preserve"> </w:t>
      </w:r>
      <w:r w:rsidR="00DC3137">
        <w:t>The Company</w:t>
      </w:r>
      <w:r>
        <w:t>.</w:t>
      </w:r>
    </w:p>
    <w:p w14:paraId="6445A2BA" w14:textId="77777777" w:rsidR="00492F02" w:rsidRDefault="00492F02">
      <w:pPr>
        <w:pStyle w:val="Header"/>
        <w:tabs>
          <w:tab w:val="clear" w:pos="4153"/>
          <w:tab w:val="clear" w:pos="8306"/>
        </w:tabs>
        <w:ind w:left="851"/>
      </w:pPr>
    </w:p>
    <w:p w14:paraId="5E80AB16" w14:textId="77777777" w:rsidR="00492F02" w:rsidRDefault="00492F02">
      <w:pPr>
        <w:ind w:left="851" w:hanging="851"/>
        <w:rPr>
          <w:b/>
        </w:rPr>
      </w:pPr>
      <w:r>
        <w:rPr>
          <w:b/>
        </w:rPr>
        <w:t>C5.3.7</w:t>
      </w:r>
      <w:r>
        <w:rPr>
          <w:b/>
        </w:rPr>
        <w:tab/>
        <w:t>Remote Control Facilities</w:t>
      </w:r>
    </w:p>
    <w:p w14:paraId="09304BF4" w14:textId="3D4C6FD7" w:rsidR="00492F02" w:rsidRDefault="00492F02">
      <w:pPr>
        <w:ind w:left="851" w:hanging="851"/>
      </w:pPr>
      <w:r>
        <w:t>C5.3.7.1</w:t>
      </w:r>
      <w:r>
        <w:tab/>
        <w:t xml:space="preserve">The TO and </w:t>
      </w:r>
      <w:r w:rsidR="00DC3137">
        <w:t xml:space="preserve">The Company </w:t>
      </w:r>
      <w:r>
        <w:t xml:space="preserve">shall discuss the provision of </w:t>
      </w:r>
      <w:proofErr w:type="gramStart"/>
      <w:r>
        <w:t>remote control</w:t>
      </w:r>
      <w:proofErr w:type="gramEnd"/>
      <w:r>
        <w:t xml:space="preserve"> facilities.</w:t>
      </w:r>
      <w:r>
        <w:br/>
      </w:r>
    </w:p>
    <w:p w14:paraId="1CDE84C4" w14:textId="77777777" w:rsidR="00492F02" w:rsidRDefault="00492F02">
      <w:pPr>
        <w:ind w:left="851" w:hanging="851"/>
        <w:rPr>
          <w:b/>
        </w:rPr>
      </w:pPr>
      <w:r>
        <w:rPr>
          <w:b/>
        </w:rPr>
        <w:t>C5.3.8</w:t>
      </w:r>
      <w:r>
        <w:rPr>
          <w:b/>
        </w:rPr>
        <w:tab/>
        <w:t>Accuracy of Measurement Chain</w:t>
      </w:r>
    </w:p>
    <w:p w14:paraId="1F9824BA" w14:textId="0979FBB2" w:rsidR="00492F02" w:rsidRDefault="00492F02">
      <w:pPr>
        <w:ind w:left="851" w:hanging="851"/>
      </w:pPr>
      <w:r>
        <w:t>C5.3.8.1</w:t>
      </w:r>
      <w:r>
        <w:tab/>
        <w:t xml:space="preserve">The TO and </w:t>
      </w:r>
      <w:r w:rsidR="00DC3137">
        <w:t xml:space="preserve">The Company </w:t>
      </w:r>
      <w:r>
        <w:t>shall discuss the overall accuracy (primary equipment to SCADA system at GCC) for the following analogue measurements:</w:t>
      </w:r>
    </w:p>
    <w:p w14:paraId="2AC5BF06" w14:textId="77777777" w:rsidR="00492F02" w:rsidRDefault="00492F02" w:rsidP="008E583B">
      <w:pPr>
        <w:pStyle w:val="Header"/>
        <w:numPr>
          <w:ilvl w:val="0"/>
          <w:numId w:val="35"/>
        </w:numPr>
        <w:tabs>
          <w:tab w:val="clear" w:pos="4153"/>
          <w:tab w:val="clear" w:pos="8306"/>
        </w:tabs>
      </w:pPr>
      <w:r>
        <w:t xml:space="preserve">Generator </w:t>
      </w:r>
      <w:proofErr w:type="gramStart"/>
      <w:r>
        <w:t>TGO;</w:t>
      </w:r>
      <w:proofErr w:type="gramEnd"/>
    </w:p>
    <w:p w14:paraId="7F3E1FA5" w14:textId="77777777" w:rsidR="00492F02" w:rsidRDefault="00492F02" w:rsidP="008E583B">
      <w:pPr>
        <w:pStyle w:val="Header"/>
        <w:numPr>
          <w:ilvl w:val="0"/>
          <w:numId w:val="35"/>
        </w:numPr>
        <w:tabs>
          <w:tab w:val="clear" w:pos="4153"/>
          <w:tab w:val="clear" w:pos="8306"/>
        </w:tabs>
      </w:pPr>
      <w:r>
        <w:t xml:space="preserve">Feeder </w:t>
      </w:r>
      <w:proofErr w:type="gramStart"/>
      <w:r>
        <w:t>Flow;</w:t>
      </w:r>
      <w:proofErr w:type="gramEnd"/>
    </w:p>
    <w:p w14:paraId="0D50EE50" w14:textId="77777777" w:rsidR="00492F02" w:rsidRDefault="00492F02" w:rsidP="008E583B">
      <w:pPr>
        <w:pStyle w:val="Header"/>
        <w:numPr>
          <w:ilvl w:val="0"/>
          <w:numId w:val="35"/>
        </w:numPr>
        <w:tabs>
          <w:tab w:val="clear" w:pos="4153"/>
          <w:tab w:val="clear" w:pos="8306"/>
        </w:tabs>
      </w:pPr>
      <w:r>
        <w:t>Voltages; and</w:t>
      </w:r>
    </w:p>
    <w:p w14:paraId="74D31FCB" w14:textId="77777777" w:rsidR="00492F02" w:rsidRDefault="00492F02" w:rsidP="008E583B">
      <w:pPr>
        <w:pStyle w:val="Header"/>
        <w:numPr>
          <w:ilvl w:val="0"/>
          <w:numId w:val="35"/>
        </w:numPr>
        <w:tabs>
          <w:tab w:val="clear" w:pos="4153"/>
          <w:tab w:val="clear" w:pos="8306"/>
        </w:tabs>
      </w:pPr>
      <w:r>
        <w:t>Frequency.</w:t>
      </w:r>
    </w:p>
    <w:p w14:paraId="00B54CE2" w14:textId="77777777" w:rsidR="00B202FD" w:rsidRDefault="00B202FD" w:rsidP="00B202FD">
      <w:pPr>
        <w:pStyle w:val="Header"/>
        <w:tabs>
          <w:tab w:val="clear" w:pos="4153"/>
          <w:tab w:val="clear" w:pos="8306"/>
        </w:tabs>
        <w:rPr>
          <w:b/>
          <w:bCs/>
        </w:rPr>
      </w:pPr>
      <w:r w:rsidRPr="003C7EED">
        <w:rPr>
          <w:b/>
          <w:bCs/>
        </w:rPr>
        <w:t>C5.3.9</w:t>
      </w:r>
      <w:r w:rsidRPr="003C7EED">
        <w:rPr>
          <w:b/>
          <w:bCs/>
        </w:rPr>
        <w:tab/>
        <w:t>D</w:t>
      </w:r>
      <w:r w:rsidRPr="001B78B9">
        <w:rPr>
          <w:b/>
          <w:bCs/>
        </w:rPr>
        <w:t>istribution</w:t>
      </w:r>
      <w:r w:rsidRPr="003C7EED">
        <w:rPr>
          <w:b/>
          <w:bCs/>
        </w:rPr>
        <w:t xml:space="preserve"> Restoration Zones</w:t>
      </w:r>
    </w:p>
    <w:p w14:paraId="465324A9" w14:textId="6546924C" w:rsidR="00B202FD" w:rsidRPr="0093630F" w:rsidRDefault="00B202FD" w:rsidP="00B202FD">
      <w:pPr>
        <w:ind w:left="851" w:hanging="851"/>
        <w:jc w:val="both"/>
      </w:pPr>
      <w:r w:rsidRPr="0047373E">
        <w:t>C5.3.</w:t>
      </w:r>
      <w:r w:rsidRPr="00E01B63">
        <w:t>9</w:t>
      </w:r>
      <w:r w:rsidRPr="0032569D">
        <w:t>.1</w:t>
      </w:r>
      <w:r w:rsidRPr="0032569D">
        <w:tab/>
        <w:t xml:space="preserve">The TO Construction Offer shall provide for the provision of information from the </w:t>
      </w:r>
      <w:r w:rsidRPr="0047373E">
        <w:t xml:space="preserve">Transmission System to the </w:t>
      </w:r>
      <w:r>
        <w:t>Network Operator</w:t>
      </w:r>
      <w:r w:rsidRPr="00E01B63">
        <w:t xml:space="preserve"> so that </w:t>
      </w:r>
      <w:r>
        <w:t>Network Operators</w:t>
      </w:r>
      <w:r w:rsidRPr="00E01B63">
        <w:t xml:space="preserve"> </w:t>
      </w:r>
      <w:r>
        <w:t xml:space="preserve">who have a Distribution Restoration </w:t>
      </w:r>
      <w:r w:rsidR="00860727">
        <w:t xml:space="preserve">Zone </w:t>
      </w:r>
      <w:r>
        <w:t xml:space="preserve">Plan </w:t>
      </w:r>
      <w:r w:rsidRPr="00E01B63">
        <w:t xml:space="preserve">can fulfil their obligations. </w:t>
      </w:r>
      <w:r>
        <w:t xml:space="preserve">For Restoration Contractors who are part of a Distribution Restoration Zone Plan, this will enable Network Operators to receive and supply the necessary indications and analogues from the interfacing substation to facilitate the operation of the Distribution Restoration Zone.   </w:t>
      </w:r>
    </w:p>
    <w:p w14:paraId="62779971" w14:textId="77777777" w:rsidR="00492F02" w:rsidRDefault="00492F02">
      <w:pPr>
        <w:pStyle w:val="Header"/>
        <w:tabs>
          <w:tab w:val="clear" w:pos="4153"/>
          <w:tab w:val="clear" w:pos="8306"/>
        </w:tabs>
      </w:pPr>
    </w:p>
    <w:p w14:paraId="21467711" w14:textId="77777777" w:rsidR="00492F02" w:rsidRDefault="00492F02">
      <w:pPr>
        <w:pStyle w:val="Heading2"/>
        <w:numPr>
          <w:ilvl w:val="0"/>
          <w:numId w:val="0"/>
        </w:numPr>
        <w:rPr>
          <w:sz w:val="28"/>
        </w:rPr>
      </w:pPr>
      <w:r>
        <w:br w:type="page"/>
      </w:r>
      <w:r>
        <w:rPr>
          <w:sz w:val="28"/>
        </w:rPr>
        <w:t>Appendix D: Additional Considerations</w:t>
      </w:r>
    </w:p>
    <w:p w14:paraId="27529A0C" w14:textId="77777777" w:rsidR="00492F02" w:rsidRDefault="00492F02">
      <w:pPr>
        <w:pStyle w:val="Heading3"/>
        <w:numPr>
          <w:ilvl w:val="0"/>
          <w:numId w:val="0"/>
        </w:numPr>
        <w:rPr>
          <w:b/>
          <w:sz w:val="24"/>
        </w:rPr>
      </w:pPr>
      <w:r>
        <w:rPr>
          <w:b/>
          <w:sz w:val="24"/>
        </w:rPr>
        <w:t>Appendix D1 – Interactive Offers</w:t>
      </w:r>
    </w:p>
    <w:p w14:paraId="26EC9427" w14:textId="3996AEC6" w:rsidR="00492F02" w:rsidRDefault="00492F02">
      <w:pPr>
        <w:keepNext/>
        <w:jc w:val="both"/>
      </w:pPr>
      <w:r>
        <w:t xml:space="preserve">A TO Construction Offer can be made which is interactive with an existing outstanding TO Construction Offer.  Since both TO Construction Offers would have been made </w:t>
      </w:r>
      <w:proofErr w:type="gramStart"/>
      <w:r>
        <w:t>on the basis of</w:t>
      </w:r>
      <w:proofErr w:type="gramEnd"/>
      <w:r>
        <w:t xml:space="preserve"> the committed </w:t>
      </w:r>
      <w:r w:rsidR="00024A90">
        <w:t>National Electricity T</w:t>
      </w:r>
      <w:r>
        <w:t xml:space="preserve">ransmission </w:t>
      </w:r>
      <w:r w:rsidR="00024A90">
        <w:t>S</w:t>
      </w:r>
      <w:r>
        <w:t xml:space="preserve">ystem at the time they were made, the signing of one TO Construction Offer by </w:t>
      </w:r>
      <w:r w:rsidR="00DC3137">
        <w:t xml:space="preserve">The Company </w:t>
      </w:r>
      <w:r>
        <w:t xml:space="preserve">may preclude the signing of the other.  In such circumstances, when </w:t>
      </w:r>
      <w:r w:rsidR="00DC3137">
        <w:t xml:space="preserve">The Company </w:t>
      </w:r>
      <w:r>
        <w:t xml:space="preserve">makes the Offer to the second recipient, both recipients are informed that their Offers are interactive.  In the event that one recipient signs the Offer then </w:t>
      </w:r>
      <w:r w:rsidR="00DC3137">
        <w:t xml:space="preserve">The Company </w:t>
      </w:r>
      <w:r>
        <w:t xml:space="preserve">shall inform the TO(s) and provide the TO with revised Construction Planning Assumptions in respect of </w:t>
      </w:r>
      <w:r w:rsidR="00F65222">
        <w:t xml:space="preserve">The Company </w:t>
      </w:r>
      <w:r>
        <w:t xml:space="preserve">Construction Application relating to the recipient who has not signed following the process in </w:t>
      </w:r>
      <w:r>
        <w:fldChar w:fldCharType="begin"/>
      </w:r>
      <w:r>
        <w:instrText xml:space="preserve"> REF _Ref89593427 \r \h </w:instrText>
      </w:r>
      <w:r>
        <w:fldChar w:fldCharType="separate"/>
      </w:r>
      <w:r w:rsidR="00B6161B">
        <w:t>3.5.7</w:t>
      </w:r>
      <w:r>
        <w:fldChar w:fldCharType="end"/>
      </w:r>
    </w:p>
    <w:p w14:paraId="5CFC752E" w14:textId="1013F245" w:rsidR="00492F02" w:rsidRDefault="00492F02">
      <w:pPr>
        <w:keepNext/>
        <w:jc w:val="both"/>
      </w:pPr>
      <w:r>
        <w:t xml:space="preserve">If a TO Construction Offer is signed by </w:t>
      </w:r>
      <w:r w:rsidR="00F65222">
        <w:t xml:space="preserve">The Company </w:t>
      </w:r>
      <w:r>
        <w:t xml:space="preserve">which affects a TO Construction Offer being </w:t>
      </w:r>
      <w:proofErr w:type="gramStart"/>
      <w:r>
        <w:t>prepared</w:t>
      </w:r>
      <w:proofErr w:type="gramEnd"/>
      <w:r>
        <w:t xml:space="preserve"> then </w:t>
      </w:r>
      <w:r w:rsidR="00F65222">
        <w:t xml:space="preserve">The Company </w:t>
      </w:r>
      <w:r>
        <w:t xml:space="preserve">shall provide the TO with revised Construction Planning Assumptions following the process in </w:t>
      </w:r>
      <w:r>
        <w:fldChar w:fldCharType="begin"/>
      </w:r>
      <w:r>
        <w:instrText xml:space="preserve"> REF _Ref89593427 \r \h </w:instrText>
      </w:r>
      <w:r>
        <w:fldChar w:fldCharType="separate"/>
      </w:r>
      <w:r w:rsidR="00B6161B">
        <w:t>3.5.7</w:t>
      </w:r>
      <w:r>
        <w:fldChar w:fldCharType="end"/>
      </w:r>
    </w:p>
    <w:p w14:paraId="5C285DD2" w14:textId="40BFA329" w:rsidR="00492F02" w:rsidRDefault="00492F02">
      <w:pPr>
        <w:keepNext/>
        <w:jc w:val="both"/>
      </w:pPr>
      <w:r>
        <w:t xml:space="preserve">The Host TO and any Affected TO(s) (as appropriate) should inform </w:t>
      </w:r>
      <w:r w:rsidR="00F65222">
        <w:t xml:space="preserve">The Company </w:t>
      </w:r>
      <w:r>
        <w:t>of any potential interactive situations (on the Scheme Briefing Note, initially).</w:t>
      </w:r>
    </w:p>
    <w:p w14:paraId="13A421A6" w14:textId="77777777" w:rsidR="00492F02" w:rsidRDefault="00492F02">
      <w:pPr>
        <w:pStyle w:val="Heading3"/>
        <w:numPr>
          <w:ilvl w:val="0"/>
          <w:numId w:val="0"/>
        </w:numPr>
      </w:pPr>
    </w:p>
    <w:p w14:paraId="1AABA769" w14:textId="77777777" w:rsidR="00492F02" w:rsidRDefault="00492F02">
      <w:pPr>
        <w:pStyle w:val="Heading3"/>
        <w:numPr>
          <w:ilvl w:val="0"/>
          <w:numId w:val="0"/>
        </w:numPr>
        <w:rPr>
          <w:sz w:val="24"/>
        </w:rPr>
      </w:pPr>
      <w:r>
        <w:rPr>
          <w:b/>
          <w:sz w:val="24"/>
        </w:rPr>
        <w:t>Appendix D2 - Modification Offers</w:t>
      </w:r>
    </w:p>
    <w:p w14:paraId="46423346" w14:textId="77777777" w:rsidR="00492F02" w:rsidRDefault="00492F02">
      <w:pPr>
        <w:pStyle w:val="BodyText2"/>
        <w:keepNext/>
      </w:pPr>
      <w:r>
        <w:t xml:space="preserve">If at any point in the application process or prior to charging, changes arise which affect the design or contractual terms of an Offer, the materiality of those changes must be considered.  If considered to be material it may necessitate a Modification Application being submitted (often referred to as a secondary modification).  Modifications can also be triggered by the issuing of a Modification Notification to the User who may have two months to submit a Modification Application (see Appendix D3).  </w:t>
      </w:r>
    </w:p>
    <w:p w14:paraId="74B5CCE2" w14:textId="77777777" w:rsidR="00492F02" w:rsidRDefault="00492F02">
      <w:pPr>
        <w:keepNext/>
        <w:rPr>
          <w:sz w:val="22"/>
        </w:rPr>
      </w:pPr>
      <w:r>
        <w:t xml:space="preserve">It may also be necessary to reassess works under an agreement following changes brought about </w:t>
      </w:r>
      <w:proofErr w:type="gramStart"/>
      <w:r>
        <w:t>as a consequence of</w:t>
      </w:r>
      <w:proofErr w:type="gramEnd"/>
      <w:r>
        <w:t xml:space="preserve"> another Offer being signed.  In this case a new Offer would be given and there would be no additional advanced Application Fee payable.</w:t>
      </w:r>
    </w:p>
    <w:p w14:paraId="7D81ECBD" w14:textId="77777777" w:rsidR="00492F02" w:rsidRDefault="00492F02">
      <w:pPr>
        <w:keepNext/>
        <w:rPr>
          <w:sz w:val="22"/>
        </w:rPr>
      </w:pPr>
    </w:p>
    <w:p w14:paraId="7C640B90" w14:textId="12E33CB4" w:rsidR="00492F02" w:rsidRDefault="00492F02">
      <w:pPr>
        <w:pStyle w:val="Heading3"/>
        <w:numPr>
          <w:ilvl w:val="0"/>
          <w:numId w:val="0"/>
        </w:numPr>
        <w:rPr>
          <w:sz w:val="24"/>
        </w:rPr>
      </w:pPr>
      <w:r>
        <w:rPr>
          <w:b/>
          <w:sz w:val="24"/>
        </w:rPr>
        <w:t xml:space="preserve">Appendix D3 - Modifications Proposed by </w:t>
      </w:r>
      <w:r w:rsidR="00F65222">
        <w:rPr>
          <w:b/>
          <w:sz w:val="24"/>
        </w:rPr>
        <w:t>The Company</w:t>
      </w:r>
    </w:p>
    <w:p w14:paraId="251C8BB9" w14:textId="10E1ECFA" w:rsidR="00492F02" w:rsidRDefault="00492F02">
      <w:pPr>
        <w:pStyle w:val="Heading3"/>
        <w:numPr>
          <w:ilvl w:val="0"/>
          <w:numId w:val="0"/>
        </w:numPr>
        <w:jc w:val="both"/>
      </w:pPr>
      <w:r>
        <w:t xml:space="preserve">If </w:t>
      </w:r>
      <w:r w:rsidR="00F65222">
        <w:t xml:space="preserve">The Company </w:t>
      </w:r>
      <w:r>
        <w:t xml:space="preserve">/ TO(s) wish to make a Modification to the </w:t>
      </w:r>
      <w:r w:rsidR="00784D20">
        <w:t>National Electricity Transmission System</w:t>
      </w:r>
      <w:r>
        <w:t xml:space="preserve">, </w:t>
      </w:r>
      <w:r w:rsidR="001F546D">
        <w:t xml:space="preserve">The Company </w:t>
      </w:r>
      <w:r>
        <w:t xml:space="preserve">issues a Modification Notification to the User and advises the User of any works which </w:t>
      </w:r>
      <w:r w:rsidR="001F546D">
        <w:t xml:space="preserve">The Company </w:t>
      </w:r>
      <w:r>
        <w:t xml:space="preserve">reasonably believes that User may have to carry out as a result. </w:t>
      </w:r>
    </w:p>
    <w:p w14:paraId="53290E26" w14:textId="43FF64CD" w:rsidR="00492F02" w:rsidRDefault="00492F02">
      <w:pPr>
        <w:pStyle w:val="Heading3"/>
        <w:numPr>
          <w:ilvl w:val="0"/>
          <w:numId w:val="0"/>
        </w:numPr>
        <w:jc w:val="both"/>
      </w:pPr>
      <w:r>
        <w:t>The User may have 2 months to submit a Modification Application to</w:t>
      </w:r>
      <w:r w:rsidR="001F546D" w:rsidRPr="001F546D">
        <w:t xml:space="preserve"> </w:t>
      </w:r>
      <w:r w:rsidR="001F546D">
        <w:t>The Company</w:t>
      </w:r>
      <w:r>
        <w:t xml:space="preserve">.  No fee shall be payable by the User to </w:t>
      </w:r>
      <w:r w:rsidR="001F546D">
        <w:t xml:space="preserve">The Company </w:t>
      </w:r>
      <w:r>
        <w:t>in respect of any such Modification Application.</w:t>
      </w:r>
    </w:p>
    <w:p w14:paraId="6910AEC1" w14:textId="7AF2DF43" w:rsidR="00492F02" w:rsidRDefault="001F546D">
      <w:pPr>
        <w:pStyle w:val="Heading3"/>
        <w:numPr>
          <w:ilvl w:val="0"/>
          <w:numId w:val="0"/>
        </w:numPr>
        <w:jc w:val="both"/>
      </w:pPr>
      <w:r>
        <w:t xml:space="preserve">The Company </w:t>
      </w:r>
      <w:r w:rsidR="00492F02">
        <w:t>shall make the Modification Offer to the User following the appropriate steps detailed in this procedure.</w:t>
      </w:r>
    </w:p>
    <w:p w14:paraId="400D11FB" w14:textId="77777777" w:rsidR="00492F02" w:rsidRDefault="00492F02">
      <w:pPr>
        <w:pStyle w:val="Heading3"/>
        <w:numPr>
          <w:ilvl w:val="0"/>
          <w:numId w:val="0"/>
        </w:numPr>
      </w:pPr>
    </w:p>
    <w:p w14:paraId="5077AB4A" w14:textId="77777777" w:rsidR="00492F02" w:rsidRDefault="00492F02">
      <w:pPr>
        <w:pStyle w:val="Heading3"/>
        <w:numPr>
          <w:ilvl w:val="0"/>
          <w:numId w:val="0"/>
        </w:numPr>
        <w:rPr>
          <w:sz w:val="24"/>
        </w:rPr>
      </w:pPr>
      <w:r>
        <w:rPr>
          <w:b/>
          <w:sz w:val="24"/>
        </w:rPr>
        <w:t>Appendix D4 - Customer Build Applications</w:t>
      </w:r>
    </w:p>
    <w:p w14:paraId="19F31F4F" w14:textId="77777777" w:rsidR="00492F02" w:rsidRDefault="00492F02">
      <w:pPr>
        <w:pStyle w:val="BodyText2"/>
        <w:keepNext/>
      </w:pPr>
      <w:r>
        <w:t>Customer build applications are submitted where the Applicant has opted to construct the Transmissio</w:t>
      </w:r>
      <w:r w:rsidR="004A6EAE">
        <w:t xml:space="preserve">n Connection Assets required to </w:t>
      </w:r>
      <w:r>
        <w:t xml:space="preserve">facilitate their Connection to the </w:t>
      </w:r>
      <w:r w:rsidR="00024A90">
        <w:t>National Electricity T</w:t>
      </w:r>
      <w:r>
        <w:t xml:space="preserve">ransmission </w:t>
      </w:r>
      <w:r w:rsidR="00024A90">
        <w:t>S</w:t>
      </w:r>
      <w:r>
        <w:t xml:space="preserve">ystem at new and existing Connection sites. Such schemes range from asset replacement on existing sites to the construction of a new site. </w:t>
      </w:r>
    </w:p>
    <w:p w14:paraId="1F04E2FB" w14:textId="77777777" w:rsidR="00492F02" w:rsidRDefault="00492F02">
      <w:pPr>
        <w:pStyle w:val="BodyText2"/>
        <w:keepNext/>
      </w:pPr>
      <w:r>
        <w:t xml:space="preserve">The assets are transferred to TO upon completion. </w:t>
      </w:r>
    </w:p>
    <w:p w14:paraId="19848363" w14:textId="77777777" w:rsidR="00492F02" w:rsidRDefault="00492F02">
      <w:pPr>
        <w:pStyle w:val="Heading3"/>
        <w:numPr>
          <w:ilvl w:val="0"/>
          <w:numId w:val="0"/>
        </w:numPr>
        <w:jc w:val="both"/>
      </w:pPr>
      <w:r>
        <w:t>The formal three months customer build application process follows the basic principles detailed in this procedure.</w:t>
      </w:r>
    </w:p>
    <w:p w14:paraId="0BB13C64" w14:textId="77777777" w:rsidR="00492F02" w:rsidRDefault="00492F02">
      <w:pPr>
        <w:pStyle w:val="Heading3"/>
        <w:numPr>
          <w:ilvl w:val="0"/>
          <w:numId w:val="0"/>
        </w:numPr>
        <w:jc w:val="both"/>
      </w:pPr>
    </w:p>
    <w:p w14:paraId="2966907C" w14:textId="77777777" w:rsidR="00492F02" w:rsidRDefault="00492F02">
      <w:pPr>
        <w:pStyle w:val="Heading2"/>
        <w:numPr>
          <w:ilvl w:val="0"/>
          <w:numId w:val="0"/>
        </w:numPr>
        <w:rPr>
          <w:sz w:val="28"/>
        </w:rPr>
      </w:pPr>
      <w:r>
        <w:br w:type="page"/>
      </w:r>
      <w:r>
        <w:rPr>
          <w:sz w:val="28"/>
        </w:rPr>
        <w:t xml:space="preserve">Appendix E: Abbreviations &amp; Definitions </w:t>
      </w:r>
    </w:p>
    <w:p w14:paraId="5EC1BBD0" w14:textId="77777777" w:rsidR="00492F02" w:rsidRDefault="00492F02">
      <w:pPr>
        <w:keepNext/>
      </w:pPr>
    </w:p>
    <w:p w14:paraId="494F0170" w14:textId="77777777" w:rsidR="00492F02" w:rsidRDefault="00492F02">
      <w:pPr>
        <w:pStyle w:val="Heading2"/>
        <w:numPr>
          <w:ilvl w:val="0"/>
          <w:numId w:val="0"/>
        </w:numPr>
      </w:pPr>
      <w:r>
        <w:t>Abbreviations</w:t>
      </w:r>
    </w:p>
    <w:p w14:paraId="76F70E96" w14:textId="77777777" w:rsidR="00492F02" w:rsidRDefault="00492F02">
      <w:pPr>
        <w:keepNext/>
        <w:tabs>
          <w:tab w:val="left" w:pos="798"/>
          <w:tab w:val="left" w:pos="1722"/>
        </w:tabs>
      </w:pPr>
      <w:r>
        <w:t>Affected TO</w:t>
      </w:r>
      <w:r>
        <w:tab/>
        <w:t>Affected Transmission Owner</w:t>
      </w:r>
    </w:p>
    <w:p w14:paraId="7EF775B8" w14:textId="77777777" w:rsidR="00492F02" w:rsidRDefault="00492F02">
      <w:pPr>
        <w:keepNext/>
        <w:tabs>
          <w:tab w:val="left" w:pos="798"/>
          <w:tab w:val="left" w:pos="1722"/>
        </w:tabs>
      </w:pPr>
      <w:r>
        <w:t>CION</w:t>
      </w:r>
      <w:r>
        <w:tab/>
      </w:r>
      <w:r>
        <w:tab/>
        <w:t>Connections and Infrastructure Option Note</w:t>
      </w:r>
    </w:p>
    <w:p w14:paraId="766BFCF7" w14:textId="77777777" w:rsidR="00492F02" w:rsidRDefault="00492F02">
      <w:pPr>
        <w:keepNext/>
        <w:tabs>
          <w:tab w:val="left" w:pos="798"/>
          <w:tab w:val="left" w:pos="1722"/>
        </w:tabs>
      </w:pPr>
      <w:r>
        <w:t>Host TO</w:t>
      </w:r>
      <w:r>
        <w:tab/>
      </w:r>
      <w:r>
        <w:tab/>
        <w:t>Host Transmission Owner</w:t>
      </w:r>
    </w:p>
    <w:p w14:paraId="1F746DE8" w14:textId="77777777" w:rsidR="00A54FD8" w:rsidRDefault="00A54FD8" w:rsidP="00A54FD8">
      <w:pPr>
        <w:keepNext/>
        <w:tabs>
          <w:tab w:val="left" w:pos="798"/>
          <w:tab w:val="left" w:pos="1722"/>
        </w:tabs>
      </w:pPr>
      <w:r>
        <w:t>OFTO</w:t>
      </w:r>
      <w:r>
        <w:tab/>
      </w:r>
      <w:r>
        <w:tab/>
        <w:t>Offshore Transmission Owner</w:t>
      </w:r>
    </w:p>
    <w:p w14:paraId="27D489F1" w14:textId="521EC9E5" w:rsidR="00492F02" w:rsidRDefault="00492F02">
      <w:pPr>
        <w:keepNext/>
        <w:tabs>
          <w:tab w:val="left" w:pos="798"/>
          <w:tab w:val="left" w:pos="1722"/>
        </w:tabs>
      </w:pPr>
      <w:r>
        <w:t>Other Affected TO</w:t>
      </w:r>
      <w:r>
        <w:tab/>
        <w:t>Other Affected Transmission Owner</w:t>
      </w:r>
    </w:p>
    <w:p w14:paraId="1FBC9FEB" w14:textId="77777777" w:rsidR="00492F02" w:rsidRDefault="00492F02">
      <w:pPr>
        <w:keepNext/>
        <w:tabs>
          <w:tab w:val="left" w:pos="798"/>
          <w:tab w:val="left" w:pos="1722"/>
        </w:tabs>
      </w:pPr>
      <w:r>
        <w:t>SBN</w:t>
      </w:r>
      <w:r>
        <w:tab/>
      </w:r>
      <w:r>
        <w:tab/>
        <w:t>Scheme Briefing Note</w:t>
      </w:r>
    </w:p>
    <w:p w14:paraId="224FCB25" w14:textId="77777777" w:rsidR="00492F02" w:rsidRDefault="00492F02">
      <w:pPr>
        <w:keepNext/>
        <w:tabs>
          <w:tab w:val="left" w:pos="798"/>
          <w:tab w:val="left" w:pos="1722"/>
        </w:tabs>
      </w:pPr>
      <w:r>
        <w:t>SCADA</w:t>
      </w:r>
      <w:r>
        <w:tab/>
      </w:r>
      <w:r>
        <w:tab/>
        <w:t xml:space="preserve">Supervisory Control </w:t>
      </w:r>
      <w:proofErr w:type="gramStart"/>
      <w:r>
        <w:t>And</w:t>
      </w:r>
      <w:proofErr w:type="gramEnd"/>
      <w:r>
        <w:t xml:space="preserve"> Data Acquisition</w:t>
      </w:r>
    </w:p>
    <w:p w14:paraId="40F6A81F" w14:textId="77777777" w:rsidR="00492F02" w:rsidRDefault="00492F02">
      <w:pPr>
        <w:keepNext/>
        <w:tabs>
          <w:tab w:val="left" w:pos="798"/>
          <w:tab w:val="left" w:pos="1722"/>
        </w:tabs>
      </w:pPr>
      <w:r>
        <w:t>TO</w:t>
      </w:r>
      <w:r>
        <w:tab/>
      </w:r>
      <w:r>
        <w:tab/>
        <w:t>Transmission Owner</w:t>
      </w:r>
    </w:p>
    <w:p w14:paraId="519C7D36" w14:textId="77777777" w:rsidR="00492F02" w:rsidRDefault="00492F02">
      <w:pPr>
        <w:keepNext/>
        <w:tabs>
          <w:tab w:val="left" w:pos="798"/>
          <w:tab w:val="left" w:pos="1722"/>
        </w:tabs>
      </w:pPr>
      <w:r>
        <w:t>GAV</w:t>
      </w:r>
      <w:r>
        <w:tab/>
      </w:r>
      <w:r>
        <w:tab/>
        <w:t>Gross Asset Value</w:t>
      </w:r>
    </w:p>
    <w:p w14:paraId="7B7C532F" w14:textId="77777777" w:rsidR="00492F02" w:rsidRDefault="00492F02">
      <w:pPr>
        <w:pStyle w:val="Heading2"/>
        <w:numPr>
          <w:ilvl w:val="0"/>
          <w:numId w:val="0"/>
        </w:numPr>
      </w:pPr>
    </w:p>
    <w:p w14:paraId="6B9038B8" w14:textId="77777777" w:rsidR="00492F02" w:rsidRDefault="00492F02">
      <w:pPr>
        <w:pStyle w:val="Heading2"/>
        <w:numPr>
          <w:ilvl w:val="0"/>
          <w:numId w:val="0"/>
        </w:numPr>
        <w:spacing w:after="0"/>
      </w:pPr>
      <w:r>
        <w:t>Definitions</w:t>
      </w:r>
    </w:p>
    <w:p w14:paraId="16DCD46C" w14:textId="77777777" w:rsidR="00492F02" w:rsidRDefault="00492F02">
      <w:pPr>
        <w:keepNext/>
        <w:spacing w:after="0"/>
      </w:pPr>
    </w:p>
    <w:p w14:paraId="30CDE42A" w14:textId="77777777" w:rsidR="00492F02" w:rsidRDefault="00492F02">
      <w:pPr>
        <w:keepNext/>
        <w:rPr>
          <w:b/>
        </w:rPr>
      </w:pPr>
      <w:r>
        <w:rPr>
          <w:b/>
        </w:rPr>
        <w:t>STC definitions used:</w:t>
      </w:r>
    </w:p>
    <w:p w14:paraId="65B6EA2F" w14:textId="77777777" w:rsidR="00492F02" w:rsidRDefault="00492F02">
      <w:pPr>
        <w:pStyle w:val="Header"/>
        <w:keepNext/>
        <w:tabs>
          <w:tab w:val="clear" w:pos="4153"/>
          <w:tab w:val="clear" w:pos="8306"/>
        </w:tabs>
      </w:pPr>
      <w:r>
        <w:t>Business Day</w:t>
      </w:r>
    </w:p>
    <w:p w14:paraId="3542FF7E" w14:textId="77777777" w:rsidR="00492F02" w:rsidRDefault="00492F02">
      <w:pPr>
        <w:pStyle w:val="Header"/>
        <w:keepNext/>
        <w:tabs>
          <w:tab w:val="clear" w:pos="4153"/>
          <w:tab w:val="clear" w:pos="8306"/>
        </w:tabs>
      </w:pPr>
      <w:r>
        <w:t>Commissioning Programme Commencement Date</w:t>
      </w:r>
    </w:p>
    <w:p w14:paraId="66504642" w14:textId="77777777" w:rsidR="00492F02" w:rsidRDefault="00492F02">
      <w:pPr>
        <w:pStyle w:val="Header"/>
        <w:keepNext/>
        <w:tabs>
          <w:tab w:val="clear" w:pos="4153"/>
          <w:tab w:val="clear" w:pos="8306"/>
        </w:tabs>
      </w:pPr>
      <w:r>
        <w:t>Connection Site</w:t>
      </w:r>
    </w:p>
    <w:p w14:paraId="30A448BD" w14:textId="77777777" w:rsidR="00492F02" w:rsidRDefault="00492F02">
      <w:pPr>
        <w:keepNext/>
      </w:pPr>
      <w:r>
        <w:t>Construction Assumptions Date</w:t>
      </w:r>
    </w:p>
    <w:p w14:paraId="729D9753" w14:textId="77777777" w:rsidR="00CA2D45" w:rsidRDefault="00492F02">
      <w:pPr>
        <w:keepNext/>
      </w:pPr>
      <w:r>
        <w:t>Construction Planning Assumptions</w:t>
      </w:r>
    </w:p>
    <w:p w14:paraId="5CE4E983" w14:textId="77777777" w:rsidR="00CA2D45" w:rsidRDefault="00CA2D45" w:rsidP="00CA2D45">
      <w:pPr>
        <w:keepNext/>
      </w:pPr>
      <w:r>
        <w:t>Critical Tools and Facilities</w:t>
      </w:r>
    </w:p>
    <w:p w14:paraId="54DF309D" w14:textId="77777777" w:rsidR="00CA2D45" w:rsidRDefault="00CA2D45" w:rsidP="00CA2D45">
      <w:pPr>
        <w:keepNext/>
      </w:pPr>
      <w:r>
        <w:t>Distribution Restoration Zone Plan</w:t>
      </w:r>
    </w:p>
    <w:p w14:paraId="467F1059" w14:textId="77777777" w:rsidR="00E6769E" w:rsidRDefault="00E6769E" w:rsidP="00E6769E">
      <w:pPr>
        <w:pStyle w:val="Header"/>
        <w:keepNext/>
        <w:tabs>
          <w:tab w:val="clear" w:pos="4153"/>
          <w:tab w:val="clear" w:pos="8306"/>
        </w:tabs>
      </w:pPr>
      <w:r>
        <w:t>Gate 1 Application</w:t>
      </w:r>
    </w:p>
    <w:p w14:paraId="13A2F529" w14:textId="77777777" w:rsidR="00E6769E" w:rsidRDefault="00E6769E" w:rsidP="00E6769E">
      <w:pPr>
        <w:pStyle w:val="Header"/>
        <w:keepNext/>
        <w:tabs>
          <w:tab w:val="clear" w:pos="4153"/>
          <w:tab w:val="clear" w:pos="8306"/>
        </w:tabs>
      </w:pPr>
      <w:r>
        <w:t>Gate 2 Application</w:t>
      </w:r>
    </w:p>
    <w:p w14:paraId="6DA3DCAA" w14:textId="77777777" w:rsidR="00E6769E" w:rsidRDefault="00E6769E" w:rsidP="00E6769E">
      <w:pPr>
        <w:pStyle w:val="Header"/>
        <w:keepNext/>
        <w:tabs>
          <w:tab w:val="clear" w:pos="4153"/>
          <w:tab w:val="clear" w:pos="8306"/>
        </w:tabs>
      </w:pPr>
      <w:r>
        <w:t>Gated Application and Offer Process</w:t>
      </w:r>
    </w:p>
    <w:p w14:paraId="42555D7E" w14:textId="77777777" w:rsidR="00E6769E" w:rsidRDefault="00E6769E" w:rsidP="00E6769E">
      <w:pPr>
        <w:pStyle w:val="Header"/>
        <w:keepNext/>
        <w:tabs>
          <w:tab w:val="clear" w:pos="4153"/>
          <w:tab w:val="clear" w:pos="8306"/>
        </w:tabs>
      </w:pPr>
      <w:r>
        <w:t>Gated Design Process</w:t>
      </w:r>
    </w:p>
    <w:p w14:paraId="5FF08ECD" w14:textId="77777777" w:rsidR="00E6769E" w:rsidRDefault="00E6769E" w:rsidP="00E6769E">
      <w:pPr>
        <w:pStyle w:val="Header"/>
        <w:keepNext/>
        <w:tabs>
          <w:tab w:val="clear" w:pos="4153"/>
          <w:tab w:val="clear" w:pos="8306"/>
        </w:tabs>
      </w:pPr>
      <w:r>
        <w:t>Gated Timetable</w:t>
      </w:r>
    </w:p>
    <w:p w14:paraId="472EEAC4" w14:textId="6DA1C8B4" w:rsidR="00492F02" w:rsidRDefault="00784D20">
      <w:pPr>
        <w:keepNext/>
      </w:pPr>
      <w:r>
        <w:t>National Electricity Transmission System</w:t>
      </w:r>
    </w:p>
    <w:p w14:paraId="6DF14CF3" w14:textId="77777777" w:rsidR="00492F02" w:rsidRDefault="00492F02">
      <w:pPr>
        <w:keepNext/>
      </w:pPr>
      <w:r>
        <w:t>New Connection</w:t>
      </w:r>
    </w:p>
    <w:p w14:paraId="78C4E373" w14:textId="77777777" w:rsidR="00492F02" w:rsidRDefault="00492F02">
      <w:pPr>
        <w:keepNext/>
      </w:pPr>
      <w:r>
        <w:t>NGET</w:t>
      </w:r>
    </w:p>
    <w:p w14:paraId="3456BB26" w14:textId="77777777" w:rsidR="00620A2C" w:rsidRDefault="00492F02">
      <w:pPr>
        <w:keepNext/>
      </w:pPr>
      <w:r>
        <w:t>NGET Construction Application</w:t>
      </w:r>
      <w:r w:rsidR="00C26566">
        <w:t xml:space="preserve"> </w:t>
      </w:r>
      <w:r w:rsidR="00620A2C">
        <w:t>Offshore Tender Regulations</w:t>
      </w:r>
    </w:p>
    <w:p w14:paraId="109DA2D6" w14:textId="2BD58365" w:rsidR="004D2323" w:rsidRDefault="006337BF">
      <w:pPr>
        <w:keepNext/>
      </w:pPr>
      <w:r>
        <w:t>Offshore Transmission Owner</w:t>
      </w:r>
    </w:p>
    <w:p w14:paraId="7E566AC1" w14:textId="430ACE6A" w:rsidR="00492F02" w:rsidRDefault="00492F02">
      <w:pPr>
        <w:keepNext/>
      </w:pPr>
      <w:r>
        <w:t>Outage</w:t>
      </w:r>
    </w:p>
    <w:p w14:paraId="544A7908" w14:textId="77777777" w:rsidR="00492F02" w:rsidRDefault="00492F02">
      <w:pPr>
        <w:keepNext/>
      </w:pPr>
      <w:r>
        <w:t>One Off Works</w:t>
      </w:r>
    </w:p>
    <w:p w14:paraId="4811F8C1" w14:textId="77777777" w:rsidR="00492F02" w:rsidRDefault="00492F02">
      <w:pPr>
        <w:keepNext/>
      </w:pPr>
      <w:r>
        <w:t>Party</w:t>
      </w:r>
    </w:p>
    <w:p w14:paraId="7480DD93" w14:textId="77777777" w:rsidR="00492F02" w:rsidRDefault="00492F02">
      <w:pPr>
        <w:keepNext/>
      </w:pPr>
      <w:r>
        <w:t>Power Station</w:t>
      </w:r>
    </w:p>
    <w:p w14:paraId="0EC14BF6" w14:textId="77777777" w:rsidR="00492F02" w:rsidRDefault="00492F02">
      <w:pPr>
        <w:pStyle w:val="Header"/>
        <w:keepNext/>
        <w:tabs>
          <w:tab w:val="clear" w:pos="4153"/>
          <w:tab w:val="clear" w:pos="8306"/>
        </w:tabs>
      </w:pPr>
      <w:r>
        <w:t>Relevant Connection Site</w:t>
      </w:r>
    </w:p>
    <w:p w14:paraId="7F7C1E55" w14:textId="771B3ACC" w:rsidR="00F06B67" w:rsidRDefault="00F06B67">
      <w:pPr>
        <w:pStyle w:val="Header"/>
        <w:keepNext/>
        <w:tabs>
          <w:tab w:val="clear" w:pos="4153"/>
          <w:tab w:val="clear" w:pos="8306"/>
        </w:tabs>
      </w:pPr>
      <w:r>
        <w:t xml:space="preserve">Reservation </w:t>
      </w:r>
    </w:p>
    <w:p w14:paraId="0961D20D" w14:textId="27FF12AC" w:rsidR="00F30C56" w:rsidRDefault="00F30C56">
      <w:pPr>
        <w:pStyle w:val="Header"/>
        <w:keepNext/>
        <w:tabs>
          <w:tab w:val="clear" w:pos="4153"/>
          <w:tab w:val="clear" w:pos="8306"/>
        </w:tabs>
      </w:pPr>
      <w:r>
        <w:t>Restoration Contractor</w:t>
      </w:r>
    </w:p>
    <w:p w14:paraId="0E7D1296" w14:textId="77777777" w:rsidR="006F2B71" w:rsidRDefault="006F2B71" w:rsidP="006F2B71">
      <w:pPr>
        <w:pStyle w:val="Header"/>
        <w:keepNext/>
        <w:tabs>
          <w:tab w:val="left" w:pos="720"/>
        </w:tabs>
      </w:pPr>
      <w:r>
        <w:t>SHET</w:t>
      </w:r>
    </w:p>
    <w:p w14:paraId="6F3EC9B9" w14:textId="77777777" w:rsidR="006F2B71" w:rsidRDefault="006F2B71" w:rsidP="006F2B71">
      <w:pPr>
        <w:pStyle w:val="Header"/>
        <w:keepNext/>
        <w:tabs>
          <w:tab w:val="left" w:pos="720"/>
        </w:tabs>
      </w:pPr>
      <w:r>
        <w:t>SPT</w:t>
      </w:r>
    </w:p>
    <w:p w14:paraId="19918F97" w14:textId="77777777" w:rsidR="004D2323" w:rsidRDefault="00DE3AA8" w:rsidP="004D2323">
      <w:pPr>
        <w:keepNext/>
      </w:pPr>
      <w:r>
        <w:t>System Restoration</w:t>
      </w:r>
      <w:r w:rsidR="004D2323" w:rsidRPr="004D2323">
        <w:t xml:space="preserve"> </w:t>
      </w:r>
    </w:p>
    <w:p w14:paraId="23B5BFDD" w14:textId="60683A4D" w:rsidR="004D2323" w:rsidRDefault="004D2323" w:rsidP="004D2323">
      <w:pPr>
        <w:keepNext/>
      </w:pPr>
      <w:r>
        <w:t>The Company</w:t>
      </w:r>
    </w:p>
    <w:p w14:paraId="4F1046C9" w14:textId="524AF816" w:rsidR="00F06B67" w:rsidRDefault="00F06B67">
      <w:pPr>
        <w:keepNext/>
      </w:pPr>
      <w:r>
        <w:t xml:space="preserve">The Company Offers Out Date </w:t>
      </w:r>
    </w:p>
    <w:p w14:paraId="288BE413" w14:textId="3EDD68F5" w:rsidR="00492F02" w:rsidRDefault="00492F02">
      <w:pPr>
        <w:keepNext/>
      </w:pPr>
      <w:r>
        <w:t>TO Construction Agreement</w:t>
      </w:r>
    </w:p>
    <w:p w14:paraId="19B9803A" w14:textId="77777777" w:rsidR="00492F02" w:rsidRDefault="00492F02">
      <w:pPr>
        <w:keepNext/>
      </w:pPr>
      <w:r>
        <w:t>TO Construction Offer</w:t>
      </w:r>
    </w:p>
    <w:p w14:paraId="7C78E3F1" w14:textId="77777777" w:rsidR="00492F02" w:rsidRDefault="00492F02">
      <w:pPr>
        <w:keepNext/>
      </w:pPr>
      <w:r>
        <w:t>Transmission Connection Asset(s)</w:t>
      </w:r>
    </w:p>
    <w:p w14:paraId="44CDA191" w14:textId="77777777" w:rsidR="00492F02" w:rsidRDefault="00492F02">
      <w:pPr>
        <w:pStyle w:val="Header"/>
        <w:keepNext/>
        <w:tabs>
          <w:tab w:val="clear" w:pos="4153"/>
          <w:tab w:val="clear" w:pos="8306"/>
        </w:tabs>
      </w:pPr>
      <w:r>
        <w:t>Transmission Owner</w:t>
      </w:r>
    </w:p>
    <w:p w14:paraId="1FBC0BD3" w14:textId="77777777" w:rsidR="00492F02" w:rsidRDefault="00492F02">
      <w:pPr>
        <w:pStyle w:val="Header"/>
        <w:keepNext/>
        <w:tabs>
          <w:tab w:val="clear" w:pos="4153"/>
          <w:tab w:val="clear" w:pos="8306"/>
        </w:tabs>
      </w:pPr>
      <w:r>
        <w:t>Transmission System</w:t>
      </w:r>
    </w:p>
    <w:p w14:paraId="0C1E5075" w14:textId="77777777" w:rsidR="00492F02" w:rsidRDefault="00492F02">
      <w:pPr>
        <w:keepNext/>
      </w:pPr>
      <w:r>
        <w:t>User Application</w:t>
      </w:r>
    </w:p>
    <w:p w14:paraId="020151D4" w14:textId="77777777" w:rsidR="00492F02" w:rsidRDefault="00492F02">
      <w:pPr>
        <w:pStyle w:val="Header"/>
        <w:keepNext/>
        <w:tabs>
          <w:tab w:val="clear" w:pos="4153"/>
          <w:tab w:val="clear" w:pos="8306"/>
        </w:tabs>
      </w:pPr>
      <w:r>
        <w:t>User Application Date</w:t>
      </w:r>
    </w:p>
    <w:p w14:paraId="07ACE3C6" w14:textId="77777777" w:rsidR="00492F02" w:rsidRDefault="00492F02">
      <w:pPr>
        <w:pStyle w:val="Header"/>
        <w:keepNext/>
        <w:tabs>
          <w:tab w:val="clear" w:pos="4153"/>
          <w:tab w:val="clear" w:pos="8306"/>
        </w:tabs>
      </w:pPr>
      <w:r>
        <w:t>User Works</w:t>
      </w:r>
    </w:p>
    <w:p w14:paraId="0EAAC76D" w14:textId="77777777" w:rsidR="00492F02" w:rsidRDefault="00492F02">
      <w:pPr>
        <w:keepNext/>
      </w:pPr>
    </w:p>
    <w:p w14:paraId="48B15650" w14:textId="77777777" w:rsidR="00492F02" w:rsidRDefault="00492F02">
      <w:pPr>
        <w:keepNext/>
        <w:rPr>
          <w:b/>
        </w:rPr>
      </w:pPr>
      <w:r>
        <w:rPr>
          <w:b/>
        </w:rPr>
        <w:t>Grid Code definitions used:</w:t>
      </w:r>
    </w:p>
    <w:p w14:paraId="09C0147B" w14:textId="77777777" w:rsidR="00B0226B" w:rsidRDefault="00B0226B" w:rsidP="00B0226B">
      <w:pPr>
        <w:keepNext/>
      </w:pPr>
      <w:r>
        <w:t>Anchor Plant Capability</w:t>
      </w:r>
    </w:p>
    <w:p w14:paraId="773B81FA" w14:textId="77777777" w:rsidR="00B0226B" w:rsidRDefault="00B0226B" w:rsidP="00B0226B">
      <w:pPr>
        <w:keepNext/>
      </w:pPr>
      <w:r>
        <w:t>Control Point</w:t>
      </w:r>
    </w:p>
    <w:p w14:paraId="40F64DE1" w14:textId="77777777" w:rsidR="00B0226B" w:rsidRDefault="00B0226B" w:rsidP="00B0226B">
      <w:pPr>
        <w:keepNext/>
      </w:pPr>
      <w:r>
        <w:t>Critical Tools and Facilities</w:t>
      </w:r>
    </w:p>
    <w:p w14:paraId="44168688" w14:textId="77777777" w:rsidR="00B0226B" w:rsidRDefault="00B0226B" w:rsidP="00B0226B">
      <w:pPr>
        <w:keepNext/>
      </w:pPr>
      <w:r>
        <w:t>Demand</w:t>
      </w:r>
    </w:p>
    <w:p w14:paraId="2F33E86C" w14:textId="77777777" w:rsidR="00B0226B" w:rsidRDefault="00B0226B" w:rsidP="00B0226B">
      <w:pPr>
        <w:keepNext/>
      </w:pPr>
      <w:r>
        <w:t>Network Operator</w:t>
      </w:r>
    </w:p>
    <w:p w14:paraId="756848FA" w14:textId="77777777" w:rsidR="00B0226B" w:rsidRDefault="00B0226B" w:rsidP="00B0226B">
      <w:pPr>
        <w:keepNext/>
      </w:pPr>
      <w:r>
        <w:t>Top Up Restoration Capability</w:t>
      </w:r>
    </w:p>
    <w:p w14:paraId="3CC4A58B" w14:textId="77777777" w:rsidR="00B0226B" w:rsidRDefault="00B0226B" w:rsidP="00B0226B">
      <w:pPr>
        <w:keepNext/>
      </w:pPr>
      <w:r>
        <w:t>User</w:t>
      </w:r>
    </w:p>
    <w:p w14:paraId="1B4DD134" w14:textId="77777777" w:rsidR="00492F02" w:rsidRDefault="00492F02">
      <w:pPr>
        <w:pStyle w:val="Header"/>
        <w:keepNext/>
        <w:tabs>
          <w:tab w:val="clear" w:pos="4153"/>
          <w:tab w:val="clear" w:pos="8306"/>
        </w:tabs>
      </w:pPr>
    </w:p>
    <w:p w14:paraId="135F7855" w14:textId="77777777" w:rsidR="00492F02" w:rsidRDefault="00492F02">
      <w:pPr>
        <w:keepNext/>
      </w:pPr>
      <w:r>
        <w:rPr>
          <w:b/>
        </w:rPr>
        <w:t>CUSC definitions used:</w:t>
      </w:r>
    </w:p>
    <w:p w14:paraId="50981072" w14:textId="77777777" w:rsidR="00492F02" w:rsidRDefault="00492F02">
      <w:pPr>
        <w:pStyle w:val="Header"/>
        <w:keepNext/>
        <w:tabs>
          <w:tab w:val="clear" w:pos="4153"/>
          <w:tab w:val="clear" w:pos="8306"/>
        </w:tabs>
      </w:pPr>
      <w:r>
        <w:t>Applicant</w:t>
      </w:r>
    </w:p>
    <w:p w14:paraId="74BBCEC3" w14:textId="77777777" w:rsidR="00492F02" w:rsidRDefault="00492F02">
      <w:pPr>
        <w:pStyle w:val="Header"/>
        <w:keepNext/>
        <w:tabs>
          <w:tab w:val="clear" w:pos="4153"/>
          <w:tab w:val="clear" w:pos="8306"/>
        </w:tabs>
      </w:pPr>
      <w:r>
        <w:t>Authority</w:t>
      </w:r>
    </w:p>
    <w:p w14:paraId="63F7F783" w14:textId="77777777" w:rsidR="00492F02" w:rsidRDefault="00492F02">
      <w:pPr>
        <w:pStyle w:val="Header"/>
        <w:keepNext/>
        <w:tabs>
          <w:tab w:val="clear" w:pos="4153"/>
          <w:tab w:val="clear" w:pos="8306"/>
        </w:tabs>
      </w:pPr>
      <w:r>
        <w:t>Bilateral Agreement</w:t>
      </w:r>
    </w:p>
    <w:p w14:paraId="3ADF535A" w14:textId="77777777" w:rsidR="00492F02" w:rsidRDefault="00492F02">
      <w:pPr>
        <w:pStyle w:val="Header"/>
        <w:keepNext/>
        <w:tabs>
          <w:tab w:val="clear" w:pos="4153"/>
          <w:tab w:val="clear" w:pos="8306"/>
        </w:tabs>
      </w:pPr>
      <w:r>
        <w:t>Bilateral Connection Agreement</w:t>
      </w:r>
    </w:p>
    <w:p w14:paraId="248D79B7" w14:textId="77777777" w:rsidR="00492F02" w:rsidRDefault="00492F02">
      <w:pPr>
        <w:pStyle w:val="Header"/>
        <w:keepNext/>
        <w:tabs>
          <w:tab w:val="clear" w:pos="4153"/>
          <w:tab w:val="clear" w:pos="8306"/>
        </w:tabs>
      </w:pPr>
      <w:r>
        <w:t>Completion Date</w:t>
      </w:r>
    </w:p>
    <w:p w14:paraId="62832909" w14:textId="77777777" w:rsidR="009D287D" w:rsidRDefault="009D287D">
      <w:pPr>
        <w:pStyle w:val="Header"/>
        <w:keepNext/>
        <w:tabs>
          <w:tab w:val="clear" w:pos="4153"/>
          <w:tab w:val="clear" w:pos="8306"/>
        </w:tabs>
      </w:pPr>
      <w:r>
        <w:t>Connection Application</w:t>
      </w:r>
    </w:p>
    <w:p w14:paraId="5CCA2A04" w14:textId="77777777" w:rsidR="00492F02" w:rsidRDefault="00492F02">
      <w:pPr>
        <w:pStyle w:val="Header"/>
        <w:keepNext/>
        <w:tabs>
          <w:tab w:val="clear" w:pos="4153"/>
          <w:tab w:val="clear" w:pos="8306"/>
        </w:tabs>
      </w:pPr>
      <w:r>
        <w:t>Connection Charges</w:t>
      </w:r>
    </w:p>
    <w:p w14:paraId="23F54137" w14:textId="7ED352AD" w:rsidR="00D24E21" w:rsidRDefault="00D24E21">
      <w:pPr>
        <w:pStyle w:val="Header"/>
        <w:keepNext/>
        <w:tabs>
          <w:tab w:val="clear" w:pos="4153"/>
          <w:tab w:val="clear" w:pos="8306"/>
        </w:tabs>
      </w:pPr>
      <w:r>
        <w:t xml:space="preserve">Connections Network Design Methodology  </w:t>
      </w:r>
    </w:p>
    <w:p w14:paraId="52BABCEF" w14:textId="1DB42B7E" w:rsidR="009D287D" w:rsidRDefault="009D287D">
      <w:pPr>
        <w:pStyle w:val="Header"/>
        <w:keepNext/>
        <w:tabs>
          <w:tab w:val="clear" w:pos="4153"/>
          <w:tab w:val="clear" w:pos="8306"/>
        </w:tabs>
      </w:pPr>
      <w:r>
        <w:t>Connection Offer</w:t>
      </w:r>
    </w:p>
    <w:p w14:paraId="60EF02BA" w14:textId="77777777" w:rsidR="00492F02" w:rsidRDefault="00492F02">
      <w:pPr>
        <w:pStyle w:val="Header"/>
        <w:keepNext/>
        <w:tabs>
          <w:tab w:val="clear" w:pos="4153"/>
          <w:tab w:val="clear" w:pos="8306"/>
        </w:tabs>
      </w:pPr>
      <w:r>
        <w:t>Detailed Planning Data</w:t>
      </w:r>
    </w:p>
    <w:p w14:paraId="6DD35F94" w14:textId="77777777" w:rsidR="00834C58" w:rsidRDefault="00834C58" w:rsidP="00834C58">
      <w:pPr>
        <w:pStyle w:val="Header"/>
        <w:keepNext/>
        <w:tabs>
          <w:tab w:val="clear" w:pos="4153"/>
          <w:tab w:val="clear" w:pos="8306"/>
        </w:tabs>
      </w:pPr>
      <w:r>
        <w:t>Gate 2 Criteria Methodology</w:t>
      </w:r>
    </w:p>
    <w:p w14:paraId="61069970" w14:textId="77777777" w:rsidR="00834C58" w:rsidRDefault="00834C58" w:rsidP="00834C58">
      <w:pPr>
        <w:pStyle w:val="Header"/>
        <w:keepNext/>
        <w:tabs>
          <w:tab w:val="clear" w:pos="4153"/>
          <w:tab w:val="clear" w:pos="8306"/>
        </w:tabs>
      </w:pPr>
      <w:r>
        <w:t>Gated Process for Projects with Existing Agreements</w:t>
      </w:r>
    </w:p>
    <w:p w14:paraId="4C48749C" w14:textId="058FF85B" w:rsidR="00492F02" w:rsidRDefault="00492F02">
      <w:pPr>
        <w:pStyle w:val="Header"/>
        <w:keepNext/>
        <w:tabs>
          <w:tab w:val="clear" w:pos="4153"/>
          <w:tab w:val="clear" w:pos="8306"/>
        </w:tabs>
      </w:pPr>
      <w:r>
        <w:t>Gross Asset Value</w:t>
      </w:r>
    </w:p>
    <w:p w14:paraId="12AE52C0" w14:textId="77777777" w:rsidR="00784D20" w:rsidRDefault="00784D20">
      <w:pPr>
        <w:pStyle w:val="Header"/>
        <w:keepNext/>
        <w:tabs>
          <w:tab w:val="clear" w:pos="4153"/>
          <w:tab w:val="clear" w:pos="8306"/>
        </w:tabs>
      </w:pPr>
      <w:r>
        <w:t>Modification Application</w:t>
      </w:r>
    </w:p>
    <w:p w14:paraId="44A94D91" w14:textId="77777777" w:rsidR="00492F02" w:rsidRDefault="00492F02">
      <w:pPr>
        <w:pStyle w:val="Header"/>
        <w:keepNext/>
        <w:tabs>
          <w:tab w:val="clear" w:pos="4153"/>
          <w:tab w:val="clear" w:pos="8306"/>
        </w:tabs>
      </w:pPr>
      <w:r>
        <w:t>Modification Notification</w:t>
      </w:r>
    </w:p>
    <w:p w14:paraId="2E1187E6" w14:textId="77777777" w:rsidR="00492F02" w:rsidRDefault="00492F02">
      <w:pPr>
        <w:pStyle w:val="Header"/>
        <w:keepNext/>
        <w:tabs>
          <w:tab w:val="clear" w:pos="4153"/>
          <w:tab w:val="clear" w:pos="8306"/>
        </w:tabs>
      </w:pPr>
      <w:r>
        <w:t>Offer</w:t>
      </w:r>
    </w:p>
    <w:p w14:paraId="71973C52" w14:textId="77777777" w:rsidR="00784D20" w:rsidRDefault="00784D20">
      <w:pPr>
        <w:pStyle w:val="Header"/>
        <w:keepNext/>
        <w:tabs>
          <w:tab w:val="clear" w:pos="4153"/>
          <w:tab w:val="clear" w:pos="8306"/>
        </w:tabs>
      </w:pPr>
      <w:r>
        <w:t>Offshore Transmission Owner</w:t>
      </w:r>
    </w:p>
    <w:p w14:paraId="51F217B7" w14:textId="77777777" w:rsidR="00492F02" w:rsidRDefault="00492F02">
      <w:pPr>
        <w:keepNext/>
      </w:pPr>
      <w:r>
        <w:t>Transmission Licence</w:t>
      </w:r>
    </w:p>
    <w:p w14:paraId="4F84A01F" w14:textId="77777777" w:rsidR="00492F02" w:rsidRDefault="00492F02">
      <w:pPr>
        <w:keepNext/>
      </w:pPr>
      <w:r>
        <w:t>User</w:t>
      </w:r>
    </w:p>
    <w:p w14:paraId="2DFF9A88" w14:textId="77777777" w:rsidR="00492F02" w:rsidRDefault="00492F02">
      <w:pPr>
        <w:pStyle w:val="Header"/>
        <w:keepNext/>
        <w:tabs>
          <w:tab w:val="clear" w:pos="4153"/>
          <w:tab w:val="clear" w:pos="8306"/>
        </w:tabs>
      </w:pPr>
    </w:p>
    <w:p w14:paraId="41D82202" w14:textId="77777777" w:rsidR="00492F02" w:rsidRDefault="00492F02">
      <w:pPr>
        <w:pStyle w:val="Header"/>
        <w:keepNext/>
        <w:tabs>
          <w:tab w:val="clear" w:pos="4153"/>
          <w:tab w:val="clear" w:pos="8306"/>
        </w:tabs>
        <w:rPr>
          <w:b/>
        </w:rPr>
      </w:pPr>
      <w:r>
        <w:rPr>
          <w:b/>
        </w:rPr>
        <w:t>Definitions used from other STCPs:</w:t>
      </w:r>
    </w:p>
    <w:p w14:paraId="1B9D6EF6" w14:textId="77777777" w:rsidR="00492F02" w:rsidRDefault="00492F02">
      <w:pPr>
        <w:pStyle w:val="Header"/>
        <w:keepNext/>
        <w:tabs>
          <w:tab w:val="clear" w:pos="4153"/>
          <w:tab w:val="clear" w:pos="8306"/>
          <w:tab w:val="left" w:pos="2552"/>
        </w:tabs>
        <w:rPr>
          <w:bCs/>
        </w:rPr>
      </w:pPr>
      <w:r>
        <w:rPr>
          <w:bCs/>
        </w:rPr>
        <w:t>Joint Planning Committee</w:t>
      </w:r>
      <w:r>
        <w:rPr>
          <w:bCs/>
        </w:rPr>
        <w:tab/>
        <w:t>As defined in STCP16-1 Investment Planning</w:t>
      </w:r>
    </w:p>
    <w:p w14:paraId="01B68ABE" w14:textId="77777777" w:rsidR="00492F02" w:rsidRDefault="00492F02">
      <w:pPr>
        <w:pStyle w:val="Header"/>
        <w:keepNext/>
        <w:tabs>
          <w:tab w:val="clear" w:pos="4153"/>
          <w:tab w:val="clear" w:pos="8306"/>
          <w:tab w:val="left" w:pos="2552"/>
        </w:tabs>
      </w:pPr>
      <w:r>
        <w:t xml:space="preserve">Project Listing Document </w:t>
      </w:r>
      <w:r>
        <w:tab/>
        <w:t>As defined in STCP16-1 Investment Planning</w:t>
      </w:r>
    </w:p>
    <w:p w14:paraId="52F5576A" w14:textId="77777777" w:rsidR="00492F02" w:rsidRDefault="00492F02">
      <w:pPr>
        <w:pStyle w:val="Header"/>
        <w:keepNext/>
        <w:tabs>
          <w:tab w:val="clear" w:pos="4153"/>
          <w:tab w:val="clear" w:pos="8306"/>
          <w:tab w:val="left" w:pos="2552"/>
        </w:tabs>
      </w:pPr>
      <w:r>
        <w:t>Application Fee</w:t>
      </w:r>
      <w:r>
        <w:tab/>
        <w:t>As defined in STCP19-6 Application Fee</w:t>
      </w:r>
    </w:p>
    <w:p w14:paraId="292766C9" w14:textId="77777777" w:rsidR="00492F02" w:rsidRDefault="00492F02">
      <w:pPr>
        <w:pStyle w:val="Header"/>
        <w:keepNext/>
        <w:tabs>
          <w:tab w:val="clear" w:pos="4153"/>
          <w:tab w:val="clear" w:pos="8306"/>
          <w:tab w:val="left" w:pos="2552"/>
        </w:tabs>
      </w:pPr>
      <w:r>
        <w:t>TO Charging Statement</w:t>
      </w:r>
      <w:r>
        <w:tab/>
        <w:t>As defined in STCP19-6 Application Fee</w:t>
      </w:r>
    </w:p>
    <w:p w14:paraId="679EFF5D" w14:textId="77777777" w:rsidR="00492F02" w:rsidRDefault="00492F02">
      <w:pPr>
        <w:pStyle w:val="Header"/>
        <w:keepNext/>
        <w:tabs>
          <w:tab w:val="clear" w:pos="4153"/>
          <w:tab w:val="clear" w:pos="8306"/>
          <w:tab w:val="left" w:pos="2552"/>
        </w:tabs>
        <w:ind w:left="2550" w:hanging="2550"/>
      </w:pPr>
      <w:r>
        <w:t>Boundary of Influence</w:t>
      </w:r>
      <w:r>
        <w:tab/>
        <w:t xml:space="preserve">As defined in STCP22-1 Production of Models for </w:t>
      </w:r>
      <w:r w:rsidR="00302E3D">
        <w:t>NETS</w:t>
      </w:r>
      <w:r>
        <w:t xml:space="preserve"> System Planning</w:t>
      </w:r>
    </w:p>
    <w:p w14:paraId="59B78486" w14:textId="77777777" w:rsidR="00492F02" w:rsidRDefault="00492F02">
      <w:pPr>
        <w:pStyle w:val="Heading3"/>
        <w:numPr>
          <w:ilvl w:val="0"/>
          <w:numId w:val="0"/>
        </w:numPr>
        <w:jc w:val="both"/>
      </w:pPr>
    </w:p>
    <w:sectPr w:rsidR="00492F0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6FDE7" w14:textId="77777777" w:rsidR="00362E24" w:rsidRDefault="00362E24">
      <w:r>
        <w:separator/>
      </w:r>
    </w:p>
  </w:endnote>
  <w:endnote w:type="continuationSeparator" w:id="0">
    <w:p w14:paraId="3A47AF58" w14:textId="77777777" w:rsidR="00362E24" w:rsidRDefault="00362E24">
      <w:r>
        <w:continuationSeparator/>
      </w:r>
    </w:p>
  </w:endnote>
  <w:endnote w:type="continuationNotice" w:id="1">
    <w:p w14:paraId="0FAF0BAB" w14:textId="77777777" w:rsidR="00362E24" w:rsidRDefault="00362E2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DD949"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4</w:t>
    </w:r>
    <w:r>
      <w:fldChar w:fldCharType="end"/>
    </w:r>
    <w:r>
      <w:t xml:space="preserve"> of </w:t>
    </w:r>
    <w:r>
      <w:fldChar w:fldCharType="begin"/>
    </w:r>
    <w:r>
      <w:instrText>NUMPAGES</w:instrText>
    </w:r>
    <w:r>
      <w:fldChar w:fldCharType="separate"/>
    </w:r>
    <w:r w:rsidR="00E17F0B">
      <w:rPr>
        <w:noProof/>
      </w:rPr>
      <w:t>50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6917D"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20</w:t>
    </w:r>
    <w:r>
      <w:fldChar w:fldCharType="end"/>
    </w:r>
    <w:r>
      <w:t xml:space="preserve"> of </w:t>
    </w:r>
    <w:r>
      <w:fldChar w:fldCharType="begin"/>
    </w:r>
    <w:r>
      <w:instrText>NUMPAGES</w:instrText>
    </w:r>
    <w:r>
      <w:fldChar w:fldCharType="separate"/>
    </w:r>
    <w:r w:rsidR="00E17F0B">
      <w:rPr>
        <w:noProof/>
      </w:rPr>
      <w:t>50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DC69F" w14:textId="77777777" w:rsidR="00362E24" w:rsidRDefault="00362E24">
      <w:r>
        <w:separator/>
      </w:r>
    </w:p>
  </w:footnote>
  <w:footnote w:type="continuationSeparator" w:id="0">
    <w:p w14:paraId="3B4757F7" w14:textId="77777777" w:rsidR="00362E24" w:rsidRDefault="00362E24">
      <w:r>
        <w:continuationSeparator/>
      </w:r>
    </w:p>
  </w:footnote>
  <w:footnote w:type="continuationNotice" w:id="1">
    <w:p w14:paraId="000D6495" w14:textId="77777777" w:rsidR="00362E24" w:rsidRDefault="00362E24">
      <w:pPr>
        <w:spacing w:after="0"/>
      </w:pPr>
    </w:p>
  </w:footnote>
  <w:footnote w:id="2">
    <w:p w14:paraId="1574B322" w14:textId="77777777" w:rsidR="00B8791A" w:rsidRDefault="00B8791A" w:rsidP="00B8791A">
      <w:pPr>
        <w:pStyle w:val="FootnoteText"/>
        <w:ind w:left="284"/>
      </w:pPr>
      <w:r w:rsidRPr="1655E958">
        <w:rPr>
          <w:rStyle w:val="FootnoteReference"/>
        </w:rPr>
        <w:footnoteRef/>
      </w:r>
      <w:r>
        <w:t xml:space="preserve"> </w:t>
      </w:r>
      <w:bookmarkStart w:id="28" w:name="_Hlk187657290"/>
      <w:r>
        <w:t>A Competent User Application is one that is technically effective, the Application Fee has cleared, and all relevant initial checks have been made by The Company. For Gate 2 Applications this includes the strategic alignment checks undertaken in accordance with the Gate 2 Criteria Methodology.</w:t>
      </w:r>
      <w:bookmarkEnd w:id="28"/>
    </w:p>
  </w:footnote>
  <w:footnote w:id="3">
    <w:p w14:paraId="7B8AF456" w14:textId="77777777" w:rsidR="007B0895" w:rsidRPr="00E270A6" w:rsidRDefault="007B0895" w:rsidP="0015078A">
      <w:pPr>
        <w:pStyle w:val="FootnoteText"/>
        <w:rPr>
          <w:rFonts w:ascii="Arial" w:hAnsi="Arial" w:cs="Arial"/>
        </w:rPr>
      </w:pPr>
      <w:r w:rsidRPr="008E7EA8">
        <w:rPr>
          <w:rStyle w:val="FootnoteReference"/>
          <w:rFonts w:ascii="Arial" w:hAnsi="Arial" w:cs="Arial"/>
        </w:rPr>
        <w:footnoteRef/>
      </w:r>
      <w:r w:rsidRPr="008E7EA8">
        <w:rPr>
          <w:rFonts w:ascii="Arial" w:hAnsi="Arial" w:cs="Arial"/>
        </w:rPr>
        <w:t xml:space="preserve"> </w:t>
      </w:r>
      <w:r w:rsidRPr="00E270A6">
        <w:rPr>
          <w:rFonts w:ascii="Arial" w:hAnsi="Arial" w:cs="Arial"/>
        </w:rPr>
        <w:t>Distances have been estimated using Google Earth; direct routes have been used with some high level engineering judgement.</w:t>
      </w:r>
    </w:p>
  </w:footnote>
  <w:footnote w:id="4">
    <w:p w14:paraId="1CCC7B9C" w14:textId="77777777" w:rsidR="007B0895" w:rsidRPr="008D5F4E" w:rsidRDefault="007B0895" w:rsidP="0015078A">
      <w:pPr>
        <w:autoSpaceDE w:val="0"/>
        <w:autoSpaceDN w:val="0"/>
        <w:adjustRightInd w:val="0"/>
        <w:spacing w:after="0"/>
        <w:rPr>
          <w:rFonts w:cs="Arial"/>
          <w:lang w:eastAsia="en-GB"/>
        </w:rPr>
      </w:pPr>
      <w:r w:rsidRPr="00E270A6">
        <w:rPr>
          <w:rStyle w:val="FootnoteReference"/>
        </w:rPr>
        <w:footnoteRef/>
      </w:r>
      <w:r w:rsidRPr="00E270A6">
        <w:t xml:space="preserve"> For guidance the </w:t>
      </w:r>
      <w:r>
        <w:t>Transmission</w:t>
      </w:r>
      <w:r w:rsidRPr="00E270A6">
        <w:t xml:space="preserve"> Works </w:t>
      </w:r>
      <w:r>
        <w:t>a</w:t>
      </w:r>
      <w:r w:rsidRPr="00E270A6">
        <w:t>re defined as:</w:t>
      </w:r>
      <w:r>
        <w:t xml:space="preserve"> </w:t>
      </w:r>
      <w:r w:rsidRPr="001A0A02">
        <w:rPr>
          <w:b/>
        </w:rPr>
        <w:t>Minimal</w:t>
      </w:r>
      <w:r>
        <w:t xml:space="preserve"> = limited to works to satisfy Chapter 2.6 of NETS SQSS (i.e. additional bay at a connection point); </w:t>
      </w:r>
      <w:r w:rsidRPr="001A0A02">
        <w:rPr>
          <w:b/>
        </w:rPr>
        <w:t>Local</w:t>
      </w:r>
      <w:r>
        <w:t xml:space="preserve"> = requiring circuit uprating and compensation up to and including the next adjacent substation (in any direction); </w:t>
      </w:r>
      <w:r w:rsidRPr="001A0A02">
        <w:rPr>
          <w:b/>
        </w:rPr>
        <w:t>Moderate</w:t>
      </w:r>
      <w:r>
        <w:t xml:space="preserve"> = requiring circuit reconfigurations, some reconductoring and compensation in local vicinity (i.e. up to 3 substations away); </w:t>
      </w:r>
      <w:r w:rsidRPr="001A0A02">
        <w:rPr>
          <w:b/>
        </w:rPr>
        <w:t>Extensive</w:t>
      </w:r>
      <w:r>
        <w:t xml:space="preserve"> = new circuits or upgrading 275 kV to 400 kV or widespread re-conductoring and compensation.</w:t>
      </w:r>
    </w:p>
  </w:footnote>
  <w:footnote w:id="5">
    <w:p w14:paraId="6BAEC698" w14:textId="77777777" w:rsidR="007B0895" w:rsidRDefault="007B0895" w:rsidP="0015078A">
      <w:pPr>
        <w:pStyle w:val="FootnoteText"/>
      </w:pPr>
      <w:r>
        <w:rPr>
          <w:rStyle w:val="FootnoteReference"/>
        </w:rPr>
        <w:footnoteRef/>
      </w:r>
      <w:r>
        <w:t xml:space="preserve"> </w:t>
      </w:r>
      <w:r w:rsidRPr="00F70376">
        <w:rPr>
          <w:rFonts w:ascii="Arial" w:eastAsia="SimSun" w:hAnsi="Arial"/>
          <w:lang w:eastAsia="en-US"/>
        </w:rPr>
        <w:t>Definition of terms is included in Appendix A.</w:t>
      </w:r>
    </w:p>
  </w:footnote>
  <w:footnote w:id="6">
    <w:p w14:paraId="2B059487" w14:textId="77777777" w:rsidR="007B0895" w:rsidRPr="005610DA" w:rsidRDefault="007B0895" w:rsidP="0015078A">
      <w:pPr>
        <w:pStyle w:val="FootnoteText"/>
        <w:rPr>
          <w:rFonts w:ascii="Arial" w:hAnsi="Arial" w:cs="Arial"/>
        </w:rPr>
      </w:pPr>
      <w:r w:rsidRPr="005610DA">
        <w:rPr>
          <w:rStyle w:val="FootnoteReference"/>
          <w:rFonts w:ascii="Arial" w:hAnsi="Arial" w:cs="Arial"/>
        </w:rPr>
        <w:footnoteRef/>
      </w:r>
      <w:r w:rsidRPr="005610DA">
        <w:rPr>
          <w:rFonts w:ascii="Arial" w:hAnsi="Arial" w:cs="Arial"/>
        </w:rPr>
        <w:t xml:space="preserve"> See Appendix C: Cost Benefit Analysis Methodology</w:t>
      </w:r>
    </w:p>
  </w:footnote>
  <w:footnote w:id="7">
    <w:p w14:paraId="101FDAAF" w14:textId="77777777" w:rsidR="007B0895" w:rsidRPr="00633EB9" w:rsidRDefault="007B0895" w:rsidP="0015078A">
      <w:pPr>
        <w:pStyle w:val="FootnoteText"/>
      </w:pPr>
      <w:r>
        <w:rPr>
          <w:rStyle w:val="FootnoteReference"/>
        </w:rPr>
        <w:footnoteRef/>
      </w:r>
      <w:r>
        <w:t xml:space="preserve"> </w:t>
      </w:r>
      <w:hyperlink r:id="rId1" w:history="1">
        <w:r w:rsidRPr="00633EB9">
          <w:rPr>
            <w:rStyle w:val="Hyperlink"/>
            <w:rFonts w:ascii="Arial" w:hAnsi="Arial" w:cs="Arial"/>
          </w:rPr>
          <w:t>https://www.ofgem.gov.uk/publications-and-updates/discounting-cost-benefit-analysis-involving-private-investment-public-benefit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6A16B" w14:textId="77777777" w:rsidR="007B0895" w:rsidRDefault="007B0895">
    <w:pPr>
      <w:pStyle w:val="Header"/>
    </w:pPr>
    <w:r>
      <w:t>STCP 18-1 Connection and Modification Application</w:t>
    </w:r>
  </w:p>
  <w:p w14:paraId="1C9B7AB0" w14:textId="057CB2A9" w:rsidR="007B0895" w:rsidRDefault="007B0895">
    <w:pPr>
      <w:pStyle w:val="Header"/>
    </w:pPr>
    <w:r>
      <w:t>Issue 0</w:t>
    </w:r>
    <w:r w:rsidR="009F1B16">
      <w:t>1</w:t>
    </w:r>
    <w:r w:rsidR="00EB072D">
      <w:t>6</w:t>
    </w:r>
    <w:r>
      <w:t xml:space="preserve"> – </w:t>
    </w:r>
    <w:r w:rsidR="00EB072D">
      <w:t>26/11/2025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AD953" w14:textId="77777777" w:rsidR="007B0895" w:rsidRDefault="007B0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3EE2B" w14:textId="77777777" w:rsidR="0048588C" w:rsidRDefault="0048588C" w:rsidP="0048588C">
    <w:pPr>
      <w:pStyle w:val="Header"/>
    </w:pPr>
    <w:r>
      <w:t>STCP 18-1 Connection and Modification Application</w:t>
    </w:r>
  </w:p>
  <w:p w14:paraId="5D44C3EE" w14:textId="7570D717" w:rsidR="0048588C" w:rsidRDefault="0048588C" w:rsidP="0048588C">
    <w:pPr>
      <w:pStyle w:val="Header"/>
    </w:pPr>
    <w:r>
      <w:t>Issue 01</w:t>
    </w:r>
    <w:r w:rsidR="00EB072D">
      <w:t>6</w:t>
    </w:r>
    <w:r>
      <w:t xml:space="preserve"> – </w:t>
    </w:r>
    <w:r w:rsidR="00EB072D">
      <w:t>26/11/2025</w:t>
    </w:r>
  </w:p>
  <w:p w14:paraId="4B77658F" w14:textId="77777777" w:rsidR="0048588C" w:rsidRDefault="0048588C" w:rsidP="008E583B">
    <w:pPr>
      <w:pStyle w:val="Header"/>
      <w:spacing w:after="0"/>
    </w:pPr>
  </w:p>
  <w:p w14:paraId="500A9CF3" w14:textId="77777777" w:rsidR="0048588C" w:rsidRDefault="0048588C" w:rsidP="008E583B">
    <w:pPr>
      <w:pStyle w:val="Header"/>
      <w:spacing w:after="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27DE1" w14:textId="77777777" w:rsidR="007B0895" w:rsidRDefault="007B0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C082B41C"/>
    <w:lvl w:ilvl="0">
      <w:start w:val="1"/>
      <w:numFmt w:val="decimal"/>
      <w:pStyle w:val="ListBullet3"/>
      <w:lvlText w:val="%1."/>
      <w:lvlJc w:val="left"/>
      <w:pPr>
        <w:tabs>
          <w:tab w:val="num" w:pos="926"/>
        </w:tabs>
        <w:ind w:left="926" w:hanging="360"/>
      </w:pPr>
    </w:lvl>
  </w:abstractNum>
  <w:abstractNum w:abstractNumId="1" w15:restartNumberingAfterBreak="0">
    <w:nsid w:val="FFFFFF80"/>
    <w:multiLevelType w:val="singleLevel"/>
    <w:tmpl w:val="B4187448"/>
    <w:lvl w:ilvl="0">
      <w:start w:val="1"/>
      <w:numFmt w:val="bullet"/>
      <w:pStyle w:val="ListNumber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460B68C"/>
    <w:lvl w:ilvl="0">
      <w:start w:val="1"/>
      <w:numFmt w:val="bullet"/>
      <w:pStyle w:val="ListNumber3"/>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F8A10DC"/>
    <w:lvl w:ilvl="0">
      <w:start w:val="1"/>
      <w:numFmt w:val="bullet"/>
      <w:pStyle w:val="ListNumber2"/>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7EC33A2"/>
    <w:lvl w:ilvl="0">
      <w:start w:val="1"/>
      <w:numFmt w:val="bullet"/>
      <w:pStyle w:val="ListNumber"/>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A81020"/>
    <w:lvl w:ilvl="0">
      <w:start w:val="1"/>
      <w:numFmt w:val="decimal"/>
      <w:pStyle w:val="ListNumber5"/>
      <w:lvlText w:val="%1."/>
      <w:lvlJc w:val="left"/>
      <w:pPr>
        <w:tabs>
          <w:tab w:val="num" w:pos="360"/>
        </w:tabs>
        <w:ind w:left="360" w:hanging="360"/>
      </w:pPr>
    </w:lvl>
  </w:abstractNum>
  <w:abstractNum w:abstractNumId="6" w15:restartNumberingAfterBreak="0">
    <w:nsid w:val="FFFFFF89"/>
    <w:multiLevelType w:val="singleLevel"/>
    <w:tmpl w:val="FAB801D6"/>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13706EBB"/>
    <w:multiLevelType w:val="hybridMultilevel"/>
    <w:tmpl w:val="8C30A776"/>
    <w:lvl w:ilvl="0" w:tplc="A37A20B6">
      <w:start w:val="1"/>
      <w:numFmt w:val="decimal"/>
      <w:lvlText w:val="B%1."/>
      <w:lvlJc w:val="left"/>
      <w:pPr>
        <w:tabs>
          <w:tab w:val="num" w:pos="720"/>
        </w:tabs>
        <w:ind w:left="720" w:hanging="360"/>
      </w:pPr>
      <w:rPr>
        <w:rFonts w:hint="default"/>
      </w:rPr>
    </w:lvl>
    <w:lvl w:ilvl="1" w:tplc="5FA22684" w:tentative="1">
      <w:start w:val="1"/>
      <w:numFmt w:val="lowerLetter"/>
      <w:lvlText w:val="%2."/>
      <w:lvlJc w:val="left"/>
      <w:pPr>
        <w:tabs>
          <w:tab w:val="num" w:pos="1440"/>
        </w:tabs>
        <w:ind w:left="1440" w:hanging="360"/>
      </w:pPr>
    </w:lvl>
    <w:lvl w:ilvl="2" w:tplc="DFC0446C" w:tentative="1">
      <w:start w:val="1"/>
      <w:numFmt w:val="lowerRoman"/>
      <w:lvlText w:val="%3."/>
      <w:lvlJc w:val="right"/>
      <w:pPr>
        <w:tabs>
          <w:tab w:val="num" w:pos="2160"/>
        </w:tabs>
        <w:ind w:left="2160" w:hanging="180"/>
      </w:pPr>
    </w:lvl>
    <w:lvl w:ilvl="3" w:tplc="4E2AF8D6" w:tentative="1">
      <w:start w:val="1"/>
      <w:numFmt w:val="decimal"/>
      <w:lvlText w:val="%4."/>
      <w:lvlJc w:val="left"/>
      <w:pPr>
        <w:tabs>
          <w:tab w:val="num" w:pos="2880"/>
        </w:tabs>
        <w:ind w:left="2880" w:hanging="360"/>
      </w:pPr>
    </w:lvl>
    <w:lvl w:ilvl="4" w:tplc="BA52503A" w:tentative="1">
      <w:start w:val="1"/>
      <w:numFmt w:val="lowerLetter"/>
      <w:lvlText w:val="%5."/>
      <w:lvlJc w:val="left"/>
      <w:pPr>
        <w:tabs>
          <w:tab w:val="num" w:pos="3600"/>
        </w:tabs>
        <w:ind w:left="3600" w:hanging="360"/>
      </w:pPr>
    </w:lvl>
    <w:lvl w:ilvl="5" w:tplc="2D92908C" w:tentative="1">
      <w:start w:val="1"/>
      <w:numFmt w:val="lowerRoman"/>
      <w:lvlText w:val="%6."/>
      <w:lvlJc w:val="right"/>
      <w:pPr>
        <w:tabs>
          <w:tab w:val="num" w:pos="4320"/>
        </w:tabs>
        <w:ind w:left="4320" w:hanging="180"/>
      </w:pPr>
    </w:lvl>
    <w:lvl w:ilvl="6" w:tplc="D97055BC" w:tentative="1">
      <w:start w:val="1"/>
      <w:numFmt w:val="decimal"/>
      <w:lvlText w:val="%7."/>
      <w:lvlJc w:val="left"/>
      <w:pPr>
        <w:tabs>
          <w:tab w:val="num" w:pos="5040"/>
        </w:tabs>
        <w:ind w:left="5040" w:hanging="360"/>
      </w:pPr>
    </w:lvl>
    <w:lvl w:ilvl="7" w:tplc="89CCCA88" w:tentative="1">
      <w:start w:val="1"/>
      <w:numFmt w:val="lowerLetter"/>
      <w:lvlText w:val="%8."/>
      <w:lvlJc w:val="left"/>
      <w:pPr>
        <w:tabs>
          <w:tab w:val="num" w:pos="5760"/>
        </w:tabs>
        <w:ind w:left="5760" w:hanging="360"/>
      </w:pPr>
    </w:lvl>
    <w:lvl w:ilvl="8" w:tplc="4942E0C8" w:tentative="1">
      <w:start w:val="1"/>
      <w:numFmt w:val="lowerRoman"/>
      <w:lvlText w:val="%9."/>
      <w:lvlJc w:val="right"/>
      <w:pPr>
        <w:tabs>
          <w:tab w:val="num" w:pos="6480"/>
        </w:tabs>
        <w:ind w:left="6480" w:hanging="180"/>
      </w:pPr>
    </w:lvl>
  </w:abstractNum>
  <w:abstractNum w:abstractNumId="10" w15:restartNumberingAfterBreak="0">
    <w:nsid w:val="163810AB"/>
    <w:multiLevelType w:val="hybridMultilevel"/>
    <w:tmpl w:val="67FA7EC2"/>
    <w:lvl w:ilvl="0" w:tplc="6EC8853C">
      <w:start w:val="1"/>
      <w:numFmt w:val="bullet"/>
      <w:lvlText w:val=""/>
      <w:lvlJc w:val="left"/>
      <w:pPr>
        <w:tabs>
          <w:tab w:val="num" w:pos="1211"/>
        </w:tabs>
        <w:ind w:left="1211" w:hanging="360"/>
      </w:pPr>
      <w:rPr>
        <w:rFonts w:ascii="Symbol" w:hAnsi="Symbol" w:hint="default"/>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CF64D9"/>
    <w:multiLevelType w:val="hybridMultilevel"/>
    <w:tmpl w:val="D7A6AD58"/>
    <w:lvl w:ilvl="0" w:tplc="FFFFFFFF">
      <w:start w:val="1"/>
      <w:numFmt w:val="bullet"/>
      <w:lvlText w:val=""/>
      <w:lvlJc w:val="left"/>
      <w:pPr>
        <w:tabs>
          <w:tab w:val="num" w:pos="1353"/>
        </w:tabs>
        <w:ind w:left="1353" w:hanging="360"/>
      </w:pPr>
      <w:rPr>
        <w:rFonts w:ascii="Symbol" w:hAnsi="Symbol" w:hint="default"/>
      </w:rPr>
    </w:lvl>
    <w:lvl w:ilvl="1" w:tplc="08090001">
      <w:start w:val="1"/>
      <w:numFmt w:val="bullet"/>
      <w:lvlText w:val=""/>
      <w:lvlJc w:val="left"/>
      <w:pPr>
        <w:tabs>
          <w:tab w:val="num" w:pos="2073"/>
        </w:tabs>
        <w:ind w:left="2073" w:hanging="360"/>
      </w:pPr>
      <w:rPr>
        <w:rFonts w:ascii="Symbol" w:hAnsi="Symbol" w:hint="default"/>
      </w:rPr>
    </w:lvl>
    <w:lvl w:ilvl="2" w:tplc="FFFFFFFF">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Arial Unicode MS"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Arial Unicode MS"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12" w15:restartNumberingAfterBreak="0">
    <w:nsid w:val="19FF11B4"/>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1D003F8A"/>
    <w:multiLevelType w:val="multilevel"/>
    <w:tmpl w:val="0AAA6DD2"/>
    <w:lvl w:ilvl="0">
      <w:start w:val="1"/>
      <w:numFmt w:val="decimal"/>
      <w:pStyle w:val="ListBullet2"/>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222220C9"/>
    <w:multiLevelType w:val="hybridMultilevel"/>
    <w:tmpl w:val="0BB0D884"/>
    <w:lvl w:ilvl="0" w:tplc="61FC80C2">
      <w:start w:val="1"/>
      <w:numFmt w:val="bullet"/>
      <w:lvlText w:val=""/>
      <w:lvlJc w:val="left"/>
      <w:pPr>
        <w:tabs>
          <w:tab w:val="num" w:pos="1211"/>
        </w:tabs>
        <w:ind w:left="1211" w:hanging="360"/>
      </w:pPr>
      <w:rPr>
        <w:rFonts w:ascii="Symbol" w:hAnsi="Symbol" w:hint="default"/>
      </w:rPr>
    </w:lvl>
    <w:lvl w:ilvl="1" w:tplc="05F2633C" w:tentative="1">
      <w:start w:val="1"/>
      <w:numFmt w:val="bullet"/>
      <w:lvlText w:val="o"/>
      <w:lvlJc w:val="left"/>
      <w:pPr>
        <w:tabs>
          <w:tab w:val="num" w:pos="1931"/>
        </w:tabs>
        <w:ind w:left="1931" w:hanging="360"/>
      </w:pPr>
      <w:rPr>
        <w:rFonts w:ascii="Courier New" w:hAnsi="Courier New" w:hint="default"/>
      </w:rPr>
    </w:lvl>
    <w:lvl w:ilvl="2" w:tplc="945C25B6" w:tentative="1">
      <w:start w:val="1"/>
      <w:numFmt w:val="bullet"/>
      <w:lvlText w:val=""/>
      <w:lvlJc w:val="left"/>
      <w:pPr>
        <w:tabs>
          <w:tab w:val="num" w:pos="2651"/>
        </w:tabs>
        <w:ind w:left="2651" w:hanging="360"/>
      </w:pPr>
      <w:rPr>
        <w:rFonts w:ascii="Wingdings" w:hAnsi="Wingdings" w:hint="default"/>
      </w:rPr>
    </w:lvl>
    <w:lvl w:ilvl="3" w:tplc="3C7A725E" w:tentative="1">
      <w:start w:val="1"/>
      <w:numFmt w:val="bullet"/>
      <w:lvlText w:val=""/>
      <w:lvlJc w:val="left"/>
      <w:pPr>
        <w:tabs>
          <w:tab w:val="num" w:pos="3371"/>
        </w:tabs>
        <w:ind w:left="3371" w:hanging="360"/>
      </w:pPr>
      <w:rPr>
        <w:rFonts w:ascii="Symbol" w:hAnsi="Symbol" w:hint="default"/>
      </w:rPr>
    </w:lvl>
    <w:lvl w:ilvl="4" w:tplc="0BECB32C" w:tentative="1">
      <w:start w:val="1"/>
      <w:numFmt w:val="bullet"/>
      <w:lvlText w:val="o"/>
      <w:lvlJc w:val="left"/>
      <w:pPr>
        <w:tabs>
          <w:tab w:val="num" w:pos="4091"/>
        </w:tabs>
        <w:ind w:left="4091" w:hanging="360"/>
      </w:pPr>
      <w:rPr>
        <w:rFonts w:ascii="Courier New" w:hAnsi="Courier New" w:hint="default"/>
      </w:rPr>
    </w:lvl>
    <w:lvl w:ilvl="5" w:tplc="217AA1C2" w:tentative="1">
      <w:start w:val="1"/>
      <w:numFmt w:val="bullet"/>
      <w:lvlText w:val=""/>
      <w:lvlJc w:val="left"/>
      <w:pPr>
        <w:tabs>
          <w:tab w:val="num" w:pos="4811"/>
        </w:tabs>
        <w:ind w:left="4811" w:hanging="360"/>
      </w:pPr>
      <w:rPr>
        <w:rFonts w:ascii="Wingdings" w:hAnsi="Wingdings" w:hint="default"/>
      </w:rPr>
    </w:lvl>
    <w:lvl w:ilvl="6" w:tplc="19728830" w:tentative="1">
      <w:start w:val="1"/>
      <w:numFmt w:val="bullet"/>
      <w:lvlText w:val=""/>
      <w:lvlJc w:val="left"/>
      <w:pPr>
        <w:tabs>
          <w:tab w:val="num" w:pos="5531"/>
        </w:tabs>
        <w:ind w:left="5531" w:hanging="360"/>
      </w:pPr>
      <w:rPr>
        <w:rFonts w:ascii="Symbol" w:hAnsi="Symbol" w:hint="default"/>
      </w:rPr>
    </w:lvl>
    <w:lvl w:ilvl="7" w:tplc="1EFE3D5A" w:tentative="1">
      <w:start w:val="1"/>
      <w:numFmt w:val="bullet"/>
      <w:lvlText w:val="o"/>
      <w:lvlJc w:val="left"/>
      <w:pPr>
        <w:tabs>
          <w:tab w:val="num" w:pos="6251"/>
        </w:tabs>
        <w:ind w:left="6251" w:hanging="360"/>
      </w:pPr>
      <w:rPr>
        <w:rFonts w:ascii="Courier New" w:hAnsi="Courier New" w:hint="default"/>
      </w:rPr>
    </w:lvl>
    <w:lvl w:ilvl="8" w:tplc="00E4A914"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23F239C0"/>
    <w:multiLevelType w:val="hybridMultilevel"/>
    <w:tmpl w:val="9288077C"/>
    <w:lvl w:ilvl="0" w:tplc="7270BD3A">
      <w:start w:val="1"/>
      <w:numFmt w:val="bullet"/>
      <w:lvlText w:val=""/>
      <w:lvlJc w:val="left"/>
      <w:pPr>
        <w:tabs>
          <w:tab w:val="num" w:pos="927"/>
        </w:tabs>
        <w:ind w:left="927" w:hanging="360"/>
      </w:pPr>
      <w:rPr>
        <w:rFonts w:ascii="Symbol" w:hAnsi="Symbol" w:hint="default"/>
        <w:sz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5C221A"/>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0A0248A"/>
    <w:multiLevelType w:val="hybridMultilevel"/>
    <w:tmpl w:val="AA5AF48C"/>
    <w:lvl w:ilvl="0" w:tplc="61321FE4">
      <w:start w:val="1"/>
      <w:numFmt w:val="bullet"/>
      <w:lvlText w:val=""/>
      <w:lvlJc w:val="left"/>
      <w:pPr>
        <w:tabs>
          <w:tab w:val="num" w:pos="720"/>
        </w:tabs>
        <w:ind w:left="720" w:hanging="360"/>
      </w:pPr>
      <w:rPr>
        <w:rFonts w:ascii="Wingdings" w:hAnsi="Wingdings" w:hint="default"/>
        <w:color w:val="FF0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E87961"/>
    <w:multiLevelType w:val="hybridMultilevel"/>
    <w:tmpl w:val="BCBCF57E"/>
    <w:lvl w:ilvl="0" w:tplc="C0006350">
      <w:start w:val="1"/>
      <w:numFmt w:val="bullet"/>
      <w:lvlText w:val=""/>
      <w:lvlJc w:val="left"/>
      <w:pPr>
        <w:tabs>
          <w:tab w:val="num" w:pos="1211"/>
        </w:tabs>
        <w:ind w:left="1211" w:hanging="360"/>
      </w:pPr>
      <w:rPr>
        <w:rFonts w:ascii="Symbol" w:hAnsi="Symbol" w:hint="default"/>
      </w:rPr>
    </w:lvl>
    <w:lvl w:ilvl="1" w:tplc="914A3B88" w:tentative="1">
      <w:start w:val="1"/>
      <w:numFmt w:val="bullet"/>
      <w:lvlText w:val="o"/>
      <w:lvlJc w:val="left"/>
      <w:pPr>
        <w:tabs>
          <w:tab w:val="num" w:pos="1931"/>
        </w:tabs>
        <w:ind w:left="1931" w:hanging="360"/>
      </w:pPr>
      <w:rPr>
        <w:rFonts w:ascii="Courier New" w:hAnsi="Courier New" w:hint="default"/>
      </w:rPr>
    </w:lvl>
    <w:lvl w:ilvl="2" w:tplc="49A49B8A" w:tentative="1">
      <w:start w:val="1"/>
      <w:numFmt w:val="bullet"/>
      <w:lvlText w:val=""/>
      <w:lvlJc w:val="left"/>
      <w:pPr>
        <w:tabs>
          <w:tab w:val="num" w:pos="2651"/>
        </w:tabs>
        <w:ind w:left="2651" w:hanging="360"/>
      </w:pPr>
      <w:rPr>
        <w:rFonts w:ascii="Wingdings" w:hAnsi="Wingdings" w:hint="default"/>
      </w:rPr>
    </w:lvl>
    <w:lvl w:ilvl="3" w:tplc="825465DE" w:tentative="1">
      <w:start w:val="1"/>
      <w:numFmt w:val="bullet"/>
      <w:lvlText w:val=""/>
      <w:lvlJc w:val="left"/>
      <w:pPr>
        <w:tabs>
          <w:tab w:val="num" w:pos="3371"/>
        </w:tabs>
        <w:ind w:left="3371" w:hanging="360"/>
      </w:pPr>
      <w:rPr>
        <w:rFonts w:ascii="Symbol" w:hAnsi="Symbol" w:hint="default"/>
      </w:rPr>
    </w:lvl>
    <w:lvl w:ilvl="4" w:tplc="6E60F11A" w:tentative="1">
      <w:start w:val="1"/>
      <w:numFmt w:val="bullet"/>
      <w:lvlText w:val="o"/>
      <w:lvlJc w:val="left"/>
      <w:pPr>
        <w:tabs>
          <w:tab w:val="num" w:pos="4091"/>
        </w:tabs>
        <w:ind w:left="4091" w:hanging="360"/>
      </w:pPr>
      <w:rPr>
        <w:rFonts w:ascii="Courier New" w:hAnsi="Courier New" w:hint="default"/>
      </w:rPr>
    </w:lvl>
    <w:lvl w:ilvl="5" w:tplc="07DCC9B6" w:tentative="1">
      <w:start w:val="1"/>
      <w:numFmt w:val="bullet"/>
      <w:lvlText w:val=""/>
      <w:lvlJc w:val="left"/>
      <w:pPr>
        <w:tabs>
          <w:tab w:val="num" w:pos="4811"/>
        </w:tabs>
        <w:ind w:left="4811" w:hanging="360"/>
      </w:pPr>
      <w:rPr>
        <w:rFonts w:ascii="Wingdings" w:hAnsi="Wingdings" w:hint="default"/>
      </w:rPr>
    </w:lvl>
    <w:lvl w:ilvl="6" w:tplc="CB98196E" w:tentative="1">
      <w:start w:val="1"/>
      <w:numFmt w:val="bullet"/>
      <w:lvlText w:val=""/>
      <w:lvlJc w:val="left"/>
      <w:pPr>
        <w:tabs>
          <w:tab w:val="num" w:pos="5531"/>
        </w:tabs>
        <w:ind w:left="5531" w:hanging="360"/>
      </w:pPr>
      <w:rPr>
        <w:rFonts w:ascii="Symbol" w:hAnsi="Symbol" w:hint="default"/>
      </w:rPr>
    </w:lvl>
    <w:lvl w:ilvl="7" w:tplc="FA4AA8EE" w:tentative="1">
      <w:start w:val="1"/>
      <w:numFmt w:val="bullet"/>
      <w:lvlText w:val="o"/>
      <w:lvlJc w:val="left"/>
      <w:pPr>
        <w:tabs>
          <w:tab w:val="num" w:pos="6251"/>
        </w:tabs>
        <w:ind w:left="6251" w:hanging="360"/>
      </w:pPr>
      <w:rPr>
        <w:rFonts w:ascii="Courier New" w:hAnsi="Courier New" w:hint="default"/>
      </w:rPr>
    </w:lvl>
    <w:lvl w:ilvl="8" w:tplc="5E3205D0" w:tentative="1">
      <w:start w:val="1"/>
      <w:numFmt w:val="bullet"/>
      <w:lvlText w:val=""/>
      <w:lvlJc w:val="left"/>
      <w:pPr>
        <w:tabs>
          <w:tab w:val="num" w:pos="6971"/>
        </w:tabs>
        <w:ind w:left="6971" w:hanging="360"/>
      </w:pPr>
      <w:rPr>
        <w:rFonts w:ascii="Wingdings" w:hAnsi="Wingdings" w:hint="default"/>
      </w:rPr>
    </w:lvl>
  </w:abstractNum>
  <w:abstractNum w:abstractNumId="21" w15:restartNumberingAfterBreak="0">
    <w:nsid w:val="3467187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D5A53E3"/>
    <w:multiLevelType w:val="hybridMultilevel"/>
    <w:tmpl w:val="7CE49EA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603D6E"/>
    <w:multiLevelType w:val="singleLevel"/>
    <w:tmpl w:val="CBD8AA7A"/>
    <w:lvl w:ilvl="0">
      <w:start w:val="1"/>
      <w:numFmt w:val="bullet"/>
      <w:pStyle w:val="NGCHeading111"/>
      <w:lvlText w:val=""/>
      <w:lvlJc w:val="left"/>
      <w:pPr>
        <w:tabs>
          <w:tab w:val="num" w:pos="360"/>
        </w:tabs>
        <w:ind w:left="0" w:firstLine="0"/>
      </w:pPr>
      <w:rPr>
        <w:rFonts w:ascii="Symbol" w:hAnsi="Symbol" w:hint="default"/>
      </w:rPr>
    </w:lvl>
  </w:abstractNum>
  <w:abstractNum w:abstractNumId="24"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44634C1D"/>
    <w:multiLevelType w:val="multilevel"/>
    <w:tmpl w:val="77EE7BC4"/>
    <w:lvl w:ilvl="0">
      <w:start w:val="5"/>
      <w:numFmt w:val="decimal"/>
      <w:lvlText w:val="%1"/>
      <w:lvlJc w:val="left"/>
      <w:pPr>
        <w:tabs>
          <w:tab w:val="num" w:pos="1050"/>
        </w:tabs>
        <w:ind w:left="1050" w:hanging="1050"/>
      </w:pPr>
      <w:rPr>
        <w:rFonts w:hint="default"/>
      </w:rPr>
    </w:lvl>
    <w:lvl w:ilvl="1">
      <w:start w:val="2"/>
      <w:numFmt w:val="decimal"/>
      <w:lvlText w:val="%1.%2"/>
      <w:lvlJc w:val="left"/>
      <w:pPr>
        <w:tabs>
          <w:tab w:val="num" w:pos="1050"/>
        </w:tabs>
        <w:ind w:left="1050" w:hanging="1050"/>
      </w:pPr>
      <w:rPr>
        <w:rFonts w:hint="default"/>
      </w:rPr>
    </w:lvl>
    <w:lvl w:ilvl="2">
      <w:start w:val="52"/>
      <w:numFmt w:val="decimal"/>
      <w:lvlText w:val="%1.%2.%3"/>
      <w:lvlJc w:val="left"/>
      <w:pPr>
        <w:tabs>
          <w:tab w:val="num" w:pos="1050"/>
        </w:tabs>
        <w:ind w:left="1050" w:hanging="105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7759D4"/>
    <w:multiLevelType w:val="multilevel"/>
    <w:tmpl w:val="FB08FF7C"/>
    <w:lvl w:ilvl="0">
      <w:start w:val="1"/>
      <w:numFmt w:val="decimal"/>
      <w:pStyle w:val="ListBulle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1EA41AF"/>
    <w:multiLevelType w:val="hybridMultilevel"/>
    <w:tmpl w:val="0FB6200A"/>
    <w:lvl w:ilvl="0" w:tplc="240AF150">
      <w:start w:val="1"/>
      <w:numFmt w:val="bullet"/>
      <w:lvlText w:val=""/>
      <w:lvlJc w:val="left"/>
      <w:pPr>
        <w:tabs>
          <w:tab w:val="num" w:pos="1980"/>
        </w:tabs>
        <w:ind w:left="1980" w:hanging="360"/>
      </w:pPr>
      <w:rPr>
        <w:rFonts w:ascii="Symbol" w:hAnsi="Symbol" w:hint="default"/>
      </w:rPr>
    </w:lvl>
    <w:lvl w:ilvl="1" w:tplc="36BC5ACA" w:tentative="1">
      <w:start w:val="1"/>
      <w:numFmt w:val="bullet"/>
      <w:lvlText w:val="o"/>
      <w:lvlJc w:val="left"/>
      <w:pPr>
        <w:tabs>
          <w:tab w:val="num" w:pos="2700"/>
        </w:tabs>
        <w:ind w:left="2700" w:hanging="360"/>
      </w:pPr>
      <w:rPr>
        <w:rFonts w:ascii="Courier New" w:hAnsi="Courier New" w:hint="default"/>
      </w:rPr>
    </w:lvl>
    <w:lvl w:ilvl="2" w:tplc="4C141716" w:tentative="1">
      <w:start w:val="1"/>
      <w:numFmt w:val="bullet"/>
      <w:lvlText w:val=""/>
      <w:lvlJc w:val="left"/>
      <w:pPr>
        <w:tabs>
          <w:tab w:val="num" w:pos="3420"/>
        </w:tabs>
        <w:ind w:left="3420" w:hanging="360"/>
      </w:pPr>
      <w:rPr>
        <w:rFonts w:ascii="Wingdings" w:hAnsi="Wingdings" w:hint="default"/>
      </w:rPr>
    </w:lvl>
    <w:lvl w:ilvl="3" w:tplc="FD72AF78" w:tentative="1">
      <w:start w:val="1"/>
      <w:numFmt w:val="bullet"/>
      <w:lvlText w:val=""/>
      <w:lvlJc w:val="left"/>
      <w:pPr>
        <w:tabs>
          <w:tab w:val="num" w:pos="4140"/>
        </w:tabs>
        <w:ind w:left="4140" w:hanging="360"/>
      </w:pPr>
      <w:rPr>
        <w:rFonts w:ascii="Symbol" w:hAnsi="Symbol" w:hint="default"/>
      </w:rPr>
    </w:lvl>
    <w:lvl w:ilvl="4" w:tplc="41629D16" w:tentative="1">
      <w:start w:val="1"/>
      <w:numFmt w:val="bullet"/>
      <w:lvlText w:val="o"/>
      <w:lvlJc w:val="left"/>
      <w:pPr>
        <w:tabs>
          <w:tab w:val="num" w:pos="4860"/>
        </w:tabs>
        <w:ind w:left="4860" w:hanging="360"/>
      </w:pPr>
      <w:rPr>
        <w:rFonts w:ascii="Courier New" w:hAnsi="Courier New" w:hint="default"/>
      </w:rPr>
    </w:lvl>
    <w:lvl w:ilvl="5" w:tplc="CEE858A4" w:tentative="1">
      <w:start w:val="1"/>
      <w:numFmt w:val="bullet"/>
      <w:lvlText w:val=""/>
      <w:lvlJc w:val="left"/>
      <w:pPr>
        <w:tabs>
          <w:tab w:val="num" w:pos="5580"/>
        </w:tabs>
        <w:ind w:left="5580" w:hanging="360"/>
      </w:pPr>
      <w:rPr>
        <w:rFonts w:ascii="Wingdings" w:hAnsi="Wingdings" w:hint="default"/>
      </w:rPr>
    </w:lvl>
    <w:lvl w:ilvl="6" w:tplc="E1003BE6" w:tentative="1">
      <w:start w:val="1"/>
      <w:numFmt w:val="bullet"/>
      <w:lvlText w:val=""/>
      <w:lvlJc w:val="left"/>
      <w:pPr>
        <w:tabs>
          <w:tab w:val="num" w:pos="6300"/>
        </w:tabs>
        <w:ind w:left="6300" w:hanging="360"/>
      </w:pPr>
      <w:rPr>
        <w:rFonts w:ascii="Symbol" w:hAnsi="Symbol" w:hint="default"/>
      </w:rPr>
    </w:lvl>
    <w:lvl w:ilvl="7" w:tplc="53204A56" w:tentative="1">
      <w:start w:val="1"/>
      <w:numFmt w:val="bullet"/>
      <w:lvlText w:val="o"/>
      <w:lvlJc w:val="left"/>
      <w:pPr>
        <w:tabs>
          <w:tab w:val="num" w:pos="7020"/>
        </w:tabs>
        <w:ind w:left="7020" w:hanging="360"/>
      </w:pPr>
      <w:rPr>
        <w:rFonts w:ascii="Courier New" w:hAnsi="Courier New" w:hint="default"/>
      </w:rPr>
    </w:lvl>
    <w:lvl w:ilvl="8" w:tplc="58BC9FD4" w:tentative="1">
      <w:start w:val="1"/>
      <w:numFmt w:val="bullet"/>
      <w:lvlText w:val=""/>
      <w:lvlJc w:val="left"/>
      <w:pPr>
        <w:tabs>
          <w:tab w:val="num" w:pos="7740"/>
        </w:tabs>
        <w:ind w:left="7740" w:hanging="360"/>
      </w:pPr>
      <w:rPr>
        <w:rFonts w:ascii="Wingdings" w:hAnsi="Wingdings" w:hint="default"/>
      </w:rPr>
    </w:lvl>
  </w:abstractNum>
  <w:abstractNum w:abstractNumId="28" w15:restartNumberingAfterBreak="0">
    <w:nsid w:val="533E3935"/>
    <w:multiLevelType w:val="singleLevel"/>
    <w:tmpl w:val="0809000F"/>
    <w:lvl w:ilvl="0">
      <w:start w:val="1"/>
      <w:numFmt w:val="decimal"/>
      <w:pStyle w:val="NGCTexti"/>
      <w:lvlText w:val="%1."/>
      <w:lvlJc w:val="left"/>
      <w:pPr>
        <w:tabs>
          <w:tab w:val="num" w:pos="360"/>
        </w:tabs>
        <w:ind w:left="360" w:hanging="360"/>
      </w:pPr>
    </w:lvl>
  </w:abstractNum>
  <w:abstractNum w:abstractNumId="29" w15:restartNumberingAfterBreak="0">
    <w:nsid w:val="546143FF"/>
    <w:multiLevelType w:val="multilevel"/>
    <w:tmpl w:val="35C8CA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450"/>
        </w:tabs>
        <w:ind w:left="450" w:firstLine="0"/>
      </w:pPr>
      <w:rPr>
        <w:rFonts w:hint="default"/>
        <w:b w:val="0"/>
      </w:rPr>
    </w:lvl>
    <w:lvl w:ilvl="3">
      <w:start w:val="1"/>
      <w:numFmt w:val="decimal"/>
      <w:pStyle w:val="Heading4"/>
      <w:lvlText w:val="%1.%2.%3.%4"/>
      <w:lvlJc w:val="left"/>
      <w:pPr>
        <w:tabs>
          <w:tab w:val="num" w:pos="284"/>
        </w:tabs>
        <w:ind w:left="284" w:firstLine="0"/>
      </w:pPr>
      <w:rPr>
        <w:rFonts w:hint="default"/>
        <w:b w:val="0"/>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0" w15:restartNumberingAfterBreak="0">
    <w:nsid w:val="55A02069"/>
    <w:multiLevelType w:val="multilevel"/>
    <w:tmpl w:val="E8FA4848"/>
    <w:lvl w:ilvl="0">
      <w:start w:val="1"/>
      <w:numFmt w:val="decimal"/>
      <w:pStyle w:val="NGCTexta"/>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6040DD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8AF056C"/>
    <w:multiLevelType w:val="hybridMultilevel"/>
    <w:tmpl w:val="40B0F30C"/>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58E230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9DF057B"/>
    <w:multiLevelType w:val="hybridMultilevel"/>
    <w:tmpl w:val="5B0EAE7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D3280E"/>
    <w:multiLevelType w:val="singleLevel"/>
    <w:tmpl w:val="CBD8AA7A"/>
    <w:lvl w:ilvl="0">
      <w:start w:val="1"/>
      <w:numFmt w:val="bullet"/>
      <w:pStyle w:val="1"/>
      <w:lvlText w:val=""/>
      <w:lvlJc w:val="left"/>
      <w:pPr>
        <w:tabs>
          <w:tab w:val="num" w:pos="360"/>
        </w:tabs>
        <w:ind w:left="0" w:firstLine="0"/>
      </w:pPr>
      <w:rPr>
        <w:rFonts w:ascii="Symbol" w:hAnsi="Symbol" w:hint="default"/>
      </w:rPr>
    </w:lvl>
  </w:abstractNum>
  <w:abstractNum w:abstractNumId="36" w15:restartNumberingAfterBreak="0">
    <w:nsid w:val="612A5D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3D239BA"/>
    <w:multiLevelType w:val="hybridMultilevel"/>
    <w:tmpl w:val="8C30A776"/>
    <w:lvl w:ilvl="0" w:tplc="95B4BB54">
      <w:start w:val="1"/>
      <w:numFmt w:val="decimal"/>
      <w:lvlText w:val="B%1."/>
      <w:lvlJc w:val="left"/>
      <w:pPr>
        <w:tabs>
          <w:tab w:val="num" w:pos="720"/>
        </w:tabs>
        <w:ind w:left="720" w:hanging="360"/>
      </w:pPr>
      <w:rPr>
        <w:rFonts w:hint="default"/>
      </w:rPr>
    </w:lvl>
    <w:lvl w:ilvl="1" w:tplc="28546288" w:tentative="1">
      <w:start w:val="1"/>
      <w:numFmt w:val="lowerLetter"/>
      <w:lvlText w:val="%2."/>
      <w:lvlJc w:val="left"/>
      <w:pPr>
        <w:tabs>
          <w:tab w:val="num" w:pos="1440"/>
        </w:tabs>
        <w:ind w:left="1440" w:hanging="360"/>
      </w:pPr>
    </w:lvl>
    <w:lvl w:ilvl="2" w:tplc="6734C4C4" w:tentative="1">
      <w:start w:val="1"/>
      <w:numFmt w:val="lowerRoman"/>
      <w:lvlText w:val="%3."/>
      <w:lvlJc w:val="right"/>
      <w:pPr>
        <w:tabs>
          <w:tab w:val="num" w:pos="2160"/>
        </w:tabs>
        <w:ind w:left="2160" w:hanging="180"/>
      </w:pPr>
    </w:lvl>
    <w:lvl w:ilvl="3" w:tplc="274852B0" w:tentative="1">
      <w:start w:val="1"/>
      <w:numFmt w:val="decimal"/>
      <w:lvlText w:val="%4."/>
      <w:lvlJc w:val="left"/>
      <w:pPr>
        <w:tabs>
          <w:tab w:val="num" w:pos="2880"/>
        </w:tabs>
        <w:ind w:left="2880" w:hanging="360"/>
      </w:pPr>
    </w:lvl>
    <w:lvl w:ilvl="4" w:tplc="A17CAB46" w:tentative="1">
      <w:start w:val="1"/>
      <w:numFmt w:val="lowerLetter"/>
      <w:lvlText w:val="%5."/>
      <w:lvlJc w:val="left"/>
      <w:pPr>
        <w:tabs>
          <w:tab w:val="num" w:pos="3600"/>
        </w:tabs>
        <w:ind w:left="3600" w:hanging="360"/>
      </w:pPr>
    </w:lvl>
    <w:lvl w:ilvl="5" w:tplc="4CE8B778" w:tentative="1">
      <w:start w:val="1"/>
      <w:numFmt w:val="lowerRoman"/>
      <w:lvlText w:val="%6."/>
      <w:lvlJc w:val="right"/>
      <w:pPr>
        <w:tabs>
          <w:tab w:val="num" w:pos="4320"/>
        </w:tabs>
        <w:ind w:left="4320" w:hanging="180"/>
      </w:pPr>
    </w:lvl>
    <w:lvl w:ilvl="6" w:tplc="1FFE971A" w:tentative="1">
      <w:start w:val="1"/>
      <w:numFmt w:val="decimal"/>
      <w:lvlText w:val="%7."/>
      <w:lvlJc w:val="left"/>
      <w:pPr>
        <w:tabs>
          <w:tab w:val="num" w:pos="5040"/>
        </w:tabs>
        <w:ind w:left="5040" w:hanging="360"/>
      </w:pPr>
    </w:lvl>
    <w:lvl w:ilvl="7" w:tplc="65061E20" w:tentative="1">
      <w:start w:val="1"/>
      <w:numFmt w:val="lowerLetter"/>
      <w:lvlText w:val="%8."/>
      <w:lvlJc w:val="left"/>
      <w:pPr>
        <w:tabs>
          <w:tab w:val="num" w:pos="5760"/>
        </w:tabs>
        <w:ind w:left="5760" w:hanging="360"/>
      </w:pPr>
    </w:lvl>
    <w:lvl w:ilvl="8" w:tplc="17403740" w:tentative="1">
      <w:start w:val="1"/>
      <w:numFmt w:val="lowerRoman"/>
      <w:lvlText w:val="%9."/>
      <w:lvlJc w:val="right"/>
      <w:pPr>
        <w:tabs>
          <w:tab w:val="num" w:pos="6480"/>
        </w:tabs>
        <w:ind w:left="6480" w:hanging="180"/>
      </w:pPr>
    </w:lvl>
  </w:abstractNum>
  <w:abstractNum w:abstractNumId="38" w15:restartNumberingAfterBreak="0">
    <w:nsid w:val="69647A27"/>
    <w:multiLevelType w:val="multilevel"/>
    <w:tmpl w:val="0EECEC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b w:val="0"/>
      </w:rPr>
    </w:lvl>
    <w:lvl w:ilvl="3">
      <w:start w:val="1"/>
      <w:numFmt w:val="bullet"/>
      <w:lvlText w:val=""/>
      <w:lvlJc w:val="left"/>
      <w:pPr>
        <w:tabs>
          <w:tab w:val="num" w:pos="502"/>
        </w:tabs>
        <w:ind w:left="502"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9" w15:restartNumberingAfterBreak="0">
    <w:nsid w:val="6BC93A12"/>
    <w:multiLevelType w:val="hybridMultilevel"/>
    <w:tmpl w:val="1AE8C01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7472A4"/>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1" w15:restartNumberingAfterBreak="0">
    <w:nsid w:val="6CC34A85"/>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2" w15:restartNumberingAfterBreak="0">
    <w:nsid w:val="70E019D2"/>
    <w:multiLevelType w:val="hybridMultilevel"/>
    <w:tmpl w:val="734ED31C"/>
    <w:lvl w:ilvl="0" w:tplc="479E07EA">
      <w:start w:val="1"/>
      <w:numFmt w:val="bullet"/>
      <w:lvlText w:val=""/>
      <w:lvlJc w:val="left"/>
      <w:pPr>
        <w:tabs>
          <w:tab w:val="num" w:pos="1500"/>
        </w:tabs>
        <w:ind w:left="1500" w:hanging="360"/>
      </w:pPr>
      <w:rPr>
        <w:rFonts w:ascii="Symbol" w:hAnsi="Symbol" w:hint="default"/>
      </w:rPr>
    </w:lvl>
    <w:lvl w:ilvl="1" w:tplc="DF02CD44" w:tentative="1">
      <w:start w:val="1"/>
      <w:numFmt w:val="bullet"/>
      <w:lvlText w:val="o"/>
      <w:lvlJc w:val="left"/>
      <w:pPr>
        <w:tabs>
          <w:tab w:val="num" w:pos="2220"/>
        </w:tabs>
        <w:ind w:left="2220" w:hanging="360"/>
      </w:pPr>
      <w:rPr>
        <w:rFonts w:ascii="Courier New" w:hAnsi="Courier New" w:hint="default"/>
      </w:rPr>
    </w:lvl>
    <w:lvl w:ilvl="2" w:tplc="37120BCE" w:tentative="1">
      <w:start w:val="1"/>
      <w:numFmt w:val="bullet"/>
      <w:lvlText w:val=""/>
      <w:lvlJc w:val="left"/>
      <w:pPr>
        <w:tabs>
          <w:tab w:val="num" w:pos="2940"/>
        </w:tabs>
        <w:ind w:left="2940" w:hanging="360"/>
      </w:pPr>
      <w:rPr>
        <w:rFonts w:ascii="Wingdings" w:hAnsi="Wingdings" w:hint="default"/>
      </w:rPr>
    </w:lvl>
    <w:lvl w:ilvl="3" w:tplc="548030FC">
      <w:start w:val="1"/>
      <w:numFmt w:val="bullet"/>
      <w:lvlText w:val=""/>
      <w:lvlJc w:val="left"/>
      <w:pPr>
        <w:tabs>
          <w:tab w:val="num" w:pos="3660"/>
        </w:tabs>
        <w:ind w:left="3660" w:hanging="360"/>
      </w:pPr>
      <w:rPr>
        <w:rFonts w:ascii="Symbol" w:hAnsi="Symbol" w:hint="default"/>
      </w:rPr>
    </w:lvl>
    <w:lvl w:ilvl="4" w:tplc="98627150" w:tentative="1">
      <w:start w:val="1"/>
      <w:numFmt w:val="bullet"/>
      <w:lvlText w:val="o"/>
      <w:lvlJc w:val="left"/>
      <w:pPr>
        <w:tabs>
          <w:tab w:val="num" w:pos="4380"/>
        </w:tabs>
        <w:ind w:left="4380" w:hanging="360"/>
      </w:pPr>
      <w:rPr>
        <w:rFonts w:ascii="Courier New" w:hAnsi="Courier New" w:hint="default"/>
      </w:rPr>
    </w:lvl>
    <w:lvl w:ilvl="5" w:tplc="7FAEC8EA" w:tentative="1">
      <w:start w:val="1"/>
      <w:numFmt w:val="bullet"/>
      <w:lvlText w:val=""/>
      <w:lvlJc w:val="left"/>
      <w:pPr>
        <w:tabs>
          <w:tab w:val="num" w:pos="5100"/>
        </w:tabs>
        <w:ind w:left="5100" w:hanging="360"/>
      </w:pPr>
      <w:rPr>
        <w:rFonts w:ascii="Wingdings" w:hAnsi="Wingdings" w:hint="default"/>
      </w:rPr>
    </w:lvl>
    <w:lvl w:ilvl="6" w:tplc="370C5574" w:tentative="1">
      <w:start w:val="1"/>
      <w:numFmt w:val="bullet"/>
      <w:lvlText w:val=""/>
      <w:lvlJc w:val="left"/>
      <w:pPr>
        <w:tabs>
          <w:tab w:val="num" w:pos="5820"/>
        </w:tabs>
        <w:ind w:left="5820" w:hanging="360"/>
      </w:pPr>
      <w:rPr>
        <w:rFonts w:ascii="Symbol" w:hAnsi="Symbol" w:hint="default"/>
      </w:rPr>
    </w:lvl>
    <w:lvl w:ilvl="7" w:tplc="D2E29E56" w:tentative="1">
      <w:start w:val="1"/>
      <w:numFmt w:val="bullet"/>
      <w:lvlText w:val="o"/>
      <w:lvlJc w:val="left"/>
      <w:pPr>
        <w:tabs>
          <w:tab w:val="num" w:pos="6540"/>
        </w:tabs>
        <w:ind w:left="6540" w:hanging="360"/>
      </w:pPr>
      <w:rPr>
        <w:rFonts w:ascii="Courier New" w:hAnsi="Courier New" w:hint="default"/>
      </w:rPr>
    </w:lvl>
    <w:lvl w:ilvl="8" w:tplc="E6E45F28" w:tentative="1">
      <w:start w:val="1"/>
      <w:numFmt w:val="bullet"/>
      <w:lvlText w:val=""/>
      <w:lvlJc w:val="left"/>
      <w:pPr>
        <w:tabs>
          <w:tab w:val="num" w:pos="7260"/>
        </w:tabs>
        <w:ind w:left="7260" w:hanging="360"/>
      </w:pPr>
      <w:rPr>
        <w:rFonts w:ascii="Wingdings" w:hAnsi="Wingdings" w:hint="default"/>
      </w:rPr>
    </w:lvl>
  </w:abstractNum>
  <w:abstractNum w:abstractNumId="43" w15:restartNumberingAfterBreak="0">
    <w:nsid w:val="760C7E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62991451">
    <w:abstractNumId w:val="26"/>
  </w:num>
  <w:num w:numId="2" w16cid:durableId="1241788604">
    <w:abstractNumId w:val="13"/>
  </w:num>
  <w:num w:numId="3" w16cid:durableId="1569420168">
    <w:abstractNumId w:val="0"/>
  </w:num>
  <w:num w:numId="4" w16cid:durableId="1243176385">
    <w:abstractNumId w:val="29"/>
  </w:num>
  <w:num w:numId="5" w16cid:durableId="1886024807">
    <w:abstractNumId w:val="6"/>
  </w:num>
  <w:num w:numId="6" w16cid:durableId="1707635222">
    <w:abstractNumId w:val="4"/>
  </w:num>
  <w:num w:numId="7" w16cid:durableId="485166984">
    <w:abstractNumId w:val="3"/>
  </w:num>
  <w:num w:numId="8" w16cid:durableId="978265643">
    <w:abstractNumId w:val="2"/>
  </w:num>
  <w:num w:numId="9" w16cid:durableId="1418399075">
    <w:abstractNumId w:val="1"/>
  </w:num>
  <w:num w:numId="10" w16cid:durableId="2133941895">
    <w:abstractNumId w:val="5"/>
  </w:num>
  <w:num w:numId="11" w16cid:durableId="1974751215">
    <w:abstractNumId w:val="41"/>
  </w:num>
  <w:num w:numId="12" w16cid:durableId="1744059110">
    <w:abstractNumId w:val="16"/>
  </w:num>
  <w:num w:numId="13" w16cid:durableId="974602887">
    <w:abstractNumId w:val="40"/>
  </w:num>
  <w:num w:numId="14" w16cid:durableId="1187905756">
    <w:abstractNumId w:val="44"/>
  </w:num>
  <w:num w:numId="15" w16cid:durableId="1735159216">
    <w:abstractNumId w:val="18"/>
  </w:num>
  <w:num w:numId="16" w16cid:durableId="1167792061">
    <w:abstractNumId w:val="17"/>
  </w:num>
  <w:num w:numId="17" w16cid:durableId="20209958">
    <w:abstractNumId w:val="24"/>
  </w:num>
  <w:num w:numId="18" w16cid:durableId="1946382495">
    <w:abstractNumId w:val="7"/>
  </w:num>
  <w:num w:numId="19" w16cid:durableId="1713076144">
    <w:abstractNumId w:val="35"/>
  </w:num>
  <w:num w:numId="20" w16cid:durableId="118770309">
    <w:abstractNumId w:val="23"/>
  </w:num>
  <w:num w:numId="21" w16cid:durableId="2065984009">
    <w:abstractNumId w:val="28"/>
  </w:num>
  <w:num w:numId="22" w16cid:durableId="677344423">
    <w:abstractNumId w:val="30"/>
  </w:num>
  <w:num w:numId="23" w16cid:durableId="105278343">
    <w:abstractNumId w:val="12"/>
  </w:num>
  <w:num w:numId="24" w16cid:durableId="1201431408">
    <w:abstractNumId w:val="21"/>
  </w:num>
  <w:num w:numId="25" w16cid:durableId="796294320">
    <w:abstractNumId w:val="36"/>
  </w:num>
  <w:num w:numId="26" w16cid:durableId="1598555338">
    <w:abstractNumId w:val="31"/>
  </w:num>
  <w:num w:numId="27" w16cid:durableId="611859653">
    <w:abstractNumId w:val="33"/>
  </w:num>
  <w:num w:numId="28" w16cid:durableId="934481519">
    <w:abstractNumId w:val="27"/>
  </w:num>
  <w:num w:numId="29" w16cid:durableId="2142336146">
    <w:abstractNumId w:val="11"/>
  </w:num>
  <w:num w:numId="30" w16cid:durableId="71782477">
    <w:abstractNumId w:val="8"/>
  </w:num>
  <w:num w:numId="31" w16cid:durableId="1457943824">
    <w:abstractNumId w:val="25"/>
  </w:num>
  <w:num w:numId="32" w16cid:durableId="15428572">
    <w:abstractNumId w:val="38"/>
  </w:num>
  <w:num w:numId="33" w16cid:durableId="2073693073">
    <w:abstractNumId w:val="42"/>
  </w:num>
  <w:num w:numId="34" w16cid:durableId="1571302799">
    <w:abstractNumId w:val="20"/>
  </w:num>
  <w:num w:numId="35" w16cid:durableId="812868104">
    <w:abstractNumId w:val="14"/>
  </w:num>
  <w:num w:numId="36" w16cid:durableId="1179150859">
    <w:abstractNumId w:val="43"/>
  </w:num>
  <w:num w:numId="37" w16cid:durableId="913776743">
    <w:abstractNumId w:val="37"/>
  </w:num>
  <w:num w:numId="38" w16cid:durableId="9109507">
    <w:abstractNumId w:val="34"/>
  </w:num>
  <w:num w:numId="39" w16cid:durableId="1322155890">
    <w:abstractNumId w:val="10"/>
  </w:num>
  <w:num w:numId="40" w16cid:durableId="1577402543">
    <w:abstractNumId w:val="19"/>
  </w:num>
  <w:num w:numId="41" w16cid:durableId="1982731573">
    <w:abstractNumId w:val="15"/>
  </w:num>
  <w:num w:numId="42" w16cid:durableId="1220559443">
    <w:abstractNumId w:val="39"/>
  </w:num>
  <w:num w:numId="43" w16cid:durableId="872812308">
    <w:abstractNumId w:val="32"/>
  </w:num>
  <w:num w:numId="44" w16cid:durableId="1514228602">
    <w:abstractNumId w:val="22"/>
  </w:num>
  <w:num w:numId="45" w16cid:durableId="751850507">
    <w:abstractNumId w:val="9"/>
  </w:num>
  <w:num w:numId="46" w16cid:durableId="343243812">
    <w:abstractNumId w:val="29"/>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manda Rooney">
    <w15:presenceInfo w15:providerId="AD" w15:userId="S::amanda.rooney@neso.energy::bdbd6049-c4fa-4852-bca2-7c6f92e3bc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cumentProtection w:edit="readOnly" w:enforcement="1" w:cryptProviderType="rsaAES" w:cryptAlgorithmClass="hash" w:cryptAlgorithmType="typeAny" w:cryptAlgorithmSid="14" w:cryptSpinCount="100000" w:hash="lskKEW7oHPiL5h+f1Jnerpju13pM8DNQCSPcZHyIH9KFHHTvlQgYgT5rfvtVhZNoBUvxpHph36DwS3vkeY3BEA==" w:salt="o9a9BVmmyXKD4t+pZp+iQg=="/>
  <w:defaultTabStop w:val="720"/>
  <w:drawingGridHorizontalSpacing w:val="100"/>
  <w:displayHorizontalDrawingGridEvery w:val="0"/>
  <w:displayVerticalDrawingGridEvery w:val="0"/>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621"/>
    <w:rsid w:val="000035B9"/>
    <w:rsid w:val="00012B03"/>
    <w:rsid w:val="00017B8F"/>
    <w:rsid w:val="000223DC"/>
    <w:rsid w:val="00023706"/>
    <w:rsid w:val="00023FC5"/>
    <w:rsid w:val="00024584"/>
    <w:rsid w:val="00024A90"/>
    <w:rsid w:val="00030A96"/>
    <w:rsid w:val="00035B93"/>
    <w:rsid w:val="0004169E"/>
    <w:rsid w:val="000435E0"/>
    <w:rsid w:val="00045012"/>
    <w:rsid w:val="00046285"/>
    <w:rsid w:val="000507C7"/>
    <w:rsid w:val="00052622"/>
    <w:rsid w:val="0005408A"/>
    <w:rsid w:val="00055796"/>
    <w:rsid w:val="00060C78"/>
    <w:rsid w:val="00060E13"/>
    <w:rsid w:val="0006193D"/>
    <w:rsid w:val="000648FB"/>
    <w:rsid w:val="00065F5B"/>
    <w:rsid w:val="0007147B"/>
    <w:rsid w:val="0008011E"/>
    <w:rsid w:val="00080ACA"/>
    <w:rsid w:val="00083780"/>
    <w:rsid w:val="00083EBF"/>
    <w:rsid w:val="0008471F"/>
    <w:rsid w:val="000A42B7"/>
    <w:rsid w:val="000A5304"/>
    <w:rsid w:val="000B0650"/>
    <w:rsid w:val="000B098F"/>
    <w:rsid w:val="000B0CEB"/>
    <w:rsid w:val="000B1F31"/>
    <w:rsid w:val="000B2506"/>
    <w:rsid w:val="000B75A1"/>
    <w:rsid w:val="000B7B87"/>
    <w:rsid w:val="000C22F7"/>
    <w:rsid w:val="000C2C3D"/>
    <w:rsid w:val="000C36AE"/>
    <w:rsid w:val="000C5630"/>
    <w:rsid w:val="000E66B6"/>
    <w:rsid w:val="000E6F3F"/>
    <w:rsid w:val="000E7D87"/>
    <w:rsid w:val="000F02A5"/>
    <w:rsid w:val="000F03A3"/>
    <w:rsid w:val="000F07F4"/>
    <w:rsid w:val="000F1A97"/>
    <w:rsid w:val="000F282A"/>
    <w:rsid w:val="000F6B1D"/>
    <w:rsid w:val="000F76E9"/>
    <w:rsid w:val="001007B2"/>
    <w:rsid w:val="0010291B"/>
    <w:rsid w:val="001034EF"/>
    <w:rsid w:val="001072E0"/>
    <w:rsid w:val="00107C10"/>
    <w:rsid w:val="00114239"/>
    <w:rsid w:val="00121DD3"/>
    <w:rsid w:val="00123C61"/>
    <w:rsid w:val="00125E6D"/>
    <w:rsid w:val="0012657A"/>
    <w:rsid w:val="00126C19"/>
    <w:rsid w:val="00127B71"/>
    <w:rsid w:val="0013037E"/>
    <w:rsid w:val="00130498"/>
    <w:rsid w:val="00130B14"/>
    <w:rsid w:val="00133871"/>
    <w:rsid w:val="00134B4A"/>
    <w:rsid w:val="00135E05"/>
    <w:rsid w:val="00136D10"/>
    <w:rsid w:val="00137B80"/>
    <w:rsid w:val="0014309A"/>
    <w:rsid w:val="001450AC"/>
    <w:rsid w:val="001455E0"/>
    <w:rsid w:val="00145851"/>
    <w:rsid w:val="0015078A"/>
    <w:rsid w:val="001521BD"/>
    <w:rsid w:val="001565E8"/>
    <w:rsid w:val="001607D3"/>
    <w:rsid w:val="00160B33"/>
    <w:rsid w:val="001611A3"/>
    <w:rsid w:val="0017017E"/>
    <w:rsid w:val="00171090"/>
    <w:rsid w:val="00180CF3"/>
    <w:rsid w:val="00181A6F"/>
    <w:rsid w:val="00187AEF"/>
    <w:rsid w:val="00191730"/>
    <w:rsid w:val="00194A60"/>
    <w:rsid w:val="001A48F1"/>
    <w:rsid w:val="001A6E05"/>
    <w:rsid w:val="001A75EA"/>
    <w:rsid w:val="001B0FFF"/>
    <w:rsid w:val="001B5A52"/>
    <w:rsid w:val="001B78B9"/>
    <w:rsid w:val="001B7ED4"/>
    <w:rsid w:val="001C015B"/>
    <w:rsid w:val="001C48B3"/>
    <w:rsid w:val="001C5226"/>
    <w:rsid w:val="001C629D"/>
    <w:rsid w:val="001D1318"/>
    <w:rsid w:val="001D1816"/>
    <w:rsid w:val="001D1B97"/>
    <w:rsid w:val="001D21D1"/>
    <w:rsid w:val="001D3AEB"/>
    <w:rsid w:val="001D5073"/>
    <w:rsid w:val="001F22E2"/>
    <w:rsid w:val="001F4179"/>
    <w:rsid w:val="001F488D"/>
    <w:rsid w:val="001F546D"/>
    <w:rsid w:val="001F598A"/>
    <w:rsid w:val="00200364"/>
    <w:rsid w:val="00201EAB"/>
    <w:rsid w:val="00204482"/>
    <w:rsid w:val="00204C6B"/>
    <w:rsid w:val="00212EBA"/>
    <w:rsid w:val="002154B5"/>
    <w:rsid w:val="0023073F"/>
    <w:rsid w:val="0023179B"/>
    <w:rsid w:val="00233209"/>
    <w:rsid w:val="002353AA"/>
    <w:rsid w:val="00240BAE"/>
    <w:rsid w:val="002422DF"/>
    <w:rsid w:val="0024344C"/>
    <w:rsid w:val="00243940"/>
    <w:rsid w:val="00243E18"/>
    <w:rsid w:val="00251A25"/>
    <w:rsid w:val="00251AA5"/>
    <w:rsid w:val="00261E96"/>
    <w:rsid w:val="00264DBD"/>
    <w:rsid w:val="002657AB"/>
    <w:rsid w:val="002660ED"/>
    <w:rsid w:val="00266854"/>
    <w:rsid w:val="00266A54"/>
    <w:rsid w:val="00267244"/>
    <w:rsid w:val="0027137C"/>
    <w:rsid w:val="00274696"/>
    <w:rsid w:val="00282317"/>
    <w:rsid w:val="00291FC5"/>
    <w:rsid w:val="002922F3"/>
    <w:rsid w:val="00292659"/>
    <w:rsid w:val="002964F4"/>
    <w:rsid w:val="002966D3"/>
    <w:rsid w:val="00296845"/>
    <w:rsid w:val="002A6C1B"/>
    <w:rsid w:val="002B043D"/>
    <w:rsid w:val="002B1BB7"/>
    <w:rsid w:val="002B2E75"/>
    <w:rsid w:val="002B4737"/>
    <w:rsid w:val="002B4D6D"/>
    <w:rsid w:val="002C72E0"/>
    <w:rsid w:val="002D290E"/>
    <w:rsid w:val="002D296D"/>
    <w:rsid w:val="002D5A32"/>
    <w:rsid w:val="002D6489"/>
    <w:rsid w:val="002E1876"/>
    <w:rsid w:val="002F0EDB"/>
    <w:rsid w:val="002F1EF4"/>
    <w:rsid w:val="002F3C34"/>
    <w:rsid w:val="002F7D49"/>
    <w:rsid w:val="00302E3D"/>
    <w:rsid w:val="00316740"/>
    <w:rsid w:val="00324A91"/>
    <w:rsid w:val="00324BAD"/>
    <w:rsid w:val="00326331"/>
    <w:rsid w:val="00340879"/>
    <w:rsid w:val="0035099E"/>
    <w:rsid w:val="00356621"/>
    <w:rsid w:val="003570E6"/>
    <w:rsid w:val="00361A59"/>
    <w:rsid w:val="00362E24"/>
    <w:rsid w:val="003707AF"/>
    <w:rsid w:val="00372E87"/>
    <w:rsid w:val="003777DF"/>
    <w:rsid w:val="00377994"/>
    <w:rsid w:val="003824EB"/>
    <w:rsid w:val="003830D3"/>
    <w:rsid w:val="00384357"/>
    <w:rsid w:val="00386447"/>
    <w:rsid w:val="00391C50"/>
    <w:rsid w:val="00392822"/>
    <w:rsid w:val="00394810"/>
    <w:rsid w:val="003950A3"/>
    <w:rsid w:val="00395978"/>
    <w:rsid w:val="00396753"/>
    <w:rsid w:val="00396A07"/>
    <w:rsid w:val="00397A03"/>
    <w:rsid w:val="003A39A5"/>
    <w:rsid w:val="003A4453"/>
    <w:rsid w:val="003B3742"/>
    <w:rsid w:val="003B37A9"/>
    <w:rsid w:val="003B3DA6"/>
    <w:rsid w:val="003B46EB"/>
    <w:rsid w:val="003B60EC"/>
    <w:rsid w:val="003C33A3"/>
    <w:rsid w:val="003C376B"/>
    <w:rsid w:val="003C3BAC"/>
    <w:rsid w:val="003D10BF"/>
    <w:rsid w:val="003D4522"/>
    <w:rsid w:val="003D5684"/>
    <w:rsid w:val="003D70D1"/>
    <w:rsid w:val="003E3516"/>
    <w:rsid w:val="003E3CCD"/>
    <w:rsid w:val="003E56F7"/>
    <w:rsid w:val="003F021F"/>
    <w:rsid w:val="003F540B"/>
    <w:rsid w:val="00400D61"/>
    <w:rsid w:val="00400DCE"/>
    <w:rsid w:val="00404F54"/>
    <w:rsid w:val="00406CD8"/>
    <w:rsid w:val="00413027"/>
    <w:rsid w:val="0041404C"/>
    <w:rsid w:val="004165D6"/>
    <w:rsid w:val="0041755B"/>
    <w:rsid w:val="00417792"/>
    <w:rsid w:val="00420AE6"/>
    <w:rsid w:val="00421E4C"/>
    <w:rsid w:val="004224FD"/>
    <w:rsid w:val="00424894"/>
    <w:rsid w:val="00427FA9"/>
    <w:rsid w:val="00433458"/>
    <w:rsid w:val="00443918"/>
    <w:rsid w:val="004445D2"/>
    <w:rsid w:val="00446339"/>
    <w:rsid w:val="004466A4"/>
    <w:rsid w:val="004572F9"/>
    <w:rsid w:val="004579F3"/>
    <w:rsid w:val="00461EAE"/>
    <w:rsid w:val="00462856"/>
    <w:rsid w:val="00462B95"/>
    <w:rsid w:val="00463DBA"/>
    <w:rsid w:val="00465787"/>
    <w:rsid w:val="00467950"/>
    <w:rsid w:val="00467D8E"/>
    <w:rsid w:val="00467E49"/>
    <w:rsid w:val="0047108B"/>
    <w:rsid w:val="00471493"/>
    <w:rsid w:val="0047214F"/>
    <w:rsid w:val="0047722F"/>
    <w:rsid w:val="00477E75"/>
    <w:rsid w:val="0048479E"/>
    <w:rsid w:val="00485216"/>
    <w:rsid w:val="0048588C"/>
    <w:rsid w:val="00485B4E"/>
    <w:rsid w:val="004870C6"/>
    <w:rsid w:val="00487E5A"/>
    <w:rsid w:val="00491258"/>
    <w:rsid w:val="00491AB2"/>
    <w:rsid w:val="00492581"/>
    <w:rsid w:val="00492F02"/>
    <w:rsid w:val="004A1BE2"/>
    <w:rsid w:val="004A3B1F"/>
    <w:rsid w:val="004A53A5"/>
    <w:rsid w:val="004A596E"/>
    <w:rsid w:val="004A6EAE"/>
    <w:rsid w:val="004A7E85"/>
    <w:rsid w:val="004B1993"/>
    <w:rsid w:val="004B4283"/>
    <w:rsid w:val="004B44DC"/>
    <w:rsid w:val="004B45A7"/>
    <w:rsid w:val="004B4683"/>
    <w:rsid w:val="004C2825"/>
    <w:rsid w:val="004C3D90"/>
    <w:rsid w:val="004C4FAA"/>
    <w:rsid w:val="004C7397"/>
    <w:rsid w:val="004D099D"/>
    <w:rsid w:val="004D2323"/>
    <w:rsid w:val="004D357C"/>
    <w:rsid w:val="004D5935"/>
    <w:rsid w:val="004D7FC2"/>
    <w:rsid w:val="004E4368"/>
    <w:rsid w:val="004E5204"/>
    <w:rsid w:val="004E6CAE"/>
    <w:rsid w:val="004E71F2"/>
    <w:rsid w:val="004F21CE"/>
    <w:rsid w:val="004F53A8"/>
    <w:rsid w:val="004F7AE1"/>
    <w:rsid w:val="00501D9E"/>
    <w:rsid w:val="00502D63"/>
    <w:rsid w:val="00503AAC"/>
    <w:rsid w:val="00505825"/>
    <w:rsid w:val="00512641"/>
    <w:rsid w:val="0051394A"/>
    <w:rsid w:val="0052371D"/>
    <w:rsid w:val="0052761C"/>
    <w:rsid w:val="00535962"/>
    <w:rsid w:val="00537D9B"/>
    <w:rsid w:val="00541B4D"/>
    <w:rsid w:val="00546C51"/>
    <w:rsid w:val="005542A2"/>
    <w:rsid w:val="00556464"/>
    <w:rsid w:val="00561198"/>
    <w:rsid w:val="00564779"/>
    <w:rsid w:val="00564801"/>
    <w:rsid w:val="00566AC5"/>
    <w:rsid w:val="00566BBF"/>
    <w:rsid w:val="00567D63"/>
    <w:rsid w:val="0057331C"/>
    <w:rsid w:val="00574857"/>
    <w:rsid w:val="00574FE9"/>
    <w:rsid w:val="0057581B"/>
    <w:rsid w:val="00575A26"/>
    <w:rsid w:val="0058064D"/>
    <w:rsid w:val="0058074D"/>
    <w:rsid w:val="00580E76"/>
    <w:rsid w:val="005829B1"/>
    <w:rsid w:val="005951BA"/>
    <w:rsid w:val="005977AF"/>
    <w:rsid w:val="005A12DA"/>
    <w:rsid w:val="005A7391"/>
    <w:rsid w:val="005B1777"/>
    <w:rsid w:val="005B19F9"/>
    <w:rsid w:val="005B617B"/>
    <w:rsid w:val="005C155E"/>
    <w:rsid w:val="005C2159"/>
    <w:rsid w:val="005E05AA"/>
    <w:rsid w:val="005E275A"/>
    <w:rsid w:val="005F36D3"/>
    <w:rsid w:val="005F5148"/>
    <w:rsid w:val="005F7FDE"/>
    <w:rsid w:val="00600143"/>
    <w:rsid w:val="00600F7E"/>
    <w:rsid w:val="00601E43"/>
    <w:rsid w:val="00605A4C"/>
    <w:rsid w:val="006122A6"/>
    <w:rsid w:val="006136BC"/>
    <w:rsid w:val="0061472D"/>
    <w:rsid w:val="00614EC8"/>
    <w:rsid w:val="00620A2C"/>
    <w:rsid w:val="00622D4C"/>
    <w:rsid w:val="00622FDE"/>
    <w:rsid w:val="00624E25"/>
    <w:rsid w:val="00624F9C"/>
    <w:rsid w:val="00625702"/>
    <w:rsid w:val="00626803"/>
    <w:rsid w:val="0063294A"/>
    <w:rsid w:val="006337BF"/>
    <w:rsid w:val="006358B3"/>
    <w:rsid w:val="00636930"/>
    <w:rsid w:val="006403D4"/>
    <w:rsid w:val="00642BD9"/>
    <w:rsid w:val="00642F8D"/>
    <w:rsid w:val="006468A9"/>
    <w:rsid w:val="00650070"/>
    <w:rsid w:val="00650C3A"/>
    <w:rsid w:val="006532F6"/>
    <w:rsid w:val="00654C8E"/>
    <w:rsid w:val="0065552E"/>
    <w:rsid w:val="00655CE9"/>
    <w:rsid w:val="006561E2"/>
    <w:rsid w:val="0065735A"/>
    <w:rsid w:val="0066093E"/>
    <w:rsid w:val="00666A2B"/>
    <w:rsid w:val="00670A0C"/>
    <w:rsid w:val="00672AA4"/>
    <w:rsid w:val="006774B1"/>
    <w:rsid w:val="00681BA5"/>
    <w:rsid w:val="00682932"/>
    <w:rsid w:val="00687C2F"/>
    <w:rsid w:val="00695577"/>
    <w:rsid w:val="00697315"/>
    <w:rsid w:val="006A7A8E"/>
    <w:rsid w:val="006B2152"/>
    <w:rsid w:val="006B6461"/>
    <w:rsid w:val="006C1D9D"/>
    <w:rsid w:val="006C338A"/>
    <w:rsid w:val="006C5B1A"/>
    <w:rsid w:val="006C6E56"/>
    <w:rsid w:val="006C725F"/>
    <w:rsid w:val="006C7587"/>
    <w:rsid w:val="006D1DDF"/>
    <w:rsid w:val="006E2954"/>
    <w:rsid w:val="006E6BFF"/>
    <w:rsid w:val="006F2B71"/>
    <w:rsid w:val="006F4C8D"/>
    <w:rsid w:val="006F5B28"/>
    <w:rsid w:val="006F6C77"/>
    <w:rsid w:val="007015B5"/>
    <w:rsid w:val="007058AC"/>
    <w:rsid w:val="007069F7"/>
    <w:rsid w:val="00712661"/>
    <w:rsid w:val="00712B0E"/>
    <w:rsid w:val="007245B1"/>
    <w:rsid w:val="00731AF7"/>
    <w:rsid w:val="00733304"/>
    <w:rsid w:val="00733369"/>
    <w:rsid w:val="007334A7"/>
    <w:rsid w:val="00734731"/>
    <w:rsid w:val="00736248"/>
    <w:rsid w:val="00737C8A"/>
    <w:rsid w:val="00740458"/>
    <w:rsid w:val="007428C0"/>
    <w:rsid w:val="00742D39"/>
    <w:rsid w:val="00743BE2"/>
    <w:rsid w:val="00753C6A"/>
    <w:rsid w:val="0075596E"/>
    <w:rsid w:val="0075732E"/>
    <w:rsid w:val="00766C3A"/>
    <w:rsid w:val="00770A30"/>
    <w:rsid w:val="00784D20"/>
    <w:rsid w:val="007862ED"/>
    <w:rsid w:val="00786420"/>
    <w:rsid w:val="00796F63"/>
    <w:rsid w:val="007971DD"/>
    <w:rsid w:val="007A4B68"/>
    <w:rsid w:val="007A7957"/>
    <w:rsid w:val="007B0220"/>
    <w:rsid w:val="007B0895"/>
    <w:rsid w:val="007B3E1D"/>
    <w:rsid w:val="007B4960"/>
    <w:rsid w:val="007B5732"/>
    <w:rsid w:val="007B6B9C"/>
    <w:rsid w:val="007B7F27"/>
    <w:rsid w:val="007C636D"/>
    <w:rsid w:val="007C7AE9"/>
    <w:rsid w:val="007D01A0"/>
    <w:rsid w:val="007D077F"/>
    <w:rsid w:val="007D1432"/>
    <w:rsid w:val="007D2142"/>
    <w:rsid w:val="007E351F"/>
    <w:rsid w:val="007E43A9"/>
    <w:rsid w:val="007E4B59"/>
    <w:rsid w:val="007E7D36"/>
    <w:rsid w:val="007F0DAB"/>
    <w:rsid w:val="007F1577"/>
    <w:rsid w:val="007F206C"/>
    <w:rsid w:val="007F4609"/>
    <w:rsid w:val="007F7AC9"/>
    <w:rsid w:val="0080022E"/>
    <w:rsid w:val="00800633"/>
    <w:rsid w:val="008033B5"/>
    <w:rsid w:val="008035C2"/>
    <w:rsid w:val="00803B72"/>
    <w:rsid w:val="00805374"/>
    <w:rsid w:val="0081333A"/>
    <w:rsid w:val="00816518"/>
    <w:rsid w:val="00817787"/>
    <w:rsid w:val="00820C2F"/>
    <w:rsid w:val="008216EB"/>
    <w:rsid w:val="0083158A"/>
    <w:rsid w:val="00831CAE"/>
    <w:rsid w:val="00834C58"/>
    <w:rsid w:val="00836FA7"/>
    <w:rsid w:val="0083736E"/>
    <w:rsid w:val="00842A73"/>
    <w:rsid w:val="00842F12"/>
    <w:rsid w:val="00845F61"/>
    <w:rsid w:val="00847C92"/>
    <w:rsid w:val="008531F7"/>
    <w:rsid w:val="008554D9"/>
    <w:rsid w:val="00860727"/>
    <w:rsid w:val="0086200F"/>
    <w:rsid w:val="00864DE2"/>
    <w:rsid w:val="008652C5"/>
    <w:rsid w:val="00866751"/>
    <w:rsid w:val="0086684D"/>
    <w:rsid w:val="00873842"/>
    <w:rsid w:val="0088107B"/>
    <w:rsid w:val="00882B1F"/>
    <w:rsid w:val="00882CAA"/>
    <w:rsid w:val="00890927"/>
    <w:rsid w:val="00892023"/>
    <w:rsid w:val="0089496E"/>
    <w:rsid w:val="00896327"/>
    <w:rsid w:val="008A08E5"/>
    <w:rsid w:val="008A141B"/>
    <w:rsid w:val="008A3E0F"/>
    <w:rsid w:val="008B0518"/>
    <w:rsid w:val="008B07A1"/>
    <w:rsid w:val="008B12A0"/>
    <w:rsid w:val="008B23B4"/>
    <w:rsid w:val="008B43BF"/>
    <w:rsid w:val="008B6D1D"/>
    <w:rsid w:val="008C5D84"/>
    <w:rsid w:val="008C7B61"/>
    <w:rsid w:val="008D0EC5"/>
    <w:rsid w:val="008D5312"/>
    <w:rsid w:val="008E0E2D"/>
    <w:rsid w:val="008E277A"/>
    <w:rsid w:val="008E42D2"/>
    <w:rsid w:val="008E46A6"/>
    <w:rsid w:val="008E583B"/>
    <w:rsid w:val="008E634F"/>
    <w:rsid w:val="008E7D8C"/>
    <w:rsid w:val="008F1265"/>
    <w:rsid w:val="008F4C7C"/>
    <w:rsid w:val="008F5FF9"/>
    <w:rsid w:val="008F7F6D"/>
    <w:rsid w:val="009143AB"/>
    <w:rsid w:val="00915825"/>
    <w:rsid w:val="00920A93"/>
    <w:rsid w:val="00926E4B"/>
    <w:rsid w:val="009303A0"/>
    <w:rsid w:val="0093336F"/>
    <w:rsid w:val="00933553"/>
    <w:rsid w:val="00936B15"/>
    <w:rsid w:val="0093782A"/>
    <w:rsid w:val="00942CEF"/>
    <w:rsid w:val="009433C1"/>
    <w:rsid w:val="00945A96"/>
    <w:rsid w:val="009468EE"/>
    <w:rsid w:val="009512EA"/>
    <w:rsid w:val="00952150"/>
    <w:rsid w:val="00952779"/>
    <w:rsid w:val="009564C0"/>
    <w:rsid w:val="00956E66"/>
    <w:rsid w:val="00957AB6"/>
    <w:rsid w:val="0096187C"/>
    <w:rsid w:val="00964C38"/>
    <w:rsid w:val="0097089D"/>
    <w:rsid w:val="009733AD"/>
    <w:rsid w:val="009777B7"/>
    <w:rsid w:val="00985893"/>
    <w:rsid w:val="00991634"/>
    <w:rsid w:val="00996A76"/>
    <w:rsid w:val="009A3920"/>
    <w:rsid w:val="009A3CC2"/>
    <w:rsid w:val="009B0DDE"/>
    <w:rsid w:val="009B36D4"/>
    <w:rsid w:val="009B5659"/>
    <w:rsid w:val="009B7D45"/>
    <w:rsid w:val="009B7E04"/>
    <w:rsid w:val="009C375D"/>
    <w:rsid w:val="009C64AF"/>
    <w:rsid w:val="009D287D"/>
    <w:rsid w:val="009D3096"/>
    <w:rsid w:val="009D3361"/>
    <w:rsid w:val="009D39C0"/>
    <w:rsid w:val="009D4658"/>
    <w:rsid w:val="009D6C5A"/>
    <w:rsid w:val="009D74EE"/>
    <w:rsid w:val="009D754B"/>
    <w:rsid w:val="009E07A5"/>
    <w:rsid w:val="009F0A33"/>
    <w:rsid w:val="009F1B16"/>
    <w:rsid w:val="009F4AF3"/>
    <w:rsid w:val="009F58EC"/>
    <w:rsid w:val="009F6CE6"/>
    <w:rsid w:val="00A02322"/>
    <w:rsid w:val="00A03EEA"/>
    <w:rsid w:val="00A103E2"/>
    <w:rsid w:val="00A1372D"/>
    <w:rsid w:val="00A14666"/>
    <w:rsid w:val="00A176B0"/>
    <w:rsid w:val="00A17D7D"/>
    <w:rsid w:val="00A43B07"/>
    <w:rsid w:val="00A43DAD"/>
    <w:rsid w:val="00A47173"/>
    <w:rsid w:val="00A4765E"/>
    <w:rsid w:val="00A47F71"/>
    <w:rsid w:val="00A5135E"/>
    <w:rsid w:val="00A516A6"/>
    <w:rsid w:val="00A51F03"/>
    <w:rsid w:val="00A528C6"/>
    <w:rsid w:val="00A54FD8"/>
    <w:rsid w:val="00A554B5"/>
    <w:rsid w:val="00A56F84"/>
    <w:rsid w:val="00A63C2A"/>
    <w:rsid w:val="00A71EC0"/>
    <w:rsid w:val="00A73A5E"/>
    <w:rsid w:val="00A807EF"/>
    <w:rsid w:val="00A80981"/>
    <w:rsid w:val="00A81156"/>
    <w:rsid w:val="00A848B0"/>
    <w:rsid w:val="00A84EFA"/>
    <w:rsid w:val="00A85147"/>
    <w:rsid w:val="00A86AFC"/>
    <w:rsid w:val="00A9282B"/>
    <w:rsid w:val="00A9430F"/>
    <w:rsid w:val="00AA4D9A"/>
    <w:rsid w:val="00AA788F"/>
    <w:rsid w:val="00AB2639"/>
    <w:rsid w:val="00AB2ECC"/>
    <w:rsid w:val="00AB508D"/>
    <w:rsid w:val="00AB556B"/>
    <w:rsid w:val="00AC2FE8"/>
    <w:rsid w:val="00AC3D61"/>
    <w:rsid w:val="00AC707D"/>
    <w:rsid w:val="00AC782F"/>
    <w:rsid w:val="00AD2663"/>
    <w:rsid w:val="00AD2D11"/>
    <w:rsid w:val="00AD3F5D"/>
    <w:rsid w:val="00AD5109"/>
    <w:rsid w:val="00AD6311"/>
    <w:rsid w:val="00AE221E"/>
    <w:rsid w:val="00AE3368"/>
    <w:rsid w:val="00AE38CC"/>
    <w:rsid w:val="00AE5CB9"/>
    <w:rsid w:val="00AE730C"/>
    <w:rsid w:val="00AF2280"/>
    <w:rsid w:val="00AF3102"/>
    <w:rsid w:val="00B014EB"/>
    <w:rsid w:val="00B0226B"/>
    <w:rsid w:val="00B02C59"/>
    <w:rsid w:val="00B0654E"/>
    <w:rsid w:val="00B123F4"/>
    <w:rsid w:val="00B13856"/>
    <w:rsid w:val="00B16321"/>
    <w:rsid w:val="00B171F0"/>
    <w:rsid w:val="00B202FD"/>
    <w:rsid w:val="00B227A9"/>
    <w:rsid w:val="00B23304"/>
    <w:rsid w:val="00B23C66"/>
    <w:rsid w:val="00B25328"/>
    <w:rsid w:val="00B3110C"/>
    <w:rsid w:val="00B404FB"/>
    <w:rsid w:val="00B40739"/>
    <w:rsid w:val="00B43C5F"/>
    <w:rsid w:val="00B45359"/>
    <w:rsid w:val="00B45AB5"/>
    <w:rsid w:val="00B47901"/>
    <w:rsid w:val="00B506BC"/>
    <w:rsid w:val="00B510C7"/>
    <w:rsid w:val="00B52744"/>
    <w:rsid w:val="00B54B69"/>
    <w:rsid w:val="00B577A5"/>
    <w:rsid w:val="00B578DF"/>
    <w:rsid w:val="00B606B9"/>
    <w:rsid w:val="00B6161B"/>
    <w:rsid w:val="00B63CEC"/>
    <w:rsid w:val="00B6766D"/>
    <w:rsid w:val="00B70347"/>
    <w:rsid w:val="00B705E8"/>
    <w:rsid w:val="00B763C6"/>
    <w:rsid w:val="00B76890"/>
    <w:rsid w:val="00B82ACE"/>
    <w:rsid w:val="00B83648"/>
    <w:rsid w:val="00B83857"/>
    <w:rsid w:val="00B8791A"/>
    <w:rsid w:val="00BA073F"/>
    <w:rsid w:val="00BA26A4"/>
    <w:rsid w:val="00BA368D"/>
    <w:rsid w:val="00BA6F49"/>
    <w:rsid w:val="00BB0BF2"/>
    <w:rsid w:val="00BB521A"/>
    <w:rsid w:val="00BC4ED2"/>
    <w:rsid w:val="00BC7BE6"/>
    <w:rsid w:val="00BD0175"/>
    <w:rsid w:val="00BD3998"/>
    <w:rsid w:val="00BD39E4"/>
    <w:rsid w:val="00BD4728"/>
    <w:rsid w:val="00BD79F2"/>
    <w:rsid w:val="00BE18EC"/>
    <w:rsid w:val="00BE2C1D"/>
    <w:rsid w:val="00BF2327"/>
    <w:rsid w:val="00BF267E"/>
    <w:rsid w:val="00BF6A8C"/>
    <w:rsid w:val="00C0796D"/>
    <w:rsid w:val="00C112D9"/>
    <w:rsid w:val="00C158DA"/>
    <w:rsid w:val="00C22F09"/>
    <w:rsid w:val="00C23787"/>
    <w:rsid w:val="00C25282"/>
    <w:rsid w:val="00C26566"/>
    <w:rsid w:val="00C26BD6"/>
    <w:rsid w:val="00C32093"/>
    <w:rsid w:val="00C335C7"/>
    <w:rsid w:val="00C36D97"/>
    <w:rsid w:val="00C424FE"/>
    <w:rsid w:val="00C42D26"/>
    <w:rsid w:val="00C42D31"/>
    <w:rsid w:val="00C437A9"/>
    <w:rsid w:val="00C46B75"/>
    <w:rsid w:val="00C5079F"/>
    <w:rsid w:val="00C52F66"/>
    <w:rsid w:val="00C5493A"/>
    <w:rsid w:val="00C6040C"/>
    <w:rsid w:val="00C6069D"/>
    <w:rsid w:val="00C61503"/>
    <w:rsid w:val="00C618AF"/>
    <w:rsid w:val="00C61E27"/>
    <w:rsid w:val="00C71337"/>
    <w:rsid w:val="00C714C7"/>
    <w:rsid w:val="00C723AE"/>
    <w:rsid w:val="00C76364"/>
    <w:rsid w:val="00C849EA"/>
    <w:rsid w:val="00C94533"/>
    <w:rsid w:val="00C95A72"/>
    <w:rsid w:val="00C97AD7"/>
    <w:rsid w:val="00CA2D45"/>
    <w:rsid w:val="00CA3303"/>
    <w:rsid w:val="00CB0A7A"/>
    <w:rsid w:val="00CB0E34"/>
    <w:rsid w:val="00CB1450"/>
    <w:rsid w:val="00CC1287"/>
    <w:rsid w:val="00CC1F64"/>
    <w:rsid w:val="00CC5A64"/>
    <w:rsid w:val="00CC695B"/>
    <w:rsid w:val="00CC698E"/>
    <w:rsid w:val="00CD0212"/>
    <w:rsid w:val="00CD1BCF"/>
    <w:rsid w:val="00CD3DF2"/>
    <w:rsid w:val="00CD6A0D"/>
    <w:rsid w:val="00CD6CDC"/>
    <w:rsid w:val="00CD7FA2"/>
    <w:rsid w:val="00CF01EA"/>
    <w:rsid w:val="00CF0766"/>
    <w:rsid w:val="00CF124B"/>
    <w:rsid w:val="00CF2DD3"/>
    <w:rsid w:val="00CF35CB"/>
    <w:rsid w:val="00CF3872"/>
    <w:rsid w:val="00D07D19"/>
    <w:rsid w:val="00D11DF1"/>
    <w:rsid w:val="00D15A59"/>
    <w:rsid w:val="00D20CDD"/>
    <w:rsid w:val="00D24A3A"/>
    <w:rsid w:val="00D24E21"/>
    <w:rsid w:val="00D339DE"/>
    <w:rsid w:val="00D36718"/>
    <w:rsid w:val="00D41230"/>
    <w:rsid w:val="00D50665"/>
    <w:rsid w:val="00D51646"/>
    <w:rsid w:val="00D524B5"/>
    <w:rsid w:val="00D52E60"/>
    <w:rsid w:val="00D53516"/>
    <w:rsid w:val="00D56226"/>
    <w:rsid w:val="00D563E6"/>
    <w:rsid w:val="00D6737B"/>
    <w:rsid w:val="00D7244B"/>
    <w:rsid w:val="00D77D7C"/>
    <w:rsid w:val="00D80829"/>
    <w:rsid w:val="00D87E3A"/>
    <w:rsid w:val="00D91303"/>
    <w:rsid w:val="00D92314"/>
    <w:rsid w:val="00D94F17"/>
    <w:rsid w:val="00D97064"/>
    <w:rsid w:val="00DA1CA5"/>
    <w:rsid w:val="00DA2B2E"/>
    <w:rsid w:val="00DA6160"/>
    <w:rsid w:val="00DA7215"/>
    <w:rsid w:val="00DB691F"/>
    <w:rsid w:val="00DB7979"/>
    <w:rsid w:val="00DC174F"/>
    <w:rsid w:val="00DC1E88"/>
    <w:rsid w:val="00DC2E1C"/>
    <w:rsid w:val="00DC3137"/>
    <w:rsid w:val="00DC3525"/>
    <w:rsid w:val="00DC4CF3"/>
    <w:rsid w:val="00DD0A63"/>
    <w:rsid w:val="00DD3132"/>
    <w:rsid w:val="00DD32E5"/>
    <w:rsid w:val="00DD3B79"/>
    <w:rsid w:val="00DD421B"/>
    <w:rsid w:val="00DD427E"/>
    <w:rsid w:val="00DD429B"/>
    <w:rsid w:val="00DD4DB1"/>
    <w:rsid w:val="00DD7BB3"/>
    <w:rsid w:val="00DE0CA9"/>
    <w:rsid w:val="00DE1750"/>
    <w:rsid w:val="00DE1AD4"/>
    <w:rsid w:val="00DE3AA8"/>
    <w:rsid w:val="00DE4662"/>
    <w:rsid w:val="00DE59BA"/>
    <w:rsid w:val="00DF1BE9"/>
    <w:rsid w:val="00DF2521"/>
    <w:rsid w:val="00DF5989"/>
    <w:rsid w:val="00E00F5E"/>
    <w:rsid w:val="00E01D0E"/>
    <w:rsid w:val="00E02D1E"/>
    <w:rsid w:val="00E0324A"/>
    <w:rsid w:val="00E0488F"/>
    <w:rsid w:val="00E0765C"/>
    <w:rsid w:val="00E1539F"/>
    <w:rsid w:val="00E15556"/>
    <w:rsid w:val="00E17793"/>
    <w:rsid w:val="00E17F0B"/>
    <w:rsid w:val="00E219B5"/>
    <w:rsid w:val="00E25256"/>
    <w:rsid w:val="00E2546B"/>
    <w:rsid w:val="00E2611E"/>
    <w:rsid w:val="00E26ED4"/>
    <w:rsid w:val="00E30D02"/>
    <w:rsid w:val="00E44CDF"/>
    <w:rsid w:val="00E4706F"/>
    <w:rsid w:val="00E5197F"/>
    <w:rsid w:val="00E519A6"/>
    <w:rsid w:val="00E51EA7"/>
    <w:rsid w:val="00E53723"/>
    <w:rsid w:val="00E577B5"/>
    <w:rsid w:val="00E626CB"/>
    <w:rsid w:val="00E635EA"/>
    <w:rsid w:val="00E65550"/>
    <w:rsid w:val="00E6656B"/>
    <w:rsid w:val="00E6769E"/>
    <w:rsid w:val="00E77DCD"/>
    <w:rsid w:val="00E80BF7"/>
    <w:rsid w:val="00E81D39"/>
    <w:rsid w:val="00E8769D"/>
    <w:rsid w:val="00E90DB9"/>
    <w:rsid w:val="00E923F5"/>
    <w:rsid w:val="00E94B69"/>
    <w:rsid w:val="00E96459"/>
    <w:rsid w:val="00E96A7D"/>
    <w:rsid w:val="00EA13E5"/>
    <w:rsid w:val="00EA5623"/>
    <w:rsid w:val="00EA6467"/>
    <w:rsid w:val="00EB072D"/>
    <w:rsid w:val="00EB5E7E"/>
    <w:rsid w:val="00EB7546"/>
    <w:rsid w:val="00EB7F75"/>
    <w:rsid w:val="00EC05DA"/>
    <w:rsid w:val="00EC4048"/>
    <w:rsid w:val="00EC4A31"/>
    <w:rsid w:val="00EC606E"/>
    <w:rsid w:val="00ED4DC9"/>
    <w:rsid w:val="00ED5B04"/>
    <w:rsid w:val="00EE21F7"/>
    <w:rsid w:val="00EE797F"/>
    <w:rsid w:val="00EF39DD"/>
    <w:rsid w:val="00F0083D"/>
    <w:rsid w:val="00F04243"/>
    <w:rsid w:val="00F06B67"/>
    <w:rsid w:val="00F1135D"/>
    <w:rsid w:val="00F11D76"/>
    <w:rsid w:val="00F11D79"/>
    <w:rsid w:val="00F14756"/>
    <w:rsid w:val="00F14F3B"/>
    <w:rsid w:val="00F21B3C"/>
    <w:rsid w:val="00F22A21"/>
    <w:rsid w:val="00F2411B"/>
    <w:rsid w:val="00F26C9F"/>
    <w:rsid w:val="00F30C56"/>
    <w:rsid w:val="00F34826"/>
    <w:rsid w:val="00F3523D"/>
    <w:rsid w:val="00F3641C"/>
    <w:rsid w:val="00F41CF6"/>
    <w:rsid w:val="00F42E6F"/>
    <w:rsid w:val="00F42F86"/>
    <w:rsid w:val="00F45C2D"/>
    <w:rsid w:val="00F477B2"/>
    <w:rsid w:val="00F530D6"/>
    <w:rsid w:val="00F54C53"/>
    <w:rsid w:val="00F55E4D"/>
    <w:rsid w:val="00F64462"/>
    <w:rsid w:val="00F65222"/>
    <w:rsid w:val="00F6567F"/>
    <w:rsid w:val="00F66C62"/>
    <w:rsid w:val="00F70A1F"/>
    <w:rsid w:val="00F736E0"/>
    <w:rsid w:val="00F73906"/>
    <w:rsid w:val="00F742AD"/>
    <w:rsid w:val="00F77555"/>
    <w:rsid w:val="00F812F2"/>
    <w:rsid w:val="00F847AC"/>
    <w:rsid w:val="00F85EA1"/>
    <w:rsid w:val="00F91DED"/>
    <w:rsid w:val="00F97A4B"/>
    <w:rsid w:val="00FA4C93"/>
    <w:rsid w:val="00FA5902"/>
    <w:rsid w:val="00FA65AB"/>
    <w:rsid w:val="00FB0C76"/>
    <w:rsid w:val="00FB0FB4"/>
    <w:rsid w:val="00FB2688"/>
    <w:rsid w:val="00FB356D"/>
    <w:rsid w:val="00FB5764"/>
    <w:rsid w:val="00FB678E"/>
    <w:rsid w:val="00FC3B1E"/>
    <w:rsid w:val="00FC4EEC"/>
    <w:rsid w:val="00FC53DF"/>
    <w:rsid w:val="00FC5FAA"/>
    <w:rsid w:val="00FC6481"/>
    <w:rsid w:val="00FD352B"/>
    <w:rsid w:val="00FD6703"/>
    <w:rsid w:val="00FD7DC5"/>
    <w:rsid w:val="00FE0163"/>
    <w:rsid w:val="00FE05A6"/>
    <w:rsid w:val="00FE24BB"/>
    <w:rsid w:val="00FE3781"/>
    <w:rsid w:val="00FE3A75"/>
    <w:rsid w:val="00FE6AB6"/>
    <w:rsid w:val="00FE7EB3"/>
    <w:rsid w:val="00FF6062"/>
    <w:rsid w:val="00FF64BD"/>
    <w:rsid w:val="00FF7FDC"/>
    <w:rsid w:val="0C691E25"/>
    <w:rsid w:val="0E353FF4"/>
    <w:rsid w:val="12C97266"/>
    <w:rsid w:val="1B82FAF9"/>
    <w:rsid w:val="23779A2E"/>
    <w:rsid w:val="2956C53A"/>
    <w:rsid w:val="2CD43847"/>
    <w:rsid w:val="2F9F002B"/>
    <w:rsid w:val="37201649"/>
    <w:rsid w:val="379BCBA1"/>
    <w:rsid w:val="37EB798D"/>
    <w:rsid w:val="3CCDD7F3"/>
    <w:rsid w:val="3E802ADE"/>
    <w:rsid w:val="3F197077"/>
    <w:rsid w:val="400C39AC"/>
    <w:rsid w:val="42124571"/>
    <w:rsid w:val="4285672A"/>
    <w:rsid w:val="4394AEC0"/>
    <w:rsid w:val="47D47D50"/>
    <w:rsid w:val="47D4B021"/>
    <w:rsid w:val="567E2DDD"/>
    <w:rsid w:val="5FE468D7"/>
    <w:rsid w:val="65CD649C"/>
    <w:rsid w:val="6945980C"/>
    <w:rsid w:val="6A5E3A4F"/>
    <w:rsid w:val="6B1A7650"/>
    <w:rsid w:val="6BBC639F"/>
    <w:rsid w:val="6BDDE35E"/>
    <w:rsid w:val="6DD0BCC7"/>
    <w:rsid w:val="7815F988"/>
    <w:rsid w:val="78F970CA"/>
    <w:rsid w:val="7E276B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1"/>
    <o:shapelayout v:ext="edit">
      <o:idmap v:ext="edit" data="2"/>
    </o:shapelayout>
  </w:shapeDefaults>
  <w:decimalSymbol w:val="."/>
  <w:listSeparator w:val=","/>
  <w14:docId w14:val="31AA8CE2"/>
  <w15:chartTrackingRefBased/>
  <w15:docId w15:val="{50E5E2C2-B0DA-4D08-80F0-312542540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ind w:left="737" w:hanging="737"/>
      <w:outlineLvl w:val="1"/>
    </w:pPr>
    <w:rPr>
      <w:b/>
      <w:i/>
      <w:sz w:val="24"/>
    </w:rPr>
  </w:style>
  <w:style w:type="paragraph" w:styleId="Heading3">
    <w:name w:val="heading 3"/>
    <w:basedOn w:val="Normal"/>
    <w:qFormat/>
    <w:pPr>
      <w:keepNext/>
      <w:numPr>
        <w:ilvl w:val="2"/>
        <w:numId w:val="4"/>
      </w:numPr>
      <w:tabs>
        <w:tab w:val="num" w:pos="851"/>
      </w:tabs>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4"/>
      </w:numPr>
      <w:spacing w:before="240" w:after="60"/>
      <w:outlineLvl w:val="7"/>
    </w:pPr>
    <w:rPr>
      <w:i/>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NumberedPoint">
    <w:name w:val="Numbered Point"/>
    <w:basedOn w:val="Normal"/>
    <w:pPr>
      <w:numPr>
        <w:numId w:val="14"/>
      </w:numPr>
    </w:pPr>
  </w:style>
  <w:style w:type="paragraph" w:customStyle="1" w:styleId="BulletList">
    <w:name w:val="Bullet List"/>
    <w:basedOn w:val="Normal"/>
    <w:pPr>
      <w:numPr>
        <w:numId w:val="18"/>
      </w:numPr>
    </w:pPr>
  </w:style>
  <w:style w:type="paragraph" w:customStyle="1" w:styleId="Issue">
    <w:name w:val="Issue"/>
    <w:basedOn w:val="Header"/>
    <w:pPr>
      <w:numPr>
        <w:numId w:val="15"/>
      </w:numPr>
      <w:tabs>
        <w:tab w:val="clear" w:pos="4153"/>
        <w:tab w:val="clear" w:pos="8306"/>
      </w:tabs>
      <w:spacing w:after="0"/>
    </w:pPr>
  </w:style>
  <w:style w:type="paragraph" w:customStyle="1" w:styleId="Assumption">
    <w:name w:val="Assumption"/>
    <w:basedOn w:val="Header"/>
    <w:pPr>
      <w:numPr>
        <w:numId w:val="16"/>
      </w:numPr>
      <w:tabs>
        <w:tab w:val="clear" w:pos="4153"/>
        <w:tab w:val="clear" w:pos="8306"/>
      </w:tabs>
      <w:spacing w:after="0"/>
    </w:pPr>
  </w:style>
  <w:style w:type="paragraph" w:customStyle="1" w:styleId="Action">
    <w:name w:val="Action"/>
    <w:basedOn w:val="Header"/>
    <w:pPr>
      <w:numPr>
        <w:numId w:val="17"/>
      </w:numPr>
      <w:tabs>
        <w:tab w:val="clear" w:pos="4153"/>
        <w:tab w:val="clear" w:pos="8306"/>
      </w:tabs>
      <w:spacing w:after="0"/>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styleId="Subtitle">
    <w:name w:val="Subtitle"/>
    <w:basedOn w:val="Normal"/>
    <w:qFormat/>
    <w:pPr>
      <w:spacing w:after="0"/>
    </w:pPr>
    <w:rPr>
      <w:b/>
      <w:sz w:val="22"/>
    </w:rPr>
  </w:style>
  <w:style w:type="paragraph" w:styleId="BodyText3">
    <w:name w:val="Body Text 3"/>
    <w:basedOn w:val="Normal"/>
    <w:pPr>
      <w:jc w:val="both"/>
    </w:pPr>
    <w:rPr>
      <w:b/>
      <w:i/>
    </w:rPr>
  </w:style>
  <w:style w:type="paragraph" w:styleId="BalloonText">
    <w:name w:val="Balloon Text"/>
    <w:basedOn w:val="Normal"/>
    <w:semiHidden/>
    <w:rPr>
      <w:rFonts w:ascii="Tahoma" w:hAnsi="Tahoma" w:cs="Courier New"/>
      <w:sz w:val="16"/>
      <w:szCs w:val="16"/>
    </w:rPr>
  </w:style>
  <w:style w:type="paragraph" w:styleId="TOC1">
    <w:name w:val="toc 1"/>
    <w:aliases w:val="Engineering Docs index A4 page"/>
    <w:basedOn w:val="Normal"/>
    <w:next w:val="Normal"/>
    <w:autoRedefine/>
    <w:semiHidden/>
    <w:pPr>
      <w:widowControl w:val="0"/>
      <w:tabs>
        <w:tab w:val="left" w:pos="1440"/>
        <w:tab w:val="right" w:leader="dot" w:pos="9781"/>
      </w:tabs>
      <w:spacing w:after="240"/>
      <w:ind w:left="1440" w:right="-29" w:hanging="1483"/>
    </w:pPr>
    <w:rPr>
      <w:b/>
      <w:noProof/>
      <w:snapToGrid w:val="0"/>
      <w:sz w:val="22"/>
    </w:rPr>
  </w:style>
  <w:style w:type="paragraph" w:customStyle="1" w:styleId="1">
    <w:name w:val="1"/>
    <w:aliases w:val="2,3"/>
    <w:basedOn w:val="Normal"/>
    <w:pPr>
      <w:widowControl w:val="0"/>
      <w:numPr>
        <w:numId w:val="19"/>
      </w:numPr>
      <w:spacing w:after="0"/>
    </w:pPr>
    <w:rPr>
      <w:snapToGrid w:val="0"/>
      <w:sz w:val="24"/>
      <w:lang w:val="en-US"/>
    </w:rPr>
  </w:style>
  <w:style w:type="paragraph" w:customStyle="1" w:styleId="NGCHeading1">
    <w:name w:val="NGC Heading 1"/>
    <w:basedOn w:val="NGCHeadingwithoutnumber"/>
    <w:next w:val="NGCBodyText"/>
    <w:pPr>
      <w:tabs>
        <w:tab w:val="num" w:pos="360"/>
      </w:tabs>
      <w:spacing w:before="200"/>
      <w:ind w:left="720" w:hanging="720"/>
    </w:pPr>
  </w:style>
  <w:style w:type="paragraph" w:customStyle="1" w:styleId="NGCHeadingwithoutnumber">
    <w:name w:val="NGC Heading without number"/>
    <w:basedOn w:val="NGCBodyText"/>
    <w:next w:val="NGCBodyText"/>
    <w:pPr>
      <w:keepNext/>
      <w:keepLines/>
      <w:spacing w:before="240"/>
      <w:ind w:left="0"/>
      <w:outlineLvl w:val="0"/>
    </w:pPr>
    <w:rPr>
      <w:b/>
      <w:caps/>
      <w:sz w:val="22"/>
    </w:rPr>
  </w:style>
  <w:style w:type="paragraph" w:customStyle="1" w:styleId="NGCBodyText">
    <w:name w:val="NGC 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200"/>
      <w:ind w:left="720"/>
      <w:jc w:val="both"/>
    </w:pPr>
  </w:style>
  <w:style w:type="paragraph" w:customStyle="1" w:styleId="NGCText11">
    <w:name w:val="NGC Text 1.1"/>
    <w:basedOn w:val="NGCBodyText"/>
    <w:next w:val="NGCBodyText"/>
    <w:pPr>
      <w:numPr>
        <w:ilvl w:val="1"/>
        <w:numId w:val="20"/>
      </w:numPr>
      <w:outlineLvl w:val="1"/>
    </w:pPr>
  </w:style>
  <w:style w:type="paragraph" w:customStyle="1" w:styleId="NGCHeading11">
    <w:name w:val="NGC Heading 1.1"/>
    <w:basedOn w:val="NGCText11"/>
    <w:next w:val="NGCBodyText"/>
    <w:pPr>
      <w:keepNext/>
    </w:pPr>
    <w:rPr>
      <w:b/>
    </w:rPr>
  </w:style>
  <w:style w:type="paragraph" w:customStyle="1" w:styleId="NGCHeading111">
    <w:name w:val="NGC Heading 1.1.1"/>
    <w:basedOn w:val="NGCHeading11"/>
    <w:next w:val="NGCBodyText"/>
    <w:pPr>
      <w:numPr>
        <w:ilvl w:val="2"/>
      </w:numPr>
      <w:tabs>
        <w:tab w:val="clear" w:pos="720"/>
      </w:tabs>
      <w:ind w:left="360" w:hanging="360"/>
      <w:outlineLvl w:val="2"/>
    </w:pPr>
    <w:rPr>
      <w:b w:val="0"/>
    </w:rPr>
  </w:style>
  <w:style w:type="paragraph" w:customStyle="1" w:styleId="NGCTexta">
    <w:name w:val="NGC Text (a)"/>
    <w:basedOn w:val="NGCBodyText"/>
    <w:pPr>
      <w:numPr>
        <w:numId w:val="22"/>
      </w:numPr>
    </w:pPr>
  </w:style>
  <w:style w:type="paragraph" w:customStyle="1" w:styleId="NGCTexti">
    <w:name w:val="NGC Text (i)"/>
    <w:basedOn w:val="NGCTexta"/>
    <w:next w:val="NGCBodyText"/>
    <w:pPr>
      <w:numPr>
        <w:numId w:val="21"/>
      </w:numPr>
    </w:pPr>
  </w:style>
  <w:style w:type="paragraph" w:styleId="ListBullet">
    <w:name w:val="List Bullet"/>
    <w:basedOn w:val="Normal"/>
    <w:autoRedefine/>
    <w:pPr>
      <w:numPr>
        <w:numId w:val="1"/>
      </w:numPr>
      <w:spacing w:after="0"/>
    </w:pPr>
  </w:style>
  <w:style w:type="paragraph" w:styleId="ListBullet2">
    <w:name w:val="List Bullet 2"/>
    <w:basedOn w:val="Normal"/>
    <w:autoRedefine/>
    <w:pPr>
      <w:numPr>
        <w:numId w:val="2"/>
      </w:numPr>
      <w:spacing w:after="0"/>
    </w:pPr>
  </w:style>
  <w:style w:type="paragraph" w:styleId="ListBullet3">
    <w:name w:val="List Bullet 3"/>
    <w:basedOn w:val="Normal"/>
    <w:autoRedefine/>
    <w:pPr>
      <w:numPr>
        <w:numId w:val="3"/>
      </w:numPr>
      <w:spacing w:after="0"/>
    </w:pPr>
  </w:style>
  <w:style w:type="paragraph" w:styleId="ListBullet4">
    <w:name w:val="List Bullet 4"/>
    <w:basedOn w:val="Normal"/>
    <w:autoRedefine/>
    <w:pPr>
      <w:tabs>
        <w:tab w:val="num" w:pos="851"/>
      </w:tabs>
      <w:spacing w:after="0"/>
      <w:ind w:left="851" w:hanging="851"/>
    </w:pPr>
  </w:style>
  <w:style w:type="paragraph" w:styleId="ListBullet5">
    <w:name w:val="List Bullet 5"/>
    <w:basedOn w:val="Normal"/>
    <w:autoRedefine/>
    <w:pPr>
      <w:numPr>
        <w:numId w:val="5"/>
      </w:numPr>
      <w:spacing w:after="0"/>
    </w:pPr>
  </w:style>
  <w:style w:type="paragraph" w:styleId="ListNumber">
    <w:name w:val="List Number"/>
    <w:basedOn w:val="Normal"/>
    <w:pPr>
      <w:numPr>
        <w:numId w:val="6"/>
      </w:numPr>
      <w:spacing w:after="0"/>
    </w:pPr>
  </w:style>
  <w:style w:type="paragraph" w:styleId="ListNumber2">
    <w:name w:val="List Number 2"/>
    <w:basedOn w:val="Normal"/>
    <w:pPr>
      <w:numPr>
        <w:numId w:val="7"/>
      </w:numPr>
      <w:spacing w:after="0"/>
    </w:pPr>
  </w:style>
  <w:style w:type="paragraph" w:styleId="ListNumber3">
    <w:name w:val="List Number 3"/>
    <w:basedOn w:val="Normal"/>
    <w:pPr>
      <w:numPr>
        <w:numId w:val="8"/>
      </w:numPr>
      <w:spacing w:after="0"/>
    </w:pPr>
  </w:style>
  <w:style w:type="paragraph" w:styleId="ListNumber4">
    <w:name w:val="List Number 4"/>
    <w:basedOn w:val="Normal"/>
    <w:pPr>
      <w:numPr>
        <w:numId w:val="9"/>
      </w:numPr>
      <w:spacing w:after="0"/>
    </w:pPr>
  </w:style>
  <w:style w:type="paragraph" w:styleId="ListNumber5">
    <w:name w:val="List Number 5"/>
    <w:basedOn w:val="Normal"/>
    <w:pPr>
      <w:numPr>
        <w:numId w:val="10"/>
      </w:numPr>
      <w:spacing w:after="0"/>
    </w:p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uiPriority w:val="99"/>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paragraph" w:customStyle="1" w:styleId="a">
    <w:name w:val="_"/>
    <w:basedOn w:val="Normal"/>
    <w:pPr>
      <w:widowControl w:val="0"/>
      <w:spacing w:after="0"/>
      <w:ind w:left="2160" w:hanging="1272"/>
    </w:pPr>
    <w:rPr>
      <w:rFonts w:ascii="Times New Roman" w:hAnsi="Times New Roman"/>
      <w:snapToGrid w:val="0"/>
      <w:sz w:val="24"/>
      <w:lang w:val="en-US"/>
    </w:rPr>
  </w:style>
  <w:style w:type="character" w:customStyle="1" w:styleId="Heading2Char">
    <w:name w:val="Heading 2 Char"/>
    <w:rPr>
      <w:rFonts w:ascii="Arial" w:hAnsi="Arial"/>
      <w:b/>
      <w:i/>
      <w:noProof w:val="0"/>
      <w:sz w:val="24"/>
      <w:lang w:val="en-GB" w:eastAsia="en-US" w:bidi="ar-SA"/>
    </w:rPr>
  </w:style>
  <w:style w:type="paragraph" w:customStyle="1" w:styleId="Left15">
    <w:name w:val="Left 1.5"/>
    <w:basedOn w:val="Normal"/>
    <w:pPr>
      <w:spacing w:before="120" w:after="240"/>
      <w:ind w:left="851"/>
    </w:pPr>
  </w:style>
  <w:style w:type="paragraph" w:styleId="Revision">
    <w:name w:val="Revision"/>
    <w:hidden/>
    <w:uiPriority w:val="99"/>
    <w:semiHidden/>
    <w:rsid w:val="00180CF3"/>
    <w:rPr>
      <w:rFonts w:ascii="Arial" w:hAnsi="Arial"/>
      <w:lang w:eastAsia="en-US"/>
    </w:rPr>
  </w:style>
  <w:style w:type="table" w:styleId="TableGrid">
    <w:name w:val="Table Grid"/>
    <w:basedOn w:val="TableNormal"/>
    <w:rsid w:val="0081651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15078A"/>
    <w:rPr>
      <w:color w:val="0000FF"/>
      <w:u w:val="single"/>
    </w:rPr>
  </w:style>
  <w:style w:type="paragraph" w:customStyle="1" w:styleId="COINNormalText">
    <w:name w:val="COIN Normal Text"/>
    <w:basedOn w:val="Normal"/>
    <w:rsid w:val="0015078A"/>
    <w:pPr>
      <w:tabs>
        <w:tab w:val="left" w:pos="3660"/>
      </w:tabs>
      <w:spacing w:after="0"/>
    </w:pPr>
    <w:rPr>
      <w:sz w:val="24"/>
      <w:szCs w:val="24"/>
      <w:lang w:eastAsia="en-GB"/>
    </w:rPr>
  </w:style>
  <w:style w:type="paragraph" w:customStyle="1" w:styleId="CIONTables">
    <w:name w:val="CION Tables"/>
    <w:basedOn w:val="Normal"/>
    <w:rsid w:val="0015078A"/>
    <w:pPr>
      <w:spacing w:after="0"/>
    </w:pPr>
    <w:rPr>
      <w:rFonts w:cs="Arial"/>
      <w:b/>
      <w:bCs/>
      <w:color w:val="FFFFFF"/>
      <w:sz w:val="22"/>
      <w:szCs w:val="22"/>
      <w:lang w:eastAsia="en-GB"/>
    </w:rPr>
  </w:style>
  <w:style w:type="character" w:customStyle="1" w:styleId="Style10ptBold">
    <w:name w:val="Style 10 pt Bold"/>
    <w:rsid w:val="0015078A"/>
    <w:rPr>
      <w:rFonts w:ascii="Arial" w:hAnsi="Arial"/>
      <w:b/>
      <w:bCs/>
      <w:sz w:val="20"/>
    </w:rPr>
  </w:style>
  <w:style w:type="paragraph" w:styleId="FootnoteText">
    <w:name w:val="footnote text"/>
    <w:basedOn w:val="Normal"/>
    <w:link w:val="FootnoteTextChar"/>
    <w:rsid w:val="0015078A"/>
    <w:pPr>
      <w:spacing w:after="0"/>
    </w:pPr>
    <w:rPr>
      <w:rFonts w:ascii="Times New Roman" w:hAnsi="Times New Roman"/>
      <w:lang w:eastAsia="en-GB"/>
    </w:rPr>
  </w:style>
  <w:style w:type="character" w:customStyle="1" w:styleId="FootnoteTextChar">
    <w:name w:val="Footnote Text Char"/>
    <w:basedOn w:val="DefaultParagraphFont"/>
    <w:link w:val="FootnoteText"/>
    <w:rsid w:val="0015078A"/>
  </w:style>
  <w:style w:type="character" w:styleId="FootnoteReference">
    <w:name w:val="footnote reference"/>
    <w:rsid w:val="0015078A"/>
    <w:rPr>
      <w:vertAlign w:val="superscript"/>
    </w:rPr>
  </w:style>
  <w:style w:type="paragraph" w:customStyle="1" w:styleId="EYTabletext">
    <w:name w:val="EY Table text"/>
    <w:basedOn w:val="Normal"/>
    <w:rsid w:val="0015078A"/>
    <w:pPr>
      <w:suppressAutoHyphens/>
      <w:spacing w:before="60" w:after="60"/>
    </w:pPr>
    <w:rPr>
      <w:rFonts w:cs="Arial"/>
      <w:szCs w:val="24"/>
    </w:rPr>
  </w:style>
  <w:style w:type="paragraph" w:styleId="Caption">
    <w:name w:val="caption"/>
    <w:basedOn w:val="Normal"/>
    <w:next w:val="Normal"/>
    <w:qFormat/>
    <w:rsid w:val="0015078A"/>
    <w:rPr>
      <w:rFonts w:eastAsia="SimSun"/>
      <w:b/>
      <w:bCs/>
    </w:rPr>
  </w:style>
  <w:style w:type="character" w:customStyle="1" w:styleId="CommentTextChar">
    <w:name w:val="Comment Text Char"/>
    <w:link w:val="CommentText"/>
    <w:semiHidden/>
    <w:rsid w:val="00733369"/>
    <w:rPr>
      <w:rFonts w:ascii="Arial" w:hAnsi="Arial"/>
      <w:lang w:eastAsia="en-US"/>
    </w:rPr>
  </w:style>
  <w:style w:type="paragraph" w:styleId="ListParagraph">
    <w:name w:val="List Paragraph"/>
    <w:basedOn w:val="Normal"/>
    <w:uiPriority w:val="34"/>
    <w:qFormat/>
    <w:rsid w:val="00C158DA"/>
    <w:pPr>
      <w:ind w:left="720"/>
      <w:contextualSpacing/>
    </w:pPr>
  </w:style>
  <w:style w:type="character" w:customStyle="1" w:styleId="HeaderChar">
    <w:name w:val="Header Char"/>
    <w:basedOn w:val="DefaultParagraphFont"/>
    <w:link w:val="Header"/>
    <w:rsid w:val="006F2B71"/>
    <w:rPr>
      <w:rFonts w:ascii="Arial" w:hAnsi="Arial"/>
      <w:lang w:eastAsia="en-US"/>
    </w:rPr>
  </w:style>
  <w:style w:type="character" w:customStyle="1" w:styleId="normaltextrun">
    <w:name w:val="normaltextrun"/>
    <w:basedOn w:val="DefaultParagraphFont"/>
    <w:rsid w:val="00DD421B"/>
  </w:style>
  <w:style w:type="character" w:customStyle="1" w:styleId="eop">
    <w:name w:val="eop"/>
    <w:basedOn w:val="DefaultParagraphFont"/>
    <w:rsid w:val="00DD4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8267">
      <w:bodyDiv w:val="1"/>
      <w:marLeft w:val="0"/>
      <w:marRight w:val="0"/>
      <w:marTop w:val="0"/>
      <w:marBottom w:val="0"/>
      <w:divBdr>
        <w:top w:val="none" w:sz="0" w:space="0" w:color="auto"/>
        <w:left w:val="none" w:sz="0" w:space="0" w:color="auto"/>
        <w:bottom w:val="none" w:sz="0" w:space="0" w:color="auto"/>
        <w:right w:val="none" w:sz="0" w:space="0" w:color="auto"/>
      </w:divBdr>
    </w:div>
    <w:div w:id="21564292">
      <w:bodyDiv w:val="1"/>
      <w:marLeft w:val="0"/>
      <w:marRight w:val="0"/>
      <w:marTop w:val="0"/>
      <w:marBottom w:val="0"/>
      <w:divBdr>
        <w:top w:val="none" w:sz="0" w:space="0" w:color="auto"/>
        <w:left w:val="none" w:sz="0" w:space="0" w:color="auto"/>
        <w:bottom w:val="none" w:sz="0" w:space="0" w:color="auto"/>
        <w:right w:val="none" w:sz="0" w:space="0" w:color="auto"/>
      </w:divBdr>
    </w:div>
    <w:div w:id="21983167">
      <w:bodyDiv w:val="1"/>
      <w:marLeft w:val="0"/>
      <w:marRight w:val="0"/>
      <w:marTop w:val="0"/>
      <w:marBottom w:val="0"/>
      <w:divBdr>
        <w:top w:val="none" w:sz="0" w:space="0" w:color="auto"/>
        <w:left w:val="none" w:sz="0" w:space="0" w:color="auto"/>
        <w:bottom w:val="none" w:sz="0" w:space="0" w:color="auto"/>
        <w:right w:val="none" w:sz="0" w:space="0" w:color="auto"/>
      </w:divBdr>
    </w:div>
    <w:div w:id="88281751">
      <w:bodyDiv w:val="1"/>
      <w:marLeft w:val="0"/>
      <w:marRight w:val="0"/>
      <w:marTop w:val="0"/>
      <w:marBottom w:val="0"/>
      <w:divBdr>
        <w:top w:val="none" w:sz="0" w:space="0" w:color="auto"/>
        <w:left w:val="none" w:sz="0" w:space="0" w:color="auto"/>
        <w:bottom w:val="none" w:sz="0" w:space="0" w:color="auto"/>
        <w:right w:val="none" w:sz="0" w:space="0" w:color="auto"/>
      </w:divBdr>
    </w:div>
    <w:div w:id="143548479">
      <w:bodyDiv w:val="1"/>
      <w:marLeft w:val="0"/>
      <w:marRight w:val="0"/>
      <w:marTop w:val="0"/>
      <w:marBottom w:val="0"/>
      <w:divBdr>
        <w:top w:val="none" w:sz="0" w:space="0" w:color="auto"/>
        <w:left w:val="none" w:sz="0" w:space="0" w:color="auto"/>
        <w:bottom w:val="none" w:sz="0" w:space="0" w:color="auto"/>
        <w:right w:val="none" w:sz="0" w:space="0" w:color="auto"/>
      </w:divBdr>
    </w:div>
    <w:div w:id="217330102">
      <w:bodyDiv w:val="1"/>
      <w:marLeft w:val="0"/>
      <w:marRight w:val="0"/>
      <w:marTop w:val="0"/>
      <w:marBottom w:val="0"/>
      <w:divBdr>
        <w:top w:val="none" w:sz="0" w:space="0" w:color="auto"/>
        <w:left w:val="none" w:sz="0" w:space="0" w:color="auto"/>
        <w:bottom w:val="none" w:sz="0" w:space="0" w:color="auto"/>
        <w:right w:val="none" w:sz="0" w:space="0" w:color="auto"/>
      </w:divBdr>
    </w:div>
    <w:div w:id="337659174">
      <w:bodyDiv w:val="1"/>
      <w:marLeft w:val="0"/>
      <w:marRight w:val="0"/>
      <w:marTop w:val="0"/>
      <w:marBottom w:val="0"/>
      <w:divBdr>
        <w:top w:val="none" w:sz="0" w:space="0" w:color="auto"/>
        <w:left w:val="none" w:sz="0" w:space="0" w:color="auto"/>
        <w:bottom w:val="none" w:sz="0" w:space="0" w:color="auto"/>
        <w:right w:val="none" w:sz="0" w:space="0" w:color="auto"/>
      </w:divBdr>
    </w:div>
    <w:div w:id="396589442">
      <w:bodyDiv w:val="1"/>
      <w:marLeft w:val="0"/>
      <w:marRight w:val="0"/>
      <w:marTop w:val="0"/>
      <w:marBottom w:val="0"/>
      <w:divBdr>
        <w:top w:val="none" w:sz="0" w:space="0" w:color="auto"/>
        <w:left w:val="none" w:sz="0" w:space="0" w:color="auto"/>
        <w:bottom w:val="none" w:sz="0" w:space="0" w:color="auto"/>
        <w:right w:val="none" w:sz="0" w:space="0" w:color="auto"/>
      </w:divBdr>
    </w:div>
    <w:div w:id="446319810">
      <w:bodyDiv w:val="1"/>
      <w:marLeft w:val="0"/>
      <w:marRight w:val="0"/>
      <w:marTop w:val="0"/>
      <w:marBottom w:val="0"/>
      <w:divBdr>
        <w:top w:val="none" w:sz="0" w:space="0" w:color="auto"/>
        <w:left w:val="none" w:sz="0" w:space="0" w:color="auto"/>
        <w:bottom w:val="none" w:sz="0" w:space="0" w:color="auto"/>
        <w:right w:val="none" w:sz="0" w:space="0" w:color="auto"/>
      </w:divBdr>
    </w:div>
    <w:div w:id="471597779">
      <w:bodyDiv w:val="1"/>
      <w:marLeft w:val="0"/>
      <w:marRight w:val="0"/>
      <w:marTop w:val="0"/>
      <w:marBottom w:val="0"/>
      <w:divBdr>
        <w:top w:val="none" w:sz="0" w:space="0" w:color="auto"/>
        <w:left w:val="none" w:sz="0" w:space="0" w:color="auto"/>
        <w:bottom w:val="none" w:sz="0" w:space="0" w:color="auto"/>
        <w:right w:val="none" w:sz="0" w:space="0" w:color="auto"/>
      </w:divBdr>
    </w:div>
    <w:div w:id="511726479">
      <w:bodyDiv w:val="1"/>
      <w:marLeft w:val="0"/>
      <w:marRight w:val="0"/>
      <w:marTop w:val="0"/>
      <w:marBottom w:val="0"/>
      <w:divBdr>
        <w:top w:val="none" w:sz="0" w:space="0" w:color="auto"/>
        <w:left w:val="none" w:sz="0" w:space="0" w:color="auto"/>
        <w:bottom w:val="none" w:sz="0" w:space="0" w:color="auto"/>
        <w:right w:val="none" w:sz="0" w:space="0" w:color="auto"/>
      </w:divBdr>
    </w:div>
    <w:div w:id="545071051">
      <w:bodyDiv w:val="1"/>
      <w:marLeft w:val="0"/>
      <w:marRight w:val="0"/>
      <w:marTop w:val="0"/>
      <w:marBottom w:val="0"/>
      <w:divBdr>
        <w:top w:val="none" w:sz="0" w:space="0" w:color="auto"/>
        <w:left w:val="none" w:sz="0" w:space="0" w:color="auto"/>
        <w:bottom w:val="none" w:sz="0" w:space="0" w:color="auto"/>
        <w:right w:val="none" w:sz="0" w:space="0" w:color="auto"/>
      </w:divBdr>
    </w:div>
    <w:div w:id="605769702">
      <w:bodyDiv w:val="1"/>
      <w:marLeft w:val="0"/>
      <w:marRight w:val="0"/>
      <w:marTop w:val="0"/>
      <w:marBottom w:val="0"/>
      <w:divBdr>
        <w:top w:val="none" w:sz="0" w:space="0" w:color="auto"/>
        <w:left w:val="none" w:sz="0" w:space="0" w:color="auto"/>
        <w:bottom w:val="none" w:sz="0" w:space="0" w:color="auto"/>
        <w:right w:val="none" w:sz="0" w:space="0" w:color="auto"/>
      </w:divBdr>
    </w:div>
    <w:div w:id="613631683">
      <w:bodyDiv w:val="1"/>
      <w:marLeft w:val="0"/>
      <w:marRight w:val="0"/>
      <w:marTop w:val="0"/>
      <w:marBottom w:val="0"/>
      <w:divBdr>
        <w:top w:val="none" w:sz="0" w:space="0" w:color="auto"/>
        <w:left w:val="none" w:sz="0" w:space="0" w:color="auto"/>
        <w:bottom w:val="none" w:sz="0" w:space="0" w:color="auto"/>
        <w:right w:val="none" w:sz="0" w:space="0" w:color="auto"/>
      </w:divBdr>
    </w:div>
    <w:div w:id="651637271">
      <w:bodyDiv w:val="1"/>
      <w:marLeft w:val="0"/>
      <w:marRight w:val="0"/>
      <w:marTop w:val="0"/>
      <w:marBottom w:val="0"/>
      <w:divBdr>
        <w:top w:val="none" w:sz="0" w:space="0" w:color="auto"/>
        <w:left w:val="none" w:sz="0" w:space="0" w:color="auto"/>
        <w:bottom w:val="none" w:sz="0" w:space="0" w:color="auto"/>
        <w:right w:val="none" w:sz="0" w:space="0" w:color="auto"/>
      </w:divBdr>
    </w:div>
    <w:div w:id="670645201">
      <w:bodyDiv w:val="1"/>
      <w:marLeft w:val="0"/>
      <w:marRight w:val="0"/>
      <w:marTop w:val="0"/>
      <w:marBottom w:val="0"/>
      <w:divBdr>
        <w:top w:val="none" w:sz="0" w:space="0" w:color="auto"/>
        <w:left w:val="none" w:sz="0" w:space="0" w:color="auto"/>
        <w:bottom w:val="none" w:sz="0" w:space="0" w:color="auto"/>
        <w:right w:val="none" w:sz="0" w:space="0" w:color="auto"/>
      </w:divBdr>
    </w:div>
    <w:div w:id="675304021">
      <w:bodyDiv w:val="1"/>
      <w:marLeft w:val="0"/>
      <w:marRight w:val="0"/>
      <w:marTop w:val="0"/>
      <w:marBottom w:val="0"/>
      <w:divBdr>
        <w:top w:val="none" w:sz="0" w:space="0" w:color="auto"/>
        <w:left w:val="none" w:sz="0" w:space="0" w:color="auto"/>
        <w:bottom w:val="none" w:sz="0" w:space="0" w:color="auto"/>
        <w:right w:val="none" w:sz="0" w:space="0" w:color="auto"/>
      </w:divBdr>
    </w:div>
    <w:div w:id="699432902">
      <w:bodyDiv w:val="1"/>
      <w:marLeft w:val="0"/>
      <w:marRight w:val="0"/>
      <w:marTop w:val="0"/>
      <w:marBottom w:val="0"/>
      <w:divBdr>
        <w:top w:val="none" w:sz="0" w:space="0" w:color="auto"/>
        <w:left w:val="none" w:sz="0" w:space="0" w:color="auto"/>
        <w:bottom w:val="none" w:sz="0" w:space="0" w:color="auto"/>
        <w:right w:val="none" w:sz="0" w:space="0" w:color="auto"/>
      </w:divBdr>
    </w:div>
    <w:div w:id="710038379">
      <w:bodyDiv w:val="1"/>
      <w:marLeft w:val="0"/>
      <w:marRight w:val="0"/>
      <w:marTop w:val="0"/>
      <w:marBottom w:val="0"/>
      <w:divBdr>
        <w:top w:val="none" w:sz="0" w:space="0" w:color="auto"/>
        <w:left w:val="none" w:sz="0" w:space="0" w:color="auto"/>
        <w:bottom w:val="none" w:sz="0" w:space="0" w:color="auto"/>
        <w:right w:val="none" w:sz="0" w:space="0" w:color="auto"/>
      </w:divBdr>
    </w:div>
    <w:div w:id="717242704">
      <w:bodyDiv w:val="1"/>
      <w:marLeft w:val="0"/>
      <w:marRight w:val="0"/>
      <w:marTop w:val="0"/>
      <w:marBottom w:val="0"/>
      <w:divBdr>
        <w:top w:val="none" w:sz="0" w:space="0" w:color="auto"/>
        <w:left w:val="none" w:sz="0" w:space="0" w:color="auto"/>
        <w:bottom w:val="none" w:sz="0" w:space="0" w:color="auto"/>
        <w:right w:val="none" w:sz="0" w:space="0" w:color="auto"/>
      </w:divBdr>
    </w:div>
    <w:div w:id="746536065">
      <w:bodyDiv w:val="1"/>
      <w:marLeft w:val="0"/>
      <w:marRight w:val="0"/>
      <w:marTop w:val="0"/>
      <w:marBottom w:val="0"/>
      <w:divBdr>
        <w:top w:val="none" w:sz="0" w:space="0" w:color="auto"/>
        <w:left w:val="none" w:sz="0" w:space="0" w:color="auto"/>
        <w:bottom w:val="none" w:sz="0" w:space="0" w:color="auto"/>
        <w:right w:val="none" w:sz="0" w:space="0" w:color="auto"/>
      </w:divBdr>
    </w:div>
    <w:div w:id="777482544">
      <w:bodyDiv w:val="1"/>
      <w:marLeft w:val="0"/>
      <w:marRight w:val="0"/>
      <w:marTop w:val="0"/>
      <w:marBottom w:val="0"/>
      <w:divBdr>
        <w:top w:val="none" w:sz="0" w:space="0" w:color="auto"/>
        <w:left w:val="none" w:sz="0" w:space="0" w:color="auto"/>
        <w:bottom w:val="none" w:sz="0" w:space="0" w:color="auto"/>
        <w:right w:val="none" w:sz="0" w:space="0" w:color="auto"/>
      </w:divBdr>
    </w:div>
    <w:div w:id="1220096902">
      <w:bodyDiv w:val="1"/>
      <w:marLeft w:val="0"/>
      <w:marRight w:val="0"/>
      <w:marTop w:val="0"/>
      <w:marBottom w:val="0"/>
      <w:divBdr>
        <w:top w:val="none" w:sz="0" w:space="0" w:color="auto"/>
        <w:left w:val="none" w:sz="0" w:space="0" w:color="auto"/>
        <w:bottom w:val="none" w:sz="0" w:space="0" w:color="auto"/>
        <w:right w:val="none" w:sz="0" w:space="0" w:color="auto"/>
      </w:divBdr>
    </w:div>
    <w:div w:id="1232736745">
      <w:bodyDiv w:val="1"/>
      <w:marLeft w:val="0"/>
      <w:marRight w:val="0"/>
      <w:marTop w:val="0"/>
      <w:marBottom w:val="0"/>
      <w:divBdr>
        <w:top w:val="none" w:sz="0" w:space="0" w:color="auto"/>
        <w:left w:val="none" w:sz="0" w:space="0" w:color="auto"/>
        <w:bottom w:val="none" w:sz="0" w:space="0" w:color="auto"/>
        <w:right w:val="none" w:sz="0" w:space="0" w:color="auto"/>
      </w:divBdr>
    </w:div>
    <w:div w:id="1254246601">
      <w:bodyDiv w:val="1"/>
      <w:marLeft w:val="0"/>
      <w:marRight w:val="0"/>
      <w:marTop w:val="0"/>
      <w:marBottom w:val="0"/>
      <w:divBdr>
        <w:top w:val="none" w:sz="0" w:space="0" w:color="auto"/>
        <w:left w:val="none" w:sz="0" w:space="0" w:color="auto"/>
        <w:bottom w:val="none" w:sz="0" w:space="0" w:color="auto"/>
        <w:right w:val="none" w:sz="0" w:space="0" w:color="auto"/>
      </w:divBdr>
    </w:div>
    <w:div w:id="1254825838">
      <w:bodyDiv w:val="1"/>
      <w:marLeft w:val="0"/>
      <w:marRight w:val="0"/>
      <w:marTop w:val="0"/>
      <w:marBottom w:val="0"/>
      <w:divBdr>
        <w:top w:val="none" w:sz="0" w:space="0" w:color="auto"/>
        <w:left w:val="none" w:sz="0" w:space="0" w:color="auto"/>
        <w:bottom w:val="none" w:sz="0" w:space="0" w:color="auto"/>
        <w:right w:val="none" w:sz="0" w:space="0" w:color="auto"/>
      </w:divBdr>
    </w:div>
    <w:div w:id="1333988349">
      <w:bodyDiv w:val="1"/>
      <w:marLeft w:val="0"/>
      <w:marRight w:val="0"/>
      <w:marTop w:val="0"/>
      <w:marBottom w:val="0"/>
      <w:divBdr>
        <w:top w:val="none" w:sz="0" w:space="0" w:color="auto"/>
        <w:left w:val="none" w:sz="0" w:space="0" w:color="auto"/>
        <w:bottom w:val="none" w:sz="0" w:space="0" w:color="auto"/>
        <w:right w:val="none" w:sz="0" w:space="0" w:color="auto"/>
      </w:divBdr>
    </w:div>
    <w:div w:id="1474903499">
      <w:bodyDiv w:val="1"/>
      <w:marLeft w:val="0"/>
      <w:marRight w:val="0"/>
      <w:marTop w:val="0"/>
      <w:marBottom w:val="0"/>
      <w:divBdr>
        <w:top w:val="none" w:sz="0" w:space="0" w:color="auto"/>
        <w:left w:val="none" w:sz="0" w:space="0" w:color="auto"/>
        <w:bottom w:val="none" w:sz="0" w:space="0" w:color="auto"/>
        <w:right w:val="none" w:sz="0" w:space="0" w:color="auto"/>
      </w:divBdr>
    </w:div>
    <w:div w:id="1488594595">
      <w:bodyDiv w:val="1"/>
      <w:marLeft w:val="0"/>
      <w:marRight w:val="0"/>
      <w:marTop w:val="0"/>
      <w:marBottom w:val="0"/>
      <w:divBdr>
        <w:top w:val="none" w:sz="0" w:space="0" w:color="auto"/>
        <w:left w:val="none" w:sz="0" w:space="0" w:color="auto"/>
        <w:bottom w:val="none" w:sz="0" w:space="0" w:color="auto"/>
        <w:right w:val="none" w:sz="0" w:space="0" w:color="auto"/>
      </w:divBdr>
    </w:div>
    <w:div w:id="1534033233">
      <w:bodyDiv w:val="1"/>
      <w:marLeft w:val="0"/>
      <w:marRight w:val="0"/>
      <w:marTop w:val="0"/>
      <w:marBottom w:val="0"/>
      <w:divBdr>
        <w:top w:val="none" w:sz="0" w:space="0" w:color="auto"/>
        <w:left w:val="none" w:sz="0" w:space="0" w:color="auto"/>
        <w:bottom w:val="none" w:sz="0" w:space="0" w:color="auto"/>
        <w:right w:val="none" w:sz="0" w:space="0" w:color="auto"/>
      </w:divBdr>
    </w:div>
    <w:div w:id="1561592598">
      <w:bodyDiv w:val="1"/>
      <w:marLeft w:val="0"/>
      <w:marRight w:val="0"/>
      <w:marTop w:val="0"/>
      <w:marBottom w:val="0"/>
      <w:divBdr>
        <w:top w:val="none" w:sz="0" w:space="0" w:color="auto"/>
        <w:left w:val="none" w:sz="0" w:space="0" w:color="auto"/>
        <w:bottom w:val="none" w:sz="0" w:space="0" w:color="auto"/>
        <w:right w:val="none" w:sz="0" w:space="0" w:color="auto"/>
      </w:divBdr>
    </w:div>
    <w:div w:id="1577745357">
      <w:bodyDiv w:val="1"/>
      <w:marLeft w:val="0"/>
      <w:marRight w:val="0"/>
      <w:marTop w:val="0"/>
      <w:marBottom w:val="0"/>
      <w:divBdr>
        <w:top w:val="none" w:sz="0" w:space="0" w:color="auto"/>
        <w:left w:val="none" w:sz="0" w:space="0" w:color="auto"/>
        <w:bottom w:val="none" w:sz="0" w:space="0" w:color="auto"/>
        <w:right w:val="none" w:sz="0" w:space="0" w:color="auto"/>
      </w:divBdr>
    </w:div>
    <w:div w:id="1593467078">
      <w:bodyDiv w:val="1"/>
      <w:marLeft w:val="0"/>
      <w:marRight w:val="0"/>
      <w:marTop w:val="0"/>
      <w:marBottom w:val="0"/>
      <w:divBdr>
        <w:top w:val="none" w:sz="0" w:space="0" w:color="auto"/>
        <w:left w:val="none" w:sz="0" w:space="0" w:color="auto"/>
        <w:bottom w:val="none" w:sz="0" w:space="0" w:color="auto"/>
        <w:right w:val="none" w:sz="0" w:space="0" w:color="auto"/>
      </w:divBdr>
    </w:div>
    <w:div w:id="1606771616">
      <w:bodyDiv w:val="1"/>
      <w:marLeft w:val="0"/>
      <w:marRight w:val="0"/>
      <w:marTop w:val="0"/>
      <w:marBottom w:val="0"/>
      <w:divBdr>
        <w:top w:val="none" w:sz="0" w:space="0" w:color="auto"/>
        <w:left w:val="none" w:sz="0" w:space="0" w:color="auto"/>
        <w:bottom w:val="none" w:sz="0" w:space="0" w:color="auto"/>
        <w:right w:val="none" w:sz="0" w:space="0" w:color="auto"/>
      </w:divBdr>
    </w:div>
    <w:div w:id="1651596638">
      <w:bodyDiv w:val="1"/>
      <w:marLeft w:val="0"/>
      <w:marRight w:val="0"/>
      <w:marTop w:val="0"/>
      <w:marBottom w:val="0"/>
      <w:divBdr>
        <w:top w:val="none" w:sz="0" w:space="0" w:color="auto"/>
        <w:left w:val="none" w:sz="0" w:space="0" w:color="auto"/>
        <w:bottom w:val="none" w:sz="0" w:space="0" w:color="auto"/>
        <w:right w:val="none" w:sz="0" w:space="0" w:color="auto"/>
      </w:divBdr>
    </w:div>
    <w:div w:id="1679236459">
      <w:bodyDiv w:val="1"/>
      <w:marLeft w:val="0"/>
      <w:marRight w:val="0"/>
      <w:marTop w:val="0"/>
      <w:marBottom w:val="0"/>
      <w:divBdr>
        <w:top w:val="none" w:sz="0" w:space="0" w:color="auto"/>
        <w:left w:val="none" w:sz="0" w:space="0" w:color="auto"/>
        <w:bottom w:val="none" w:sz="0" w:space="0" w:color="auto"/>
        <w:right w:val="none" w:sz="0" w:space="0" w:color="auto"/>
      </w:divBdr>
    </w:div>
    <w:div w:id="1721125182">
      <w:bodyDiv w:val="1"/>
      <w:marLeft w:val="0"/>
      <w:marRight w:val="0"/>
      <w:marTop w:val="0"/>
      <w:marBottom w:val="0"/>
      <w:divBdr>
        <w:top w:val="none" w:sz="0" w:space="0" w:color="auto"/>
        <w:left w:val="none" w:sz="0" w:space="0" w:color="auto"/>
        <w:bottom w:val="none" w:sz="0" w:space="0" w:color="auto"/>
        <w:right w:val="none" w:sz="0" w:space="0" w:color="auto"/>
      </w:divBdr>
    </w:div>
    <w:div w:id="1732000665">
      <w:bodyDiv w:val="1"/>
      <w:marLeft w:val="0"/>
      <w:marRight w:val="0"/>
      <w:marTop w:val="0"/>
      <w:marBottom w:val="0"/>
      <w:divBdr>
        <w:top w:val="none" w:sz="0" w:space="0" w:color="auto"/>
        <w:left w:val="none" w:sz="0" w:space="0" w:color="auto"/>
        <w:bottom w:val="none" w:sz="0" w:space="0" w:color="auto"/>
        <w:right w:val="none" w:sz="0" w:space="0" w:color="auto"/>
      </w:divBdr>
    </w:div>
    <w:div w:id="1824934123">
      <w:bodyDiv w:val="1"/>
      <w:marLeft w:val="0"/>
      <w:marRight w:val="0"/>
      <w:marTop w:val="0"/>
      <w:marBottom w:val="0"/>
      <w:divBdr>
        <w:top w:val="none" w:sz="0" w:space="0" w:color="auto"/>
        <w:left w:val="none" w:sz="0" w:space="0" w:color="auto"/>
        <w:bottom w:val="none" w:sz="0" w:space="0" w:color="auto"/>
        <w:right w:val="none" w:sz="0" w:space="0" w:color="auto"/>
      </w:divBdr>
    </w:div>
    <w:div w:id="1846748352">
      <w:bodyDiv w:val="1"/>
      <w:marLeft w:val="0"/>
      <w:marRight w:val="0"/>
      <w:marTop w:val="0"/>
      <w:marBottom w:val="0"/>
      <w:divBdr>
        <w:top w:val="none" w:sz="0" w:space="0" w:color="auto"/>
        <w:left w:val="none" w:sz="0" w:space="0" w:color="auto"/>
        <w:bottom w:val="none" w:sz="0" w:space="0" w:color="auto"/>
        <w:right w:val="none" w:sz="0" w:space="0" w:color="auto"/>
      </w:divBdr>
    </w:div>
    <w:div w:id="1958558687">
      <w:bodyDiv w:val="1"/>
      <w:marLeft w:val="0"/>
      <w:marRight w:val="0"/>
      <w:marTop w:val="0"/>
      <w:marBottom w:val="0"/>
      <w:divBdr>
        <w:top w:val="none" w:sz="0" w:space="0" w:color="auto"/>
        <w:left w:val="none" w:sz="0" w:space="0" w:color="auto"/>
        <w:bottom w:val="none" w:sz="0" w:space="0" w:color="auto"/>
        <w:right w:val="none" w:sz="0" w:space="0" w:color="auto"/>
      </w:divBdr>
    </w:div>
    <w:div w:id="214383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Microsoft_Visio_2003-2010_Drawing.vsd"/><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ofgem.gov.uk/publications-and-updates/discounting-cost-benefit-analysis-involving-private-investment-public-benef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9a2c1ba66b4e524950c75725ecafbc54">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14f62c1900b4bda05c854e32e1baccfd"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Props1.xml><?xml version="1.0" encoding="utf-8"?>
<ds:datastoreItem xmlns:ds="http://schemas.openxmlformats.org/officeDocument/2006/customXml" ds:itemID="{EB98464A-5607-4BF5-BB5A-062646488A30}">
  <ds:schemaRefs>
    <ds:schemaRef ds:uri="http://schemas.openxmlformats.org/officeDocument/2006/bibliography"/>
  </ds:schemaRefs>
</ds:datastoreItem>
</file>

<file path=customXml/itemProps2.xml><?xml version="1.0" encoding="utf-8"?>
<ds:datastoreItem xmlns:ds="http://schemas.openxmlformats.org/officeDocument/2006/customXml" ds:itemID="{F5F0BD32-4DAB-429D-8478-49BB97D61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303642a2-a73e-4b0e-aad1-46256d694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D457E8-D099-4D23-A7A3-D4A48B867BC1}">
  <ds:schemaRefs>
    <ds:schemaRef ds:uri="http://schemas.microsoft.com/sharepoint/v3/contenttype/forms"/>
  </ds:schemaRefs>
</ds:datastoreItem>
</file>

<file path=customXml/itemProps4.xml><?xml version="1.0" encoding="utf-8"?>
<ds:datastoreItem xmlns:ds="http://schemas.openxmlformats.org/officeDocument/2006/customXml" ds:itemID="{D9CAA55C-C20A-4B81-BCB7-86C3CC4C6C7E}">
  <ds:schemaRefs>
    <ds:schemaRef ds:uri="3f6024f2-ec53-42bf-9fc5-b1e570b27390"/>
    <ds:schemaRef ds:uri="http://purl.org/dc/terms/"/>
    <ds:schemaRef ds:uri="97b6fe81-1556-4112-94ca-31043ca39b71"/>
    <ds:schemaRef ds:uri="http://schemas.microsoft.com/office/2006/documentManagement/types"/>
    <ds:schemaRef ds:uri="303642a2-a73e-4b0e-aad1-46256d6943d4"/>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17691</Words>
  <Characters>98366</Characters>
  <Application>Microsoft Office Word</Application>
  <DocSecurity>8</DocSecurity>
  <Lines>2732</Lines>
  <Paragraphs>1275</Paragraphs>
  <ScaleCrop>false</ScaleCrop>
  <Company>NGC</Company>
  <LinksUpToDate>false</LinksUpToDate>
  <CharactersWithSpaces>114782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STCP18-1</dc:title>
  <dc:subject/>
  <dc:creator>Peaceful</dc:creator>
  <cp:keywords/>
  <cp:lastModifiedBy>Kat Higby</cp:lastModifiedBy>
  <cp:revision>127</cp:revision>
  <cp:lastPrinted>2025-11-24T15:00:00Z</cp:lastPrinted>
  <dcterms:created xsi:type="dcterms:W3CDTF">2025-01-13T12:37:00Z</dcterms:created>
  <dcterms:modified xsi:type="dcterms:W3CDTF">2026-01-20T11:02:00Z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0x01010073D37DB2E824E841AA9D7C8250A8DF90</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3288600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MSIP_Label_4bbdab50-b622-4a89-b2f3-2dc9b27fe77a_Enabled">
    <vt:lpwstr>true</vt:lpwstr>
  </property>
  <property fmtid="{D5CDD505-2E9C-101B-9397-08002B2CF9AE}" pid="15" name="MSIP_Label_4bbdab50-b622-4a89-b2f3-2dc9b27fe77a_SetDate">
    <vt:lpwstr>2025-01-13T12:37:43Z</vt:lpwstr>
  </property>
  <property fmtid="{D5CDD505-2E9C-101B-9397-08002B2CF9AE}" pid="16" name="MSIP_Label_4bbdab50-b622-4a89-b2f3-2dc9b27fe77a_Method">
    <vt:lpwstr>Privileged</vt:lpwstr>
  </property>
  <property fmtid="{D5CDD505-2E9C-101B-9397-08002B2CF9AE}" pid="17" name="MSIP_Label_4bbdab50-b622-4a89-b2f3-2dc9b27fe77a_Name">
    <vt:lpwstr>4bbdab50-b622-4a89-b2f3-2dc9b27fe77a</vt:lpwstr>
  </property>
  <property fmtid="{D5CDD505-2E9C-101B-9397-08002B2CF9AE}" pid="18" name="MSIP_Label_4bbdab50-b622-4a89-b2f3-2dc9b27fe77a_SiteId">
    <vt:lpwstr>953b0f83-1ce6-45c3-82c9-1d847e372339</vt:lpwstr>
  </property>
  <property fmtid="{D5CDD505-2E9C-101B-9397-08002B2CF9AE}" pid="19" name="MSIP_Label_4bbdab50-b622-4a89-b2f3-2dc9b27fe77a_ActionId">
    <vt:lpwstr>7cdc18f1-6f5b-4bfd-bd0d-f0e5a8003271</vt:lpwstr>
  </property>
  <property fmtid="{D5CDD505-2E9C-101B-9397-08002B2CF9AE}" pid="20" name="MSIP_Label_4bbdab50-b622-4a89-b2f3-2dc9b27fe77a_ContentBits">
    <vt:lpwstr>0</vt:lpwstr>
  </property>
  <property fmtid="{D5CDD505-2E9C-101B-9397-08002B2CF9AE}" pid="21" name="docLang">
    <vt:lpwstr>en</vt:lpwstr>
  </property>
</Properties>
</file>